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2B631F" w:rsidRPr="00BA5258" w:rsidRDefault="003B0C27" w:rsidP="00BA5258">
      <w:pPr>
        <w:pStyle w:val="Podtytu"/>
        <w:widowControl w:val="0"/>
        <w:jc w:val="left"/>
        <w:rPr>
          <w:rFonts w:ascii="Arial Narrow" w:eastAsia="Arial Narrow" w:hAnsi="Arial Narrow" w:cs="Arial Narrow"/>
          <w:color w:val="auto"/>
          <w:sz w:val="24"/>
          <w:szCs w:val="24"/>
        </w:rPr>
      </w:pPr>
      <w:r w:rsidRPr="00BA5258">
        <w:rPr>
          <w:rFonts w:ascii="Arial Narrow" w:eastAsia="Arial Narrow" w:hAnsi="Arial Narrow" w:cs="Arial Narrow"/>
          <w:color w:val="auto"/>
          <w:sz w:val="24"/>
          <w:szCs w:val="24"/>
        </w:rPr>
        <w:t xml:space="preserve"> WZÓR UMOWY</w:t>
      </w:r>
      <w:r w:rsidR="004440B9" w:rsidRPr="00BA5258">
        <w:rPr>
          <w:rFonts w:ascii="Arial Narrow" w:eastAsia="Arial Narrow" w:hAnsi="Arial Narrow" w:cs="Arial Narrow"/>
          <w:color w:val="auto"/>
          <w:sz w:val="24"/>
          <w:szCs w:val="24"/>
        </w:rPr>
        <w:t xml:space="preserve"> </w:t>
      </w:r>
    </w:p>
    <w:p w:rsidR="00BB44F2" w:rsidRPr="00E1208F" w:rsidDel="006A60C8" w:rsidRDefault="004440B9" w:rsidP="002B631F">
      <w:pPr>
        <w:pStyle w:val="Podtytu"/>
        <w:widowControl w:val="0"/>
        <w:ind w:left="7200"/>
        <w:jc w:val="left"/>
        <w:rPr>
          <w:del w:id="0" w:author="maniskiewicz" w:date="2016-09-29T08:44:00Z"/>
          <w:rFonts w:ascii="Arial Narrow" w:eastAsia="Arial Narrow" w:hAnsi="Arial Narrow" w:cs="Arial Narrow"/>
          <w:b w:val="0"/>
          <w:i w:val="0"/>
          <w:color w:val="auto"/>
          <w:sz w:val="20"/>
        </w:rPr>
      </w:pPr>
      <w:del w:id="1" w:author="maniskiewicz" w:date="2016-09-29T08:44:00Z">
        <w:r w:rsidRPr="00E1208F" w:rsidDel="006A60C8">
          <w:rPr>
            <w:rFonts w:ascii="Arial Narrow" w:eastAsia="Arial Narrow" w:hAnsi="Arial Narrow" w:cs="Arial Narrow"/>
            <w:b w:val="0"/>
            <w:i w:val="0"/>
            <w:color w:val="auto"/>
            <w:sz w:val="20"/>
          </w:rPr>
          <w:delText xml:space="preserve">Załącznik </w:delText>
        </w:r>
        <w:r w:rsidR="00373935" w:rsidRPr="00E1208F" w:rsidDel="006A60C8">
          <w:rPr>
            <w:rFonts w:ascii="Arial Narrow" w:eastAsia="Arial Narrow" w:hAnsi="Arial Narrow" w:cs="Arial Narrow"/>
            <w:b w:val="0"/>
            <w:i w:val="0"/>
            <w:color w:val="auto"/>
            <w:sz w:val="20"/>
          </w:rPr>
          <w:delText>nr 1</w:delText>
        </w:r>
      </w:del>
    </w:p>
    <w:p w:rsidR="004440B9" w:rsidRPr="002B631F" w:rsidDel="006A60C8" w:rsidRDefault="002B631F" w:rsidP="002B631F">
      <w:pPr>
        <w:pStyle w:val="Normalny1"/>
        <w:spacing w:after="0" w:line="240" w:lineRule="auto"/>
        <w:ind w:left="7200"/>
        <w:rPr>
          <w:del w:id="2" w:author="maniskiewicz" w:date="2016-09-29T08:44:00Z"/>
          <w:rFonts w:ascii="Arial Narrow" w:hAnsi="Arial Narrow"/>
          <w:sz w:val="20"/>
        </w:rPr>
      </w:pPr>
      <w:del w:id="3" w:author="maniskiewicz" w:date="2016-09-29T08:44:00Z">
        <w:r w:rsidDel="006A60C8">
          <w:rPr>
            <w:rFonts w:ascii="Arial Narrow" w:hAnsi="Arial Narrow"/>
            <w:sz w:val="20"/>
          </w:rPr>
          <w:delText>do</w:delText>
        </w:r>
        <w:r w:rsidR="004440B9" w:rsidRPr="002B631F" w:rsidDel="006A60C8">
          <w:rPr>
            <w:rFonts w:ascii="Arial Narrow" w:hAnsi="Arial Narrow"/>
            <w:sz w:val="20"/>
          </w:rPr>
          <w:delText xml:space="preserve"> uchwały nr</w:delText>
        </w:r>
      </w:del>
    </w:p>
    <w:p w:rsidR="004440B9" w:rsidRPr="002B631F" w:rsidDel="006A60C8" w:rsidRDefault="002B631F" w:rsidP="002B631F">
      <w:pPr>
        <w:pStyle w:val="Normalny1"/>
        <w:spacing w:after="0" w:line="240" w:lineRule="auto"/>
        <w:ind w:left="7200"/>
        <w:rPr>
          <w:del w:id="4" w:author="maniskiewicz" w:date="2016-09-29T08:44:00Z"/>
          <w:rFonts w:ascii="Arial Narrow" w:hAnsi="Arial Narrow"/>
          <w:sz w:val="20"/>
        </w:rPr>
      </w:pPr>
      <w:del w:id="5" w:author="maniskiewicz" w:date="2016-09-29T08:44:00Z">
        <w:r w:rsidDel="006A60C8">
          <w:rPr>
            <w:rFonts w:ascii="Arial Narrow" w:hAnsi="Arial Narrow"/>
            <w:sz w:val="20"/>
          </w:rPr>
          <w:delText>Zarządu W</w:delText>
        </w:r>
        <w:r w:rsidR="004440B9" w:rsidRPr="002B631F" w:rsidDel="006A60C8">
          <w:rPr>
            <w:rFonts w:ascii="Arial Narrow" w:hAnsi="Arial Narrow"/>
            <w:sz w:val="20"/>
          </w:rPr>
          <w:delText>ojewództwa Lubuskiego</w:delText>
        </w:r>
      </w:del>
    </w:p>
    <w:p w:rsidR="004440B9" w:rsidRPr="002B631F" w:rsidDel="006A60C8" w:rsidRDefault="002B631F" w:rsidP="002B631F">
      <w:pPr>
        <w:pStyle w:val="Normalny1"/>
        <w:spacing w:after="0" w:line="240" w:lineRule="auto"/>
        <w:ind w:left="7200"/>
        <w:rPr>
          <w:del w:id="6" w:author="maniskiewicz" w:date="2016-09-29T08:44:00Z"/>
          <w:rFonts w:ascii="Arial Narrow" w:hAnsi="Arial Narrow"/>
          <w:sz w:val="20"/>
        </w:rPr>
      </w:pPr>
      <w:del w:id="7" w:author="maniskiewicz" w:date="2016-09-29T08:44:00Z">
        <w:r w:rsidDel="006A60C8">
          <w:rPr>
            <w:rFonts w:ascii="Arial Narrow" w:hAnsi="Arial Narrow"/>
            <w:sz w:val="20"/>
          </w:rPr>
          <w:delText>z</w:delText>
        </w:r>
        <w:r w:rsidR="004440B9" w:rsidRPr="002B631F" w:rsidDel="006A60C8">
          <w:rPr>
            <w:rFonts w:ascii="Arial Narrow" w:hAnsi="Arial Narrow"/>
            <w:sz w:val="20"/>
          </w:rPr>
          <w:delText xml:space="preserve"> dnia ………………………… 201</w:delText>
        </w:r>
        <w:r w:rsidR="00E1208F" w:rsidDel="006A60C8">
          <w:rPr>
            <w:rFonts w:ascii="Arial Narrow" w:hAnsi="Arial Narrow"/>
            <w:sz w:val="20"/>
          </w:rPr>
          <w:delText>6</w:delText>
        </w:r>
        <w:r w:rsidR="004440B9" w:rsidRPr="002B631F" w:rsidDel="006A60C8">
          <w:rPr>
            <w:rFonts w:ascii="Arial Narrow" w:hAnsi="Arial Narrow"/>
            <w:sz w:val="20"/>
          </w:rPr>
          <w:delText xml:space="preserve"> r.</w:delText>
        </w:r>
      </w:del>
    </w:p>
    <w:p w:rsidR="00BB44F2" w:rsidRPr="00B871ED" w:rsidDel="006A60C8" w:rsidRDefault="00BB44F2">
      <w:pPr>
        <w:pStyle w:val="Podtytu"/>
        <w:widowControl w:val="0"/>
        <w:jc w:val="right"/>
        <w:rPr>
          <w:del w:id="8" w:author="maniskiewicz" w:date="2016-09-29T08:44:00Z"/>
          <w:rFonts w:ascii="Arial Narrow" w:hAnsi="Arial Narrow"/>
          <w:color w:val="auto"/>
          <w:sz w:val="24"/>
          <w:szCs w:val="24"/>
        </w:rPr>
      </w:pPr>
    </w:p>
    <w:p w:rsidR="00BB44F2" w:rsidRPr="00B871ED" w:rsidDel="006A60C8" w:rsidRDefault="00BB44F2">
      <w:pPr>
        <w:pStyle w:val="Podtytu"/>
        <w:widowControl w:val="0"/>
        <w:jc w:val="right"/>
        <w:rPr>
          <w:del w:id="9" w:author="maniskiewicz" w:date="2016-09-29T08:44:00Z"/>
          <w:rFonts w:ascii="Arial Narrow" w:hAnsi="Arial Narrow"/>
          <w:color w:val="auto"/>
          <w:sz w:val="24"/>
          <w:szCs w:val="24"/>
        </w:rPr>
      </w:pPr>
    </w:p>
    <w:p w:rsidR="0066040C" w:rsidRPr="00B871ED" w:rsidRDefault="007D4A1D">
      <w:pPr>
        <w:pStyle w:val="Podtytu"/>
        <w:widowControl w:val="0"/>
        <w:rPr>
          <w:rFonts w:ascii="Arial Narrow" w:eastAsia="Arial Narrow" w:hAnsi="Arial Narrow" w:cs="Arial Narrow"/>
          <w:color w:val="auto"/>
          <w:sz w:val="24"/>
          <w:szCs w:val="24"/>
        </w:rPr>
      </w:pPr>
      <w:r>
        <w:rPr>
          <w:rFonts w:ascii="Arial Narrow" w:eastAsia="Arial Narrow" w:hAnsi="Arial Narrow" w:cs="Arial Narrow"/>
          <w:noProof/>
          <w:color w:val="auto"/>
          <w:sz w:val="24"/>
          <w:szCs w:val="24"/>
        </w:rPr>
        <w:drawing>
          <wp:inline distT="0" distB="0" distL="0" distR="0">
            <wp:extent cx="620395" cy="723265"/>
            <wp:effectExtent l="0" t="0" r="8255" b="635"/>
            <wp:docPr id="2"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8"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20395" cy="723265"/>
                    </a:xfrm>
                    <a:prstGeom prst="rect">
                      <a:avLst/>
                    </a:prstGeom>
                    <a:noFill/>
                    <a:ln>
                      <a:noFill/>
                    </a:ln>
                  </pic:spPr>
                </pic:pic>
              </a:graphicData>
            </a:graphic>
          </wp:inline>
        </w:drawing>
      </w:r>
    </w:p>
    <w:p w:rsidR="0066040C" w:rsidRPr="00B871ED" w:rsidRDefault="0066040C" w:rsidP="00573746">
      <w:pPr>
        <w:pStyle w:val="Normalny1"/>
        <w:rPr>
          <w:color w:val="auto"/>
        </w:rPr>
      </w:pPr>
    </w:p>
    <w:p w:rsidR="00BB44F2" w:rsidRPr="00B871ED" w:rsidRDefault="003B0C27">
      <w:pPr>
        <w:pStyle w:val="Podtytu"/>
        <w:widowControl w:val="0"/>
        <w:rPr>
          <w:rFonts w:ascii="Arial Narrow" w:hAnsi="Arial Narrow"/>
          <w:color w:val="auto"/>
          <w:sz w:val="24"/>
          <w:szCs w:val="24"/>
        </w:rPr>
      </w:pPr>
      <w:r w:rsidRPr="00B871ED">
        <w:rPr>
          <w:rFonts w:ascii="Arial Narrow" w:eastAsia="Arial Narrow" w:hAnsi="Arial Narrow" w:cs="Arial Narrow"/>
          <w:color w:val="auto"/>
          <w:sz w:val="24"/>
          <w:szCs w:val="24"/>
        </w:rPr>
        <w:t>Umowa nr …………………………………………………………….</w:t>
      </w:r>
    </w:p>
    <w:p w:rsidR="00BB44F2" w:rsidRPr="00B871ED" w:rsidRDefault="00BB44F2">
      <w:pPr>
        <w:pStyle w:val="Podtytu"/>
        <w:widowControl w:val="0"/>
        <w:rPr>
          <w:rFonts w:ascii="Arial Narrow" w:hAnsi="Arial Narrow"/>
          <w:color w:val="auto"/>
          <w:sz w:val="24"/>
          <w:szCs w:val="24"/>
        </w:rPr>
      </w:pPr>
    </w:p>
    <w:p w:rsidR="00BB44F2" w:rsidRPr="00B871ED" w:rsidRDefault="003B0C27">
      <w:pPr>
        <w:pStyle w:val="Podtytu"/>
        <w:widowControl w:val="0"/>
        <w:rPr>
          <w:rFonts w:ascii="Arial Narrow" w:hAnsi="Arial Narrow"/>
          <w:color w:val="auto"/>
          <w:sz w:val="24"/>
          <w:szCs w:val="24"/>
        </w:rPr>
      </w:pPr>
      <w:r w:rsidRPr="00B871ED">
        <w:rPr>
          <w:rFonts w:ascii="Arial Narrow" w:eastAsia="Arial Narrow" w:hAnsi="Arial Narrow" w:cs="Arial Narrow"/>
          <w:color w:val="auto"/>
          <w:sz w:val="24"/>
          <w:szCs w:val="24"/>
        </w:rPr>
        <w:t>o dofinansowanie projektu</w:t>
      </w:r>
      <w:r w:rsidR="00A715E4" w:rsidRPr="00A715E4">
        <w:rPr>
          <w:rFonts w:ascii="Arial Narrow" w:hAnsi="Arial Narrow" w:cs="Arial"/>
          <w:bCs/>
          <w:i w:val="0"/>
          <w:color w:val="auto"/>
          <w:sz w:val="26"/>
          <w:szCs w:val="26"/>
        </w:rPr>
        <w:t xml:space="preserve"> </w:t>
      </w:r>
    </w:p>
    <w:p w:rsidR="00BB44F2" w:rsidRPr="00B871ED" w:rsidRDefault="00BB44F2">
      <w:pPr>
        <w:pStyle w:val="Podtytu"/>
        <w:widowControl w:val="0"/>
        <w:rPr>
          <w:rFonts w:ascii="Arial Narrow" w:hAnsi="Arial Narrow"/>
          <w:color w:val="auto"/>
          <w:sz w:val="24"/>
          <w:szCs w:val="24"/>
        </w:rPr>
      </w:pPr>
    </w:p>
    <w:p w:rsidR="00BB44F2" w:rsidRPr="00B871ED" w:rsidRDefault="006D0CCF">
      <w:pPr>
        <w:pStyle w:val="Podtytu"/>
        <w:widowControl w:val="0"/>
        <w:rPr>
          <w:rFonts w:ascii="Arial Narrow" w:hAnsi="Arial Narrow"/>
          <w:color w:val="auto"/>
          <w:sz w:val="24"/>
          <w:szCs w:val="24"/>
        </w:rPr>
      </w:pPr>
      <w:r w:rsidRPr="00B871ED">
        <w:rPr>
          <w:rFonts w:ascii="Arial Narrow" w:eastAsia="Arial Narrow" w:hAnsi="Arial Narrow" w:cs="Arial Narrow"/>
          <w:color w:val="auto"/>
          <w:sz w:val="24"/>
          <w:szCs w:val="24"/>
        </w:rPr>
        <w:t xml:space="preserve">pt. </w:t>
      </w:r>
      <w:r w:rsidR="003B0C27" w:rsidRPr="00B871ED">
        <w:rPr>
          <w:rFonts w:ascii="Arial Narrow" w:eastAsia="Arial Narrow" w:hAnsi="Arial Narrow" w:cs="Arial Narrow"/>
          <w:color w:val="auto"/>
          <w:sz w:val="24"/>
          <w:szCs w:val="24"/>
        </w:rPr>
        <w:t>„....................................................................”</w:t>
      </w:r>
      <w:r w:rsidR="003B0C27" w:rsidRPr="00B871ED">
        <w:rPr>
          <w:rFonts w:ascii="Arial Narrow" w:eastAsia="Arial Narrow" w:hAnsi="Arial Narrow" w:cs="Arial Narrow"/>
          <w:b w:val="0"/>
          <w:color w:val="auto"/>
          <w:sz w:val="24"/>
          <w:szCs w:val="24"/>
          <w:vertAlign w:val="superscript"/>
        </w:rPr>
        <w:footnoteReference w:id="1"/>
      </w:r>
    </w:p>
    <w:p w:rsidR="00BB44F2" w:rsidRDefault="00BB44F2">
      <w:pPr>
        <w:pStyle w:val="Podtytu"/>
        <w:widowControl w:val="0"/>
        <w:rPr>
          <w:rFonts w:ascii="Arial Narrow" w:hAnsi="Arial Narrow"/>
          <w:i w:val="0"/>
          <w:color w:val="auto"/>
          <w:sz w:val="24"/>
          <w:szCs w:val="24"/>
        </w:rPr>
      </w:pPr>
    </w:p>
    <w:p w:rsidR="00F52B96" w:rsidRPr="00F52B96" w:rsidRDefault="00F52B96" w:rsidP="00F52B96">
      <w:pPr>
        <w:pStyle w:val="Normalny1"/>
        <w:jc w:val="center"/>
        <w:rPr>
          <w:rFonts w:ascii="Arial Narrow" w:eastAsia="Arial Narrow" w:hAnsi="Arial Narrow" w:cs="Arial Narrow"/>
          <w:b/>
          <w:color w:val="auto"/>
          <w:sz w:val="24"/>
          <w:szCs w:val="24"/>
        </w:rPr>
      </w:pPr>
      <w:r w:rsidRPr="00F52B96">
        <w:rPr>
          <w:rFonts w:ascii="Arial Narrow" w:eastAsia="Arial Narrow" w:hAnsi="Arial Narrow" w:cs="Arial Narrow"/>
          <w:b/>
          <w:color w:val="auto"/>
          <w:sz w:val="24"/>
          <w:szCs w:val="24"/>
        </w:rPr>
        <w:t>współfinansowanego ze środków Europejskiego Funduszu Rozwoju Regionalnego</w:t>
      </w:r>
    </w:p>
    <w:p w:rsidR="00BB44F2" w:rsidRDefault="003B0C27">
      <w:pPr>
        <w:pStyle w:val="Nagwek4"/>
        <w:keepNext w:val="0"/>
        <w:widowControl w:val="0"/>
        <w:rPr>
          <w:color w:val="auto"/>
          <w:sz w:val="24"/>
          <w:szCs w:val="24"/>
        </w:rPr>
      </w:pPr>
      <w:r w:rsidRPr="00B871ED">
        <w:rPr>
          <w:color w:val="auto"/>
          <w:sz w:val="24"/>
          <w:szCs w:val="24"/>
        </w:rPr>
        <w:tab/>
      </w:r>
      <w:r w:rsidRPr="00B871ED">
        <w:rPr>
          <w:color w:val="auto"/>
          <w:sz w:val="24"/>
          <w:szCs w:val="24"/>
        </w:rPr>
        <w:tab/>
        <w:t>w ramach Regionalnego Programu Operacyjnego</w:t>
      </w:r>
      <w:r w:rsidR="007375B9">
        <w:rPr>
          <w:color w:val="auto"/>
          <w:sz w:val="24"/>
          <w:szCs w:val="24"/>
        </w:rPr>
        <w:t xml:space="preserve"> –</w:t>
      </w:r>
      <w:r w:rsidRPr="00B871ED">
        <w:rPr>
          <w:color w:val="auto"/>
          <w:sz w:val="24"/>
          <w:szCs w:val="24"/>
        </w:rPr>
        <w:t xml:space="preserve"> Lubuskie 2020</w:t>
      </w:r>
      <w:r w:rsidR="00EA3347">
        <w:rPr>
          <w:rStyle w:val="Odwoanieprzypisudolnego"/>
          <w:color w:val="auto"/>
          <w:sz w:val="24"/>
          <w:szCs w:val="24"/>
        </w:rPr>
        <w:footnoteReference w:id="2"/>
      </w:r>
    </w:p>
    <w:p w:rsidR="00F52B96" w:rsidRPr="00B871ED" w:rsidRDefault="00F52B96" w:rsidP="00F52B96">
      <w:pPr>
        <w:pStyle w:val="Normalny1"/>
      </w:pPr>
    </w:p>
    <w:p w:rsidR="00BB44F2" w:rsidRPr="00B871ED" w:rsidRDefault="006D0CCF">
      <w:pPr>
        <w:pStyle w:val="Normalny1"/>
        <w:spacing w:after="0" w:line="240" w:lineRule="auto"/>
        <w:rPr>
          <w:rFonts w:ascii="Arial Narrow" w:hAnsi="Arial Narrow"/>
          <w:color w:val="auto"/>
          <w:sz w:val="24"/>
          <w:szCs w:val="24"/>
        </w:rPr>
      </w:pPr>
      <w:r w:rsidRPr="00B871ED">
        <w:rPr>
          <w:rFonts w:ascii="Arial Narrow" w:eastAsia="Arial Narrow" w:hAnsi="Arial Narrow" w:cs="Arial Narrow"/>
          <w:b/>
          <w:color w:val="auto"/>
          <w:sz w:val="24"/>
          <w:szCs w:val="24"/>
        </w:rPr>
        <w:t xml:space="preserve">Oś </w:t>
      </w:r>
      <w:r w:rsidR="003B0C27" w:rsidRPr="00B871ED">
        <w:rPr>
          <w:rFonts w:ascii="Arial Narrow" w:eastAsia="Arial Narrow" w:hAnsi="Arial Narrow" w:cs="Arial Narrow"/>
          <w:b/>
          <w:color w:val="auto"/>
          <w:sz w:val="24"/>
          <w:szCs w:val="24"/>
        </w:rPr>
        <w:t>Priorytet</w:t>
      </w:r>
      <w:r w:rsidRPr="00B871ED">
        <w:rPr>
          <w:rFonts w:ascii="Arial Narrow" w:eastAsia="Arial Narrow" w:hAnsi="Arial Narrow" w:cs="Arial Narrow"/>
          <w:b/>
          <w:color w:val="auto"/>
          <w:sz w:val="24"/>
          <w:szCs w:val="24"/>
        </w:rPr>
        <w:t>owa</w:t>
      </w:r>
      <w:r w:rsidR="003B0C27" w:rsidRPr="00B871ED">
        <w:rPr>
          <w:rFonts w:ascii="Arial Narrow" w:eastAsia="Arial Narrow" w:hAnsi="Arial Narrow" w:cs="Arial Narrow"/>
          <w:b/>
          <w:color w:val="auto"/>
          <w:sz w:val="24"/>
          <w:szCs w:val="24"/>
        </w:rPr>
        <w:t xml:space="preserve"> </w:t>
      </w:r>
      <w:r w:rsidR="003B0C27" w:rsidRPr="00B871ED">
        <w:rPr>
          <w:rFonts w:ascii="Arial Narrow" w:eastAsia="Arial Narrow" w:hAnsi="Arial Narrow" w:cs="Arial Narrow"/>
          <w:color w:val="auto"/>
          <w:sz w:val="24"/>
          <w:szCs w:val="24"/>
        </w:rPr>
        <w:t>…… „…………………………………………………………….” [</w:t>
      </w:r>
      <w:r w:rsidR="003B0C27" w:rsidRPr="00B871ED">
        <w:rPr>
          <w:rFonts w:ascii="Arial Narrow" w:eastAsia="Arial Narrow" w:hAnsi="Arial Narrow" w:cs="Arial Narrow"/>
          <w:i/>
          <w:color w:val="auto"/>
          <w:sz w:val="24"/>
          <w:szCs w:val="24"/>
        </w:rPr>
        <w:t xml:space="preserve">numer i nazwa </w:t>
      </w:r>
      <w:r w:rsidRPr="00B871ED">
        <w:rPr>
          <w:rFonts w:ascii="Arial Narrow" w:eastAsia="Arial Narrow" w:hAnsi="Arial Narrow" w:cs="Arial Narrow"/>
          <w:i/>
          <w:color w:val="auto"/>
          <w:sz w:val="24"/>
          <w:szCs w:val="24"/>
        </w:rPr>
        <w:t>Osi P</w:t>
      </w:r>
      <w:r w:rsidR="003B0C27" w:rsidRPr="00B871ED">
        <w:rPr>
          <w:rFonts w:ascii="Arial Narrow" w:eastAsia="Arial Narrow" w:hAnsi="Arial Narrow" w:cs="Arial Narrow"/>
          <w:i/>
          <w:color w:val="auto"/>
          <w:sz w:val="24"/>
          <w:szCs w:val="24"/>
        </w:rPr>
        <w:t>riorytet</w:t>
      </w:r>
      <w:r w:rsidRPr="00B871ED">
        <w:rPr>
          <w:rFonts w:ascii="Arial Narrow" w:eastAsia="Arial Narrow" w:hAnsi="Arial Narrow" w:cs="Arial Narrow"/>
          <w:i/>
          <w:color w:val="auto"/>
          <w:sz w:val="24"/>
          <w:szCs w:val="24"/>
        </w:rPr>
        <w:t>owej</w:t>
      </w:r>
      <w:r w:rsidR="003B0C27" w:rsidRPr="00B871ED">
        <w:rPr>
          <w:rFonts w:ascii="Arial Narrow" w:eastAsia="Arial Narrow" w:hAnsi="Arial Narrow" w:cs="Arial Narrow"/>
          <w:color w:val="auto"/>
          <w:sz w:val="24"/>
          <w:szCs w:val="24"/>
        </w:rPr>
        <w:t>],</w:t>
      </w:r>
    </w:p>
    <w:p w:rsidR="00BB44F2" w:rsidRPr="00B871ED" w:rsidRDefault="003B0C27">
      <w:pPr>
        <w:pStyle w:val="Normalny1"/>
        <w:spacing w:after="0" w:line="240" w:lineRule="auto"/>
        <w:rPr>
          <w:rFonts w:ascii="Arial Narrow" w:hAnsi="Arial Narrow"/>
          <w:color w:val="auto"/>
          <w:sz w:val="24"/>
          <w:szCs w:val="24"/>
        </w:rPr>
      </w:pPr>
      <w:r w:rsidRPr="00B871ED">
        <w:rPr>
          <w:rFonts w:ascii="Arial Narrow" w:eastAsia="Arial Narrow" w:hAnsi="Arial Narrow" w:cs="Arial Narrow"/>
          <w:b/>
          <w:color w:val="auto"/>
          <w:sz w:val="24"/>
          <w:szCs w:val="24"/>
        </w:rPr>
        <w:t xml:space="preserve">Działanie </w:t>
      </w:r>
      <w:r w:rsidRPr="00B871ED">
        <w:rPr>
          <w:rFonts w:ascii="Arial Narrow" w:eastAsia="Arial Narrow" w:hAnsi="Arial Narrow" w:cs="Arial Narrow"/>
          <w:color w:val="auto"/>
          <w:sz w:val="24"/>
          <w:szCs w:val="24"/>
        </w:rPr>
        <w:t>…… „………………………………………………..…………….” [</w:t>
      </w:r>
      <w:r w:rsidRPr="00B871ED">
        <w:rPr>
          <w:rFonts w:ascii="Arial Narrow" w:eastAsia="Arial Narrow" w:hAnsi="Arial Narrow" w:cs="Arial Narrow"/>
          <w:i/>
          <w:color w:val="auto"/>
          <w:sz w:val="24"/>
          <w:szCs w:val="24"/>
        </w:rPr>
        <w:t>numer i nazwa działania</w:t>
      </w:r>
      <w:r w:rsidRPr="00B871ED">
        <w:rPr>
          <w:rFonts w:ascii="Arial Narrow" w:eastAsia="Arial Narrow" w:hAnsi="Arial Narrow" w:cs="Arial Narrow"/>
          <w:color w:val="auto"/>
          <w:sz w:val="24"/>
          <w:szCs w:val="24"/>
        </w:rPr>
        <w:t>],</w:t>
      </w:r>
    </w:p>
    <w:p w:rsidR="00BB44F2" w:rsidRPr="00B871ED" w:rsidRDefault="003B0C27">
      <w:pPr>
        <w:pStyle w:val="Podtytu"/>
        <w:widowControl w:val="0"/>
        <w:tabs>
          <w:tab w:val="left" w:pos="1440"/>
          <w:tab w:val="center" w:pos="5102"/>
        </w:tabs>
        <w:jc w:val="left"/>
        <w:rPr>
          <w:rFonts w:ascii="Arial Narrow" w:hAnsi="Arial Narrow"/>
          <w:color w:val="auto"/>
          <w:sz w:val="24"/>
          <w:szCs w:val="24"/>
        </w:rPr>
      </w:pPr>
      <w:proofErr w:type="spellStart"/>
      <w:r w:rsidRPr="00B871ED">
        <w:rPr>
          <w:rFonts w:ascii="Arial Narrow" w:eastAsia="Arial Narrow" w:hAnsi="Arial Narrow" w:cs="Arial Narrow"/>
          <w:color w:val="auto"/>
          <w:sz w:val="24"/>
          <w:szCs w:val="24"/>
        </w:rPr>
        <w:t>Poddziałanie</w:t>
      </w:r>
      <w:proofErr w:type="spellEnd"/>
      <w:r w:rsidRPr="00B871ED">
        <w:rPr>
          <w:rFonts w:ascii="Arial Narrow" w:eastAsia="Arial Narrow" w:hAnsi="Arial Narrow" w:cs="Arial Narrow"/>
          <w:color w:val="auto"/>
          <w:sz w:val="24"/>
          <w:szCs w:val="24"/>
        </w:rPr>
        <w:t xml:space="preserve"> </w:t>
      </w:r>
      <w:r w:rsidRPr="00B871ED">
        <w:rPr>
          <w:rFonts w:ascii="Arial Narrow" w:eastAsia="Arial Narrow" w:hAnsi="Arial Narrow" w:cs="Arial Narrow"/>
          <w:b w:val="0"/>
          <w:color w:val="auto"/>
          <w:sz w:val="24"/>
          <w:szCs w:val="24"/>
        </w:rPr>
        <w:t xml:space="preserve">…… „……………………………………….…………….” [numer i nazwa </w:t>
      </w:r>
      <w:proofErr w:type="spellStart"/>
      <w:r w:rsidRPr="00B871ED">
        <w:rPr>
          <w:rFonts w:ascii="Arial Narrow" w:eastAsia="Arial Narrow" w:hAnsi="Arial Narrow" w:cs="Arial Narrow"/>
          <w:b w:val="0"/>
          <w:color w:val="auto"/>
          <w:sz w:val="24"/>
          <w:szCs w:val="24"/>
        </w:rPr>
        <w:t>poddziałania</w:t>
      </w:r>
      <w:proofErr w:type="spellEnd"/>
      <w:r w:rsidRPr="00B871ED">
        <w:rPr>
          <w:rFonts w:ascii="Arial Narrow" w:eastAsia="Arial Narrow" w:hAnsi="Arial Narrow" w:cs="Arial Narrow"/>
          <w:b w:val="0"/>
          <w:color w:val="auto"/>
          <w:sz w:val="24"/>
          <w:szCs w:val="24"/>
        </w:rPr>
        <w:t>]*</w:t>
      </w:r>
    </w:p>
    <w:p w:rsidR="00BB44F2" w:rsidRPr="00B871ED" w:rsidRDefault="003F6AEA">
      <w:pPr>
        <w:pStyle w:val="Normalny1"/>
        <w:widowControl w:val="0"/>
        <w:rPr>
          <w:rFonts w:ascii="Arial Narrow" w:hAnsi="Arial Narrow"/>
          <w:color w:val="auto"/>
          <w:sz w:val="24"/>
          <w:szCs w:val="24"/>
        </w:rPr>
      </w:pPr>
      <w:r w:rsidRPr="00B871ED">
        <w:rPr>
          <w:rFonts w:ascii="Arial Narrow" w:hAnsi="Arial Narrow"/>
          <w:color w:val="auto"/>
          <w:sz w:val="24"/>
          <w:szCs w:val="24"/>
        </w:rPr>
        <w:t>zwana dalej „Umową”</w:t>
      </w:r>
    </w:p>
    <w:p w:rsidR="00BB44F2" w:rsidRPr="00B871ED" w:rsidRDefault="003B0C27">
      <w:pPr>
        <w:pStyle w:val="Normalny1"/>
        <w:widowControl w:val="0"/>
        <w:jc w:val="both"/>
        <w:rPr>
          <w:rFonts w:ascii="Arial Narrow" w:hAnsi="Arial Narrow"/>
          <w:color w:val="auto"/>
          <w:sz w:val="24"/>
          <w:szCs w:val="24"/>
        </w:rPr>
      </w:pPr>
      <w:r w:rsidRPr="00B871ED">
        <w:rPr>
          <w:rFonts w:ascii="Arial Narrow" w:eastAsia="Arial Narrow" w:hAnsi="Arial Narrow" w:cs="Arial Narrow"/>
          <w:color w:val="auto"/>
          <w:sz w:val="24"/>
          <w:szCs w:val="24"/>
        </w:rPr>
        <w:t xml:space="preserve">zawarta w </w:t>
      </w:r>
      <w:r w:rsidR="00E00363">
        <w:rPr>
          <w:rFonts w:ascii="Arial Narrow" w:eastAsia="Arial Narrow" w:hAnsi="Arial Narrow" w:cs="Arial Narrow"/>
          <w:color w:val="auto"/>
          <w:sz w:val="24"/>
          <w:szCs w:val="24"/>
        </w:rPr>
        <w:t>…………………………….</w:t>
      </w:r>
      <w:r w:rsidRPr="00B871ED">
        <w:rPr>
          <w:rFonts w:ascii="Arial Narrow" w:eastAsia="Arial Narrow" w:hAnsi="Arial Narrow" w:cs="Arial Narrow"/>
          <w:color w:val="auto"/>
          <w:sz w:val="24"/>
          <w:szCs w:val="24"/>
        </w:rPr>
        <w:t xml:space="preserve"> w dniu ......</w:t>
      </w:r>
      <w:r w:rsidR="00DA597E">
        <w:rPr>
          <w:rFonts w:ascii="Arial Narrow" w:eastAsia="Arial Narrow" w:hAnsi="Arial Narrow" w:cs="Arial Narrow"/>
          <w:color w:val="auto"/>
          <w:sz w:val="24"/>
          <w:szCs w:val="24"/>
        </w:rPr>
        <w:t>.</w:t>
      </w:r>
      <w:r w:rsidRPr="00B871ED">
        <w:rPr>
          <w:rFonts w:ascii="Arial Narrow" w:eastAsia="Arial Narrow" w:hAnsi="Arial Narrow" w:cs="Arial Narrow"/>
          <w:color w:val="auto"/>
          <w:sz w:val="24"/>
          <w:szCs w:val="24"/>
        </w:rPr>
        <w:t xml:space="preserve">.............................. r. </w:t>
      </w:r>
    </w:p>
    <w:p w:rsidR="00BB44F2" w:rsidRPr="00B871ED" w:rsidRDefault="003B0C27">
      <w:pPr>
        <w:pStyle w:val="Normalny1"/>
        <w:widowControl w:val="0"/>
        <w:jc w:val="both"/>
        <w:rPr>
          <w:rFonts w:ascii="Arial Narrow" w:hAnsi="Arial Narrow"/>
          <w:color w:val="auto"/>
          <w:sz w:val="24"/>
          <w:szCs w:val="24"/>
        </w:rPr>
      </w:pPr>
      <w:r w:rsidRPr="00B871ED">
        <w:rPr>
          <w:rFonts w:ascii="Arial Narrow" w:eastAsia="Arial Narrow" w:hAnsi="Arial Narrow" w:cs="Arial Narrow"/>
          <w:color w:val="auto"/>
          <w:sz w:val="24"/>
          <w:szCs w:val="24"/>
        </w:rPr>
        <w:t>pomiędzy:</w:t>
      </w:r>
      <w:r w:rsidRPr="00B871ED">
        <w:rPr>
          <w:rFonts w:ascii="Arial Narrow" w:eastAsia="Arial Narrow" w:hAnsi="Arial Narrow" w:cs="Arial Narrow"/>
          <w:color w:val="auto"/>
          <w:sz w:val="24"/>
          <w:szCs w:val="24"/>
        </w:rPr>
        <w:tab/>
      </w:r>
    </w:p>
    <w:p w:rsidR="00F27398" w:rsidRPr="00B871ED" w:rsidRDefault="00F27398" w:rsidP="00F27398">
      <w:pPr>
        <w:pStyle w:val="Normalny1"/>
        <w:widowControl w:val="0"/>
        <w:jc w:val="both"/>
        <w:rPr>
          <w:ins w:id="10" w:author="pszmaglinski" w:date="2016-07-08T12:55:00Z"/>
          <w:rFonts w:ascii="Arial Narrow" w:hAnsi="Arial Narrow"/>
          <w:color w:val="auto"/>
          <w:sz w:val="24"/>
          <w:szCs w:val="24"/>
        </w:rPr>
      </w:pPr>
      <w:ins w:id="11" w:author="pszmaglinski" w:date="2016-07-08T12:47:00Z">
        <w:r w:rsidRPr="00C42353">
          <w:rPr>
            <w:rFonts w:ascii="Arial Narrow" w:eastAsia="Arial Narrow" w:hAnsi="Arial Narrow" w:cs="Arial Narrow"/>
            <w:color w:val="auto"/>
            <w:sz w:val="24"/>
            <w:szCs w:val="24"/>
          </w:rPr>
          <w:t>Wojewódzkim Funduszem Ochrony Środowiska i Gospodarki Wodnej z siedzibą w Zielonej Górze, ul. Miodowa 11, 65-602 Zielona Góra</w:t>
        </w:r>
      </w:ins>
      <w:ins w:id="12" w:author="pszmaglinski" w:date="2016-07-08T12:55:00Z">
        <w:r>
          <w:rPr>
            <w:rFonts w:ascii="Arial Narrow" w:eastAsia="Arial Narrow" w:hAnsi="Arial Narrow" w:cs="Arial Narrow"/>
            <w:color w:val="auto"/>
            <w:sz w:val="24"/>
            <w:szCs w:val="24"/>
          </w:rPr>
          <w:t>,</w:t>
        </w:r>
        <w:r w:rsidRPr="00F27398">
          <w:rPr>
            <w:rFonts w:ascii="Arial Narrow" w:eastAsia="Arial Narrow" w:hAnsi="Arial Narrow" w:cs="Arial Narrow"/>
            <w:color w:val="auto"/>
            <w:sz w:val="24"/>
            <w:szCs w:val="24"/>
          </w:rPr>
          <w:t xml:space="preserve"> </w:t>
        </w:r>
        <w:r w:rsidRPr="00B871ED">
          <w:rPr>
            <w:rFonts w:ascii="Arial Narrow" w:eastAsia="Arial Narrow" w:hAnsi="Arial Narrow" w:cs="Arial Narrow"/>
            <w:color w:val="auto"/>
            <w:sz w:val="24"/>
            <w:szCs w:val="24"/>
          </w:rPr>
          <w:t xml:space="preserve">zwanym dalej „Instytucją </w:t>
        </w:r>
        <w:r>
          <w:rPr>
            <w:rFonts w:ascii="Arial Narrow" w:eastAsia="Arial Narrow" w:hAnsi="Arial Narrow" w:cs="Arial Narrow"/>
            <w:color w:val="auto"/>
            <w:sz w:val="24"/>
            <w:szCs w:val="24"/>
          </w:rPr>
          <w:t>Pośredniczącą</w:t>
        </w:r>
        <w:r w:rsidRPr="00B871ED">
          <w:rPr>
            <w:rFonts w:ascii="Arial Narrow" w:eastAsia="Arial Narrow" w:hAnsi="Arial Narrow" w:cs="Arial Narrow"/>
            <w:color w:val="auto"/>
            <w:sz w:val="24"/>
            <w:szCs w:val="24"/>
          </w:rPr>
          <w:t>”,</w:t>
        </w:r>
      </w:ins>
    </w:p>
    <w:p w:rsidR="00F27398" w:rsidRPr="00B871ED" w:rsidRDefault="00F27398" w:rsidP="00F27398">
      <w:pPr>
        <w:pStyle w:val="Normalny1"/>
        <w:widowControl w:val="0"/>
        <w:jc w:val="both"/>
        <w:rPr>
          <w:ins w:id="13" w:author="pszmaglinski" w:date="2016-07-08T12:47:00Z"/>
          <w:rFonts w:ascii="Arial Narrow" w:hAnsi="Arial Narrow"/>
          <w:color w:val="auto"/>
          <w:sz w:val="24"/>
          <w:szCs w:val="24"/>
        </w:rPr>
      </w:pPr>
      <w:ins w:id="14" w:author="pszmaglinski" w:date="2016-07-08T12:47:00Z">
        <w:r>
          <w:rPr>
            <w:rFonts w:ascii="Arial Narrow" w:eastAsia="Arial Narrow" w:hAnsi="Arial Narrow" w:cs="Arial Narrow"/>
            <w:color w:val="auto"/>
            <w:sz w:val="24"/>
            <w:szCs w:val="24"/>
          </w:rPr>
          <w:t>,</w:t>
        </w:r>
        <w:r w:rsidRPr="00C42353">
          <w:rPr>
            <w:rFonts w:ascii="Arial Narrow" w:eastAsia="Arial Narrow" w:hAnsi="Arial Narrow" w:cs="Arial Narrow"/>
            <w:color w:val="auto"/>
            <w:sz w:val="24"/>
            <w:szCs w:val="24"/>
          </w:rPr>
          <w:t xml:space="preserve"> </w:t>
        </w:r>
        <w:r w:rsidRPr="00B871ED">
          <w:rPr>
            <w:rFonts w:ascii="Arial Narrow" w:eastAsia="Arial Narrow" w:hAnsi="Arial Narrow" w:cs="Arial Narrow"/>
            <w:color w:val="auto"/>
            <w:sz w:val="24"/>
            <w:szCs w:val="24"/>
          </w:rPr>
          <w:t>reprezentowanym przez:</w:t>
        </w:r>
      </w:ins>
    </w:p>
    <w:p w:rsidR="00F27398" w:rsidRPr="00B871ED" w:rsidRDefault="00F27398" w:rsidP="00F27398">
      <w:pPr>
        <w:pStyle w:val="Normalny1"/>
        <w:widowControl w:val="0"/>
        <w:jc w:val="both"/>
        <w:rPr>
          <w:ins w:id="15" w:author="pszmaglinski" w:date="2016-07-08T12:47:00Z"/>
          <w:rFonts w:ascii="Arial Narrow" w:hAnsi="Arial Narrow"/>
          <w:color w:val="auto"/>
          <w:sz w:val="24"/>
          <w:szCs w:val="24"/>
        </w:rPr>
      </w:pPr>
      <w:ins w:id="16" w:author="pszmaglinski" w:date="2016-07-08T12:47:00Z">
        <w:r w:rsidRPr="00B871ED">
          <w:rPr>
            <w:rFonts w:ascii="Arial Narrow" w:eastAsia="Arial Narrow" w:hAnsi="Arial Narrow" w:cs="Arial Narrow"/>
            <w:color w:val="auto"/>
            <w:sz w:val="24"/>
            <w:szCs w:val="24"/>
          </w:rPr>
          <w:t>……………………………………………………………………………………………………………….</w:t>
        </w:r>
      </w:ins>
    </w:p>
    <w:p w:rsidR="00F27398" w:rsidRPr="00C42353" w:rsidRDefault="00F27398" w:rsidP="00F27398">
      <w:pPr>
        <w:pStyle w:val="Normalny1"/>
        <w:widowControl w:val="0"/>
        <w:rPr>
          <w:ins w:id="17" w:author="pszmaglinski" w:date="2016-07-08T12:47:00Z"/>
          <w:rFonts w:ascii="Arial Narrow" w:eastAsia="Arial Narrow" w:hAnsi="Arial Narrow" w:cs="Arial Narrow"/>
          <w:color w:val="auto"/>
          <w:sz w:val="24"/>
          <w:szCs w:val="24"/>
        </w:rPr>
      </w:pPr>
      <w:ins w:id="18" w:author="pszmaglinski" w:date="2016-07-08T12:47:00Z">
        <w:r w:rsidRPr="00C42353">
          <w:rPr>
            <w:rFonts w:ascii="Arial Narrow" w:eastAsia="Arial Narrow" w:hAnsi="Arial Narrow" w:cs="Arial Narrow"/>
            <w:color w:val="auto"/>
            <w:sz w:val="24"/>
            <w:szCs w:val="24"/>
          </w:rPr>
          <w:t xml:space="preserve">na podstawie aktu powołania na stanowisko Prezesa Zarządu uchwała nr </w:t>
        </w:r>
        <w:r>
          <w:rPr>
            <w:rFonts w:ascii="Arial Narrow" w:eastAsia="Arial Narrow" w:hAnsi="Arial Narrow" w:cs="Arial Narrow"/>
            <w:color w:val="auto"/>
            <w:sz w:val="24"/>
            <w:szCs w:val="24"/>
          </w:rPr>
          <w:t xml:space="preserve">……….. </w:t>
        </w:r>
        <w:r w:rsidRPr="00C42353">
          <w:rPr>
            <w:rFonts w:ascii="Arial Narrow" w:eastAsia="Arial Narrow" w:hAnsi="Arial Narrow" w:cs="Arial Narrow"/>
            <w:color w:val="auto"/>
            <w:sz w:val="24"/>
            <w:szCs w:val="24"/>
          </w:rPr>
          <w:t xml:space="preserve"> Zarządu Województwa Lubuskiego z dnia </w:t>
        </w:r>
        <w:r>
          <w:rPr>
            <w:rFonts w:ascii="Arial Narrow" w:eastAsia="Arial Narrow" w:hAnsi="Arial Narrow" w:cs="Arial Narrow"/>
            <w:color w:val="auto"/>
            <w:sz w:val="24"/>
            <w:szCs w:val="24"/>
          </w:rPr>
          <w:t xml:space="preserve">…………. </w:t>
        </w:r>
        <w:r w:rsidRPr="00C42353">
          <w:rPr>
            <w:rFonts w:ascii="Arial Narrow" w:eastAsia="Arial Narrow" w:hAnsi="Arial Narrow" w:cs="Arial Narrow"/>
            <w:color w:val="auto"/>
            <w:sz w:val="24"/>
            <w:szCs w:val="24"/>
          </w:rPr>
          <w:t xml:space="preserve"> roku, którego potwierdzona za zgodność z oryginałem kopia stanowi </w:t>
        </w:r>
        <w:r>
          <w:rPr>
            <w:rFonts w:ascii="Arial Narrow" w:eastAsia="Arial Narrow" w:hAnsi="Arial Narrow" w:cs="Arial Narrow"/>
            <w:b/>
            <w:bCs/>
            <w:color w:val="auto"/>
            <w:sz w:val="24"/>
            <w:szCs w:val="24"/>
          </w:rPr>
          <w:t>załącznik nr 2</w:t>
        </w:r>
        <w:r w:rsidRPr="00C42353">
          <w:rPr>
            <w:rFonts w:ascii="Arial Narrow" w:eastAsia="Arial Narrow" w:hAnsi="Arial Narrow" w:cs="Arial Narrow"/>
            <w:b/>
            <w:bCs/>
            <w:color w:val="auto"/>
            <w:sz w:val="24"/>
            <w:szCs w:val="24"/>
          </w:rPr>
          <w:t xml:space="preserve"> </w:t>
        </w:r>
        <w:r w:rsidRPr="00C42353">
          <w:rPr>
            <w:rFonts w:ascii="Arial Narrow" w:eastAsia="Arial Narrow" w:hAnsi="Arial Narrow" w:cs="Arial Narrow"/>
            <w:color w:val="auto"/>
            <w:sz w:val="24"/>
            <w:szCs w:val="24"/>
          </w:rPr>
          <w:t>do Umowy,</w:t>
        </w:r>
      </w:ins>
    </w:p>
    <w:p w:rsidR="00BB44F2" w:rsidRPr="00B871ED" w:rsidDel="00F27398" w:rsidRDefault="003B0C27">
      <w:pPr>
        <w:pStyle w:val="Normalny1"/>
        <w:widowControl w:val="0"/>
        <w:jc w:val="both"/>
        <w:rPr>
          <w:del w:id="19" w:author="pszmaglinski" w:date="2016-07-08T12:47:00Z"/>
          <w:rFonts w:ascii="Arial Narrow" w:hAnsi="Arial Narrow"/>
          <w:color w:val="auto"/>
          <w:sz w:val="24"/>
          <w:szCs w:val="24"/>
        </w:rPr>
      </w:pPr>
      <w:del w:id="20" w:author="pszmaglinski" w:date="2016-07-08T12:47:00Z">
        <w:r w:rsidRPr="00B871ED" w:rsidDel="00F27398">
          <w:rPr>
            <w:rFonts w:ascii="Arial Narrow" w:eastAsia="Arial Narrow" w:hAnsi="Arial Narrow" w:cs="Arial Narrow"/>
            <w:color w:val="auto"/>
            <w:sz w:val="24"/>
            <w:szCs w:val="24"/>
          </w:rPr>
          <w:delText>Województwem Lubuskim [</w:delText>
        </w:r>
        <w:r w:rsidRPr="00B871ED" w:rsidDel="00F27398">
          <w:rPr>
            <w:rFonts w:ascii="Arial Narrow" w:eastAsia="Arial Narrow" w:hAnsi="Arial Narrow" w:cs="Arial Narrow"/>
            <w:i/>
            <w:color w:val="auto"/>
            <w:sz w:val="24"/>
            <w:szCs w:val="24"/>
          </w:rPr>
          <w:delText>nazwa i adres instytucji</w:delText>
        </w:r>
        <w:r w:rsidRPr="00B871ED" w:rsidDel="00F27398">
          <w:rPr>
            <w:rFonts w:ascii="Arial Narrow" w:eastAsia="Arial Narrow" w:hAnsi="Arial Narrow" w:cs="Arial Narrow"/>
            <w:color w:val="auto"/>
            <w:sz w:val="24"/>
            <w:szCs w:val="24"/>
          </w:rPr>
          <w:delText>], reprezentowanym przez:</w:delText>
        </w:r>
      </w:del>
    </w:p>
    <w:p w:rsidR="00BB44F2" w:rsidRPr="00B871ED" w:rsidDel="00F27398" w:rsidRDefault="003B0C27">
      <w:pPr>
        <w:pStyle w:val="Normalny1"/>
        <w:widowControl w:val="0"/>
        <w:jc w:val="both"/>
        <w:rPr>
          <w:del w:id="21" w:author="pszmaglinski" w:date="2016-07-08T12:47:00Z"/>
          <w:rFonts w:ascii="Arial Narrow" w:hAnsi="Arial Narrow"/>
          <w:color w:val="auto"/>
          <w:sz w:val="24"/>
          <w:szCs w:val="24"/>
        </w:rPr>
      </w:pPr>
      <w:del w:id="22" w:author="pszmaglinski" w:date="2016-07-08T12:47:00Z">
        <w:r w:rsidRPr="00B871ED" w:rsidDel="00F27398">
          <w:rPr>
            <w:rFonts w:ascii="Arial Narrow" w:eastAsia="Arial Narrow" w:hAnsi="Arial Narrow" w:cs="Arial Narrow"/>
            <w:color w:val="auto"/>
            <w:sz w:val="24"/>
            <w:szCs w:val="24"/>
          </w:rPr>
          <w:delText>……………………………………………………………………………………………………………….</w:delText>
        </w:r>
      </w:del>
    </w:p>
    <w:p w:rsidR="00BB44F2" w:rsidRPr="00B871ED" w:rsidDel="00F27398" w:rsidRDefault="003B0C27">
      <w:pPr>
        <w:pStyle w:val="Normalny1"/>
        <w:widowControl w:val="0"/>
        <w:jc w:val="both"/>
        <w:rPr>
          <w:del w:id="23" w:author="pszmaglinski" w:date="2016-07-08T12:47:00Z"/>
          <w:rFonts w:ascii="Arial Narrow" w:hAnsi="Arial Narrow"/>
          <w:color w:val="auto"/>
          <w:sz w:val="24"/>
          <w:szCs w:val="24"/>
        </w:rPr>
      </w:pPr>
      <w:del w:id="24" w:author="pszmaglinski" w:date="2016-07-08T12:47:00Z">
        <w:r w:rsidRPr="00B871ED" w:rsidDel="00F27398">
          <w:rPr>
            <w:rFonts w:ascii="Arial Narrow" w:eastAsia="Arial Narrow" w:hAnsi="Arial Narrow" w:cs="Arial Narrow"/>
            <w:color w:val="auto"/>
            <w:sz w:val="24"/>
            <w:szCs w:val="24"/>
          </w:rPr>
          <w:lastRenderedPageBreak/>
          <w:delText>przy kontrasygnacie Skarbnika Województwa Lubuskiego:</w:delText>
        </w:r>
      </w:del>
    </w:p>
    <w:p w:rsidR="00BB44F2" w:rsidRPr="00B871ED" w:rsidDel="00F27398" w:rsidRDefault="003B0C27">
      <w:pPr>
        <w:pStyle w:val="Normalny1"/>
        <w:widowControl w:val="0"/>
        <w:jc w:val="both"/>
        <w:rPr>
          <w:del w:id="25" w:author="pszmaglinski" w:date="2016-07-08T12:47:00Z"/>
          <w:rFonts w:ascii="Arial Narrow" w:hAnsi="Arial Narrow"/>
          <w:color w:val="auto"/>
          <w:sz w:val="24"/>
          <w:szCs w:val="24"/>
        </w:rPr>
      </w:pPr>
      <w:del w:id="26" w:author="pszmaglinski" w:date="2016-07-08T12:47:00Z">
        <w:r w:rsidRPr="00B871ED" w:rsidDel="00F27398">
          <w:rPr>
            <w:rFonts w:ascii="Arial Narrow" w:eastAsia="Arial Narrow" w:hAnsi="Arial Narrow" w:cs="Arial Narrow"/>
            <w:color w:val="auto"/>
            <w:sz w:val="24"/>
            <w:szCs w:val="24"/>
          </w:rPr>
          <w:delText>……………………………………………………………………………………………………………….</w:delText>
        </w:r>
      </w:del>
    </w:p>
    <w:p w:rsidR="00BB44F2" w:rsidRPr="00B871ED" w:rsidDel="00F27398" w:rsidRDefault="003B0C27">
      <w:pPr>
        <w:pStyle w:val="Normalny1"/>
        <w:widowControl w:val="0"/>
        <w:jc w:val="both"/>
        <w:rPr>
          <w:del w:id="27" w:author="pszmaglinski" w:date="2016-07-08T12:47:00Z"/>
          <w:rFonts w:ascii="Arial Narrow" w:hAnsi="Arial Narrow"/>
          <w:color w:val="auto"/>
          <w:sz w:val="24"/>
          <w:szCs w:val="24"/>
        </w:rPr>
      </w:pPr>
      <w:del w:id="28" w:author="pszmaglinski" w:date="2016-07-08T12:47:00Z">
        <w:r w:rsidRPr="00B871ED" w:rsidDel="00F27398">
          <w:rPr>
            <w:rFonts w:ascii="Arial Narrow" w:eastAsia="Arial Narrow" w:hAnsi="Arial Narrow" w:cs="Arial Narrow"/>
            <w:color w:val="auto"/>
            <w:sz w:val="24"/>
            <w:szCs w:val="24"/>
          </w:rPr>
          <w:delText>zwanym dalej „Instytucją Zarządzającą”,</w:delText>
        </w:r>
      </w:del>
    </w:p>
    <w:p w:rsidR="00BB44F2" w:rsidRPr="00B871ED" w:rsidRDefault="003B0C27">
      <w:pPr>
        <w:pStyle w:val="Normalny1"/>
        <w:widowControl w:val="0"/>
        <w:jc w:val="both"/>
        <w:rPr>
          <w:rFonts w:ascii="Arial Narrow" w:hAnsi="Arial Narrow"/>
          <w:color w:val="auto"/>
          <w:sz w:val="24"/>
          <w:szCs w:val="24"/>
        </w:rPr>
      </w:pPr>
      <w:r w:rsidRPr="00B871ED">
        <w:rPr>
          <w:rFonts w:ascii="Arial Narrow" w:eastAsia="Arial Narrow" w:hAnsi="Arial Narrow" w:cs="Arial Narrow"/>
          <w:color w:val="auto"/>
          <w:sz w:val="24"/>
          <w:szCs w:val="24"/>
        </w:rPr>
        <w:t>a</w:t>
      </w:r>
    </w:p>
    <w:p w:rsidR="00BB44F2" w:rsidRPr="00B871ED" w:rsidRDefault="003B0C27">
      <w:pPr>
        <w:pStyle w:val="Normalny1"/>
        <w:widowControl w:val="0"/>
        <w:jc w:val="both"/>
        <w:rPr>
          <w:rFonts w:ascii="Arial Narrow" w:hAnsi="Arial Narrow"/>
          <w:color w:val="auto"/>
          <w:sz w:val="24"/>
          <w:szCs w:val="24"/>
        </w:rPr>
      </w:pPr>
      <w:r w:rsidRPr="00B871ED">
        <w:rPr>
          <w:rFonts w:ascii="Arial Narrow" w:eastAsia="Arial Narrow" w:hAnsi="Arial Narrow" w:cs="Arial Narrow"/>
          <w:color w:val="auto"/>
          <w:sz w:val="24"/>
          <w:szCs w:val="24"/>
        </w:rPr>
        <w:t>...................................................................................................................... [</w:t>
      </w:r>
      <w:r w:rsidRPr="00B871ED">
        <w:rPr>
          <w:rFonts w:ascii="Arial Narrow" w:eastAsia="Arial Narrow" w:hAnsi="Arial Narrow" w:cs="Arial Narrow"/>
          <w:i/>
          <w:color w:val="auto"/>
          <w:sz w:val="24"/>
          <w:szCs w:val="24"/>
        </w:rPr>
        <w:t>nazwa, siedziba, adres Beneficjenta</w:t>
      </w:r>
      <w:r w:rsidRPr="00B871ED">
        <w:rPr>
          <w:rFonts w:ascii="Arial Narrow" w:eastAsia="Arial Narrow" w:hAnsi="Arial Narrow" w:cs="Arial Narrow"/>
          <w:i/>
          <w:color w:val="auto"/>
          <w:sz w:val="24"/>
          <w:szCs w:val="24"/>
          <w:vertAlign w:val="superscript"/>
        </w:rPr>
        <w:footnoteReference w:id="3"/>
      </w:r>
      <w:r w:rsidR="00F52B96">
        <w:rPr>
          <w:rFonts w:ascii="Arial Narrow" w:eastAsia="Arial Narrow" w:hAnsi="Arial Narrow" w:cs="Arial Narrow"/>
          <w:i/>
          <w:color w:val="auto"/>
          <w:sz w:val="24"/>
          <w:szCs w:val="24"/>
        </w:rPr>
        <w:t>,</w:t>
      </w:r>
      <w:r w:rsidR="00F52B96">
        <w:rPr>
          <w:rFonts w:ascii="Arial Narrow" w:eastAsia="Arial Narrow" w:hAnsi="Arial Narrow" w:cs="Arial Narrow"/>
          <w:i/>
          <w:color w:val="auto"/>
          <w:sz w:val="24"/>
          <w:szCs w:val="24"/>
        </w:rPr>
        <w:br/>
      </w:r>
      <w:r w:rsidRPr="00B871ED">
        <w:rPr>
          <w:rFonts w:ascii="Arial Narrow" w:eastAsia="Arial Narrow" w:hAnsi="Arial Narrow" w:cs="Arial Narrow"/>
          <w:i/>
          <w:color w:val="auto"/>
          <w:sz w:val="24"/>
          <w:szCs w:val="24"/>
        </w:rPr>
        <w:t>a gdy posiada, również NIP, REGON, KRS</w:t>
      </w:r>
      <w:r w:rsidR="001E7890">
        <w:rPr>
          <w:rFonts w:ascii="Arial Narrow" w:eastAsia="Arial Narrow" w:hAnsi="Arial Narrow" w:cs="Arial Narrow"/>
          <w:i/>
          <w:color w:val="auto"/>
          <w:sz w:val="24"/>
          <w:szCs w:val="24"/>
        </w:rPr>
        <w:t>,</w:t>
      </w:r>
      <w:r w:rsidR="0091339C" w:rsidRPr="00B871ED">
        <w:rPr>
          <w:rFonts w:ascii="Arial Narrow" w:eastAsia="Arial Narrow" w:hAnsi="Arial Narrow" w:cs="Arial Narrow"/>
          <w:i/>
          <w:color w:val="auto"/>
          <w:sz w:val="24"/>
          <w:szCs w:val="24"/>
        </w:rPr>
        <w:t xml:space="preserve"> </w:t>
      </w:r>
      <w:r w:rsidR="005B003A" w:rsidRPr="00B871ED">
        <w:rPr>
          <w:rFonts w:ascii="Arial Narrow" w:eastAsia="Arial Narrow" w:hAnsi="Arial Narrow" w:cs="Arial Narrow"/>
          <w:i/>
          <w:color w:val="auto"/>
          <w:sz w:val="24"/>
          <w:szCs w:val="24"/>
        </w:rPr>
        <w:t>PESEL</w:t>
      </w:r>
      <w:r w:rsidR="0091339C" w:rsidRPr="00B871ED">
        <w:rPr>
          <w:rStyle w:val="Odwoanieprzypisudolnego"/>
          <w:rFonts w:ascii="Arial Narrow" w:eastAsia="Arial Narrow" w:hAnsi="Arial Narrow" w:cs="Arial Narrow"/>
          <w:i/>
          <w:color w:val="auto"/>
          <w:sz w:val="24"/>
          <w:szCs w:val="24"/>
        </w:rPr>
        <w:footnoteReference w:id="4"/>
      </w:r>
      <w:r w:rsidRPr="00B871ED">
        <w:rPr>
          <w:rFonts w:ascii="Arial Narrow" w:eastAsia="Arial Narrow" w:hAnsi="Arial Narrow" w:cs="Arial Narrow"/>
          <w:color w:val="auto"/>
          <w:sz w:val="24"/>
          <w:szCs w:val="24"/>
        </w:rPr>
        <w:t xml:space="preserve">], </w:t>
      </w:r>
      <w:r w:rsidRPr="00B871ED">
        <w:rPr>
          <w:rFonts w:ascii="Arial Narrow" w:eastAsia="Arial Narrow" w:hAnsi="Arial Narrow" w:cs="Arial Narrow"/>
          <w:i/>
          <w:color w:val="auto"/>
          <w:sz w:val="24"/>
          <w:szCs w:val="24"/>
        </w:rPr>
        <w:t>działającym w imieniu i na rzecz Partnerów</w:t>
      </w:r>
      <w:r w:rsidR="00FC152B">
        <w:rPr>
          <w:rStyle w:val="Odwoanieprzypisudolnego"/>
          <w:rFonts w:ascii="Arial Narrow" w:eastAsia="Arial Narrow" w:hAnsi="Arial Narrow" w:cs="Arial Narrow"/>
          <w:i/>
          <w:color w:val="auto"/>
          <w:sz w:val="24"/>
          <w:szCs w:val="24"/>
        </w:rPr>
        <w:t>*</w:t>
      </w:r>
      <w:r w:rsidR="00FC152B" w:rsidRPr="00B871ED">
        <w:rPr>
          <w:rFonts w:ascii="Arial Narrow" w:eastAsia="Arial Narrow" w:hAnsi="Arial Narrow" w:cs="Arial Narrow"/>
          <w:i/>
          <w:color w:val="auto"/>
          <w:sz w:val="24"/>
          <w:szCs w:val="24"/>
        </w:rPr>
        <w:t xml:space="preserve">, </w:t>
      </w:r>
      <w:r w:rsidRPr="00B871ED">
        <w:rPr>
          <w:rFonts w:ascii="Arial Narrow" w:eastAsia="Arial Narrow" w:hAnsi="Arial Narrow" w:cs="Arial Narrow"/>
          <w:color w:val="auto"/>
          <w:sz w:val="24"/>
          <w:szCs w:val="24"/>
        </w:rPr>
        <w:t>zwaną/</w:t>
      </w:r>
      <w:proofErr w:type="spellStart"/>
      <w:r w:rsidRPr="00B871ED">
        <w:rPr>
          <w:rFonts w:ascii="Arial Narrow" w:eastAsia="Arial Narrow" w:hAnsi="Arial Narrow" w:cs="Arial Narrow"/>
          <w:color w:val="auto"/>
          <w:sz w:val="24"/>
          <w:szCs w:val="24"/>
        </w:rPr>
        <w:t>ym</w:t>
      </w:r>
      <w:proofErr w:type="spellEnd"/>
      <w:r w:rsidRPr="00B871ED">
        <w:rPr>
          <w:rFonts w:ascii="Arial Narrow" w:eastAsia="Arial Narrow" w:hAnsi="Arial Narrow" w:cs="Arial Narrow"/>
          <w:color w:val="auto"/>
          <w:sz w:val="24"/>
          <w:szCs w:val="24"/>
        </w:rPr>
        <w:t xml:space="preserve"> dalej Beneficjentem, reprezentowanym przez:</w:t>
      </w:r>
    </w:p>
    <w:p w:rsidR="00BB44F2" w:rsidRPr="00B871ED" w:rsidRDefault="003B0C27">
      <w:pPr>
        <w:pStyle w:val="Normalny1"/>
        <w:widowControl w:val="0"/>
        <w:jc w:val="both"/>
        <w:rPr>
          <w:rFonts w:ascii="Arial Narrow" w:hAnsi="Arial Narrow"/>
          <w:color w:val="auto"/>
          <w:sz w:val="24"/>
          <w:szCs w:val="24"/>
        </w:rPr>
      </w:pPr>
      <w:r w:rsidRPr="00B871ED">
        <w:rPr>
          <w:rFonts w:ascii="Arial Narrow" w:eastAsia="Arial Narrow" w:hAnsi="Arial Narrow" w:cs="Arial Narrow"/>
          <w:color w:val="auto"/>
          <w:sz w:val="24"/>
          <w:szCs w:val="24"/>
        </w:rPr>
        <w:t>............................................................................ przy kontrasygnacie Skarbnika Gminy*, Powiatu*:…………….,</w:t>
      </w:r>
    </w:p>
    <w:p w:rsidR="00BB44F2" w:rsidRPr="00B871ED" w:rsidRDefault="003B0C27">
      <w:pPr>
        <w:pStyle w:val="Normalny1"/>
        <w:widowControl w:val="0"/>
        <w:jc w:val="both"/>
        <w:rPr>
          <w:rFonts w:ascii="Arial Narrow" w:hAnsi="Arial Narrow"/>
          <w:color w:val="auto"/>
          <w:sz w:val="24"/>
          <w:szCs w:val="24"/>
        </w:rPr>
      </w:pPr>
      <w:r w:rsidRPr="00B871ED">
        <w:rPr>
          <w:rFonts w:ascii="Arial Narrow" w:eastAsia="Arial Narrow" w:hAnsi="Arial Narrow" w:cs="Arial Narrow"/>
          <w:i/>
          <w:color w:val="auto"/>
          <w:sz w:val="24"/>
          <w:szCs w:val="24"/>
        </w:rPr>
        <w:t xml:space="preserve">na podstawie pełnomocnictwa stanowiącego załącznik nr </w:t>
      </w:r>
      <w:r w:rsidR="00981705">
        <w:rPr>
          <w:rFonts w:ascii="Arial Narrow" w:eastAsia="Arial Narrow" w:hAnsi="Arial Narrow" w:cs="Arial Narrow"/>
          <w:i/>
          <w:color w:val="auto"/>
          <w:sz w:val="24"/>
          <w:szCs w:val="24"/>
        </w:rPr>
        <w:t>2</w:t>
      </w:r>
      <w:r w:rsidR="006D0CCF" w:rsidRPr="00B871ED">
        <w:rPr>
          <w:rFonts w:ascii="Arial Narrow" w:eastAsia="Arial Narrow" w:hAnsi="Arial Narrow" w:cs="Arial Narrow"/>
          <w:i/>
          <w:color w:val="auto"/>
          <w:sz w:val="24"/>
          <w:szCs w:val="24"/>
        </w:rPr>
        <w:t xml:space="preserve"> </w:t>
      </w:r>
      <w:r w:rsidRPr="00B871ED">
        <w:rPr>
          <w:rFonts w:ascii="Arial Narrow" w:eastAsia="Arial Narrow" w:hAnsi="Arial Narrow" w:cs="Arial Narrow"/>
          <w:i/>
          <w:color w:val="auto"/>
          <w:sz w:val="24"/>
          <w:szCs w:val="24"/>
        </w:rPr>
        <w:t>do niniejszej Umowy</w:t>
      </w:r>
      <w:r w:rsidRPr="00B871ED">
        <w:rPr>
          <w:rFonts w:ascii="Arial Narrow" w:eastAsia="Arial Narrow" w:hAnsi="Arial Narrow" w:cs="Arial Narrow"/>
          <w:color w:val="auto"/>
          <w:sz w:val="24"/>
          <w:szCs w:val="24"/>
        </w:rPr>
        <w:t>*,</w:t>
      </w:r>
    </w:p>
    <w:p w:rsidR="00BB44F2" w:rsidRPr="00B871ED" w:rsidRDefault="003B0C27">
      <w:pPr>
        <w:pStyle w:val="Normalny1"/>
        <w:widowControl w:val="0"/>
        <w:jc w:val="both"/>
        <w:rPr>
          <w:rFonts w:ascii="Arial Narrow" w:hAnsi="Arial Narrow"/>
          <w:color w:val="auto"/>
          <w:sz w:val="24"/>
          <w:szCs w:val="24"/>
        </w:rPr>
      </w:pPr>
      <w:r w:rsidRPr="00B871ED">
        <w:rPr>
          <w:rFonts w:ascii="Arial Narrow" w:eastAsia="Arial Narrow" w:hAnsi="Arial Narrow" w:cs="Arial Narrow"/>
          <w:color w:val="auto"/>
          <w:sz w:val="24"/>
          <w:szCs w:val="24"/>
        </w:rPr>
        <w:t>łącznie zwanymi dalej „Stronami Umowy”.</w:t>
      </w:r>
    </w:p>
    <w:p w:rsidR="00BB44F2" w:rsidRPr="00B871ED" w:rsidRDefault="003B0C27">
      <w:pPr>
        <w:pStyle w:val="Normalny1"/>
        <w:widowControl w:val="0"/>
        <w:tabs>
          <w:tab w:val="left" w:pos="360"/>
        </w:tabs>
        <w:spacing w:after="0" w:line="240" w:lineRule="auto"/>
        <w:jc w:val="both"/>
        <w:rPr>
          <w:rFonts w:ascii="Arial Narrow" w:hAnsi="Arial Narrow"/>
          <w:color w:val="auto"/>
          <w:sz w:val="24"/>
          <w:szCs w:val="24"/>
        </w:rPr>
      </w:pPr>
      <w:r w:rsidRPr="00B871ED">
        <w:rPr>
          <w:rFonts w:ascii="Arial Narrow" w:eastAsia="Arial Narrow" w:hAnsi="Arial Narrow" w:cs="Arial Narrow"/>
          <w:color w:val="auto"/>
          <w:sz w:val="24"/>
          <w:szCs w:val="24"/>
        </w:rPr>
        <w:t xml:space="preserve">Działając na podstawie </w:t>
      </w:r>
      <w:r w:rsidR="003F6AEA" w:rsidRPr="00B871ED">
        <w:rPr>
          <w:rFonts w:ascii="Arial Narrow" w:eastAsia="Arial Narrow" w:hAnsi="Arial Narrow" w:cs="Arial Narrow"/>
          <w:color w:val="auto"/>
          <w:sz w:val="24"/>
          <w:szCs w:val="24"/>
          <w:u w:val="single"/>
        </w:rPr>
        <w:t xml:space="preserve">art. 9 ust. 1 </w:t>
      </w:r>
      <w:proofErr w:type="spellStart"/>
      <w:r w:rsidR="003F6AEA" w:rsidRPr="00B871ED">
        <w:rPr>
          <w:rFonts w:ascii="Arial Narrow" w:eastAsia="Arial Narrow" w:hAnsi="Arial Narrow" w:cs="Arial Narrow"/>
          <w:color w:val="auto"/>
          <w:sz w:val="24"/>
          <w:szCs w:val="24"/>
          <w:u w:val="single"/>
        </w:rPr>
        <w:t>pkt</w:t>
      </w:r>
      <w:proofErr w:type="spellEnd"/>
      <w:r w:rsidR="003F6AEA" w:rsidRPr="00B871ED">
        <w:rPr>
          <w:rFonts w:ascii="Arial Narrow" w:eastAsia="Arial Narrow" w:hAnsi="Arial Narrow" w:cs="Arial Narrow"/>
          <w:color w:val="auto"/>
          <w:sz w:val="24"/>
          <w:szCs w:val="24"/>
          <w:u w:val="single"/>
        </w:rPr>
        <w:t xml:space="preserve"> 2 oraz ust. 2 </w:t>
      </w:r>
      <w:proofErr w:type="spellStart"/>
      <w:r w:rsidR="003F6AEA" w:rsidRPr="00B871ED">
        <w:rPr>
          <w:rFonts w:ascii="Arial Narrow" w:eastAsia="Arial Narrow" w:hAnsi="Arial Narrow" w:cs="Arial Narrow"/>
          <w:color w:val="auto"/>
          <w:sz w:val="24"/>
          <w:szCs w:val="24"/>
          <w:u w:val="single"/>
        </w:rPr>
        <w:t>pkt</w:t>
      </w:r>
      <w:proofErr w:type="spellEnd"/>
      <w:r w:rsidR="003F6AEA" w:rsidRPr="00B871ED">
        <w:rPr>
          <w:rFonts w:ascii="Arial Narrow" w:eastAsia="Arial Narrow" w:hAnsi="Arial Narrow" w:cs="Arial Narrow"/>
          <w:color w:val="auto"/>
          <w:sz w:val="24"/>
          <w:szCs w:val="24"/>
          <w:u w:val="single"/>
        </w:rPr>
        <w:t xml:space="preserve"> 3</w:t>
      </w:r>
      <w:r w:rsidRPr="00B871ED">
        <w:rPr>
          <w:rFonts w:ascii="Arial Narrow" w:eastAsia="Arial Narrow" w:hAnsi="Arial Narrow" w:cs="Arial Narrow"/>
          <w:color w:val="auto"/>
          <w:sz w:val="24"/>
          <w:szCs w:val="24"/>
        </w:rPr>
        <w:t xml:space="preserve"> Ustawy z dnia 11 lipca 2014 r. o zasadach realizacji programów w zakresie polityki spójności finansowanych w perspektywie finansowej 2014–2020 (D</w:t>
      </w:r>
      <w:r w:rsidR="00212CF7">
        <w:rPr>
          <w:rFonts w:ascii="Arial Narrow" w:eastAsia="Arial Narrow" w:hAnsi="Arial Narrow" w:cs="Arial Narrow"/>
          <w:color w:val="auto"/>
          <w:sz w:val="24"/>
          <w:szCs w:val="24"/>
        </w:rPr>
        <w:t>z</w:t>
      </w:r>
      <w:r w:rsidRPr="00B871ED">
        <w:rPr>
          <w:rFonts w:ascii="Arial Narrow" w:eastAsia="Arial Narrow" w:hAnsi="Arial Narrow" w:cs="Arial Narrow"/>
          <w:color w:val="auto"/>
          <w:sz w:val="24"/>
          <w:szCs w:val="24"/>
        </w:rPr>
        <w:t>. U. z 201</w:t>
      </w:r>
      <w:r w:rsidR="00BA5258">
        <w:rPr>
          <w:rFonts w:ascii="Arial Narrow" w:eastAsia="Arial Narrow" w:hAnsi="Arial Narrow" w:cs="Arial Narrow"/>
          <w:color w:val="auto"/>
          <w:sz w:val="24"/>
          <w:szCs w:val="24"/>
        </w:rPr>
        <w:t>6 r.</w:t>
      </w:r>
      <w:r w:rsidR="00BA5258">
        <w:rPr>
          <w:rFonts w:ascii="Arial Narrow" w:eastAsia="Arial Narrow" w:hAnsi="Arial Narrow" w:cs="Arial Narrow"/>
          <w:color w:val="auto"/>
          <w:sz w:val="24"/>
          <w:szCs w:val="24"/>
        </w:rPr>
        <w:br/>
      </w:r>
      <w:r w:rsidRPr="00B871ED">
        <w:rPr>
          <w:rFonts w:ascii="Arial Narrow" w:eastAsia="Arial Narrow" w:hAnsi="Arial Narrow" w:cs="Arial Narrow"/>
          <w:color w:val="auto"/>
          <w:sz w:val="24"/>
          <w:szCs w:val="24"/>
        </w:rPr>
        <w:t xml:space="preserve">poz. </w:t>
      </w:r>
      <w:r w:rsidR="00BA5258">
        <w:rPr>
          <w:rFonts w:ascii="Arial Narrow" w:eastAsia="Arial Narrow" w:hAnsi="Arial Narrow" w:cs="Arial Narrow"/>
          <w:color w:val="auto"/>
          <w:sz w:val="24"/>
          <w:szCs w:val="24"/>
        </w:rPr>
        <w:t>217</w:t>
      </w:r>
      <w:ins w:id="29" w:author="maniskiewicz" w:date="2016-10-14T12:03:00Z">
        <w:r w:rsidR="00BE1B99">
          <w:rPr>
            <w:rFonts w:ascii="Arial Narrow" w:eastAsia="Arial Narrow" w:hAnsi="Arial Narrow" w:cs="Arial Narrow"/>
            <w:color w:val="auto"/>
            <w:sz w:val="24"/>
            <w:szCs w:val="24"/>
          </w:rPr>
          <w:t xml:space="preserve"> z późn. </w:t>
        </w:r>
      </w:ins>
      <w:ins w:id="30" w:author="maniskiewicz" w:date="2016-10-14T12:04:00Z">
        <w:r w:rsidR="00C349D3">
          <w:rPr>
            <w:rFonts w:ascii="Arial Narrow" w:eastAsia="Arial Narrow" w:hAnsi="Arial Narrow" w:cs="Arial Narrow"/>
            <w:color w:val="auto"/>
            <w:sz w:val="24"/>
            <w:szCs w:val="24"/>
          </w:rPr>
          <w:t>zm</w:t>
        </w:r>
      </w:ins>
      <w:ins w:id="31" w:author="maniskiewicz" w:date="2016-10-14T12:03:00Z">
        <w:r w:rsidR="00BE1B99">
          <w:rPr>
            <w:rFonts w:ascii="Arial Narrow" w:eastAsia="Arial Narrow" w:hAnsi="Arial Narrow" w:cs="Arial Narrow"/>
            <w:color w:val="auto"/>
            <w:sz w:val="24"/>
            <w:szCs w:val="24"/>
          </w:rPr>
          <w:t>.</w:t>
        </w:r>
      </w:ins>
      <w:r w:rsidR="00D150E3" w:rsidRPr="00D150E3">
        <w:rPr>
          <w:rFonts w:ascii="Arial Narrow" w:eastAsia="Arial Narrow" w:hAnsi="Arial Narrow" w:cs="Arial Narrow"/>
          <w:color w:val="auto"/>
          <w:sz w:val="24"/>
          <w:szCs w:val="24"/>
          <w:vertAlign w:val="superscript"/>
        </w:rPr>
        <w:sym w:font="Symbol" w:char="F0B7"/>
      </w:r>
      <w:r w:rsidRPr="00B871ED">
        <w:rPr>
          <w:rFonts w:ascii="Arial Narrow" w:eastAsia="Arial Narrow" w:hAnsi="Arial Narrow" w:cs="Arial Narrow"/>
          <w:color w:val="auto"/>
          <w:sz w:val="24"/>
          <w:szCs w:val="24"/>
        </w:rPr>
        <w:t>)</w:t>
      </w:r>
      <w:r w:rsidR="0091339C">
        <w:rPr>
          <w:rFonts w:ascii="Arial Narrow" w:eastAsia="Arial Narrow" w:hAnsi="Arial Narrow" w:cs="Arial Narrow"/>
          <w:color w:val="auto"/>
          <w:sz w:val="24"/>
          <w:szCs w:val="24"/>
        </w:rPr>
        <w:t xml:space="preserve"> – </w:t>
      </w:r>
      <w:r w:rsidRPr="00EB0B02">
        <w:rPr>
          <w:rFonts w:ascii="Arial Narrow" w:eastAsia="Arial Narrow" w:hAnsi="Arial Narrow" w:cs="Arial Narrow"/>
          <w:color w:val="auto"/>
          <w:sz w:val="24"/>
          <w:szCs w:val="24"/>
          <w:u w:val="single"/>
        </w:rPr>
        <w:t>zwanej dalej „</w:t>
      </w:r>
      <w:r w:rsidRPr="003F681E">
        <w:rPr>
          <w:rFonts w:ascii="Arial Narrow" w:eastAsia="Arial Narrow" w:hAnsi="Arial Narrow" w:cs="Arial Narrow"/>
          <w:color w:val="auto"/>
          <w:sz w:val="24"/>
          <w:szCs w:val="24"/>
          <w:u w:val="single"/>
        </w:rPr>
        <w:t>ustawą wdrożeniową</w:t>
      </w:r>
      <w:r w:rsidRPr="00B871ED">
        <w:rPr>
          <w:rFonts w:ascii="Arial Narrow" w:eastAsia="Arial Narrow" w:hAnsi="Arial Narrow" w:cs="Arial Narrow"/>
          <w:color w:val="auto"/>
          <w:sz w:val="24"/>
          <w:szCs w:val="24"/>
        </w:rPr>
        <w:t>” oraz mając w szczególności na uwadze:</w:t>
      </w:r>
    </w:p>
    <w:p w:rsidR="00BB44F2" w:rsidRPr="00B871ED" w:rsidRDefault="003B0C27" w:rsidP="003B0C27">
      <w:pPr>
        <w:pStyle w:val="Normalny1"/>
        <w:widowControl w:val="0"/>
        <w:numPr>
          <w:ilvl w:val="1"/>
          <w:numId w:val="20"/>
        </w:numPr>
        <w:spacing w:after="0" w:line="240" w:lineRule="auto"/>
        <w:ind w:left="284" w:hanging="284"/>
        <w:jc w:val="both"/>
        <w:rPr>
          <w:rFonts w:ascii="Arial Narrow" w:eastAsia="Arial Narrow" w:hAnsi="Arial Narrow" w:cs="Arial Narrow"/>
          <w:color w:val="auto"/>
          <w:sz w:val="24"/>
          <w:szCs w:val="24"/>
        </w:rPr>
      </w:pPr>
      <w:r w:rsidRPr="00B871ED">
        <w:rPr>
          <w:rFonts w:ascii="Arial Narrow" w:eastAsia="Arial Narrow" w:hAnsi="Arial Narrow" w:cs="Arial Narrow"/>
          <w:color w:val="auto"/>
          <w:sz w:val="24"/>
          <w:szCs w:val="24"/>
        </w:rPr>
        <w:t xml:space="preserve">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w:t>
      </w:r>
      <w:r w:rsidR="00952786">
        <w:rPr>
          <w:rFonts w:ascii="Arial Narrow" w:eastAsia="Arial Narrow" w:hAnsi="Arial Narrow" w:cs="Arial Narrow"/>
          <w:color w:val="auto"/>
          <w:sz w:val="24"/>
          <w:szCs w:val="24"/>
        </w:rPr>
        <w:t>Społecznego, Funduszu Spójności</w:t>
      </w:r>
      <w:r w:rsidR="00952786">
        <w:rPr>
          <w:rFonts w:ascii="Arial Narrow" w:eastAsia="Arial Narrow" w:hAnsi="Arial Narrow" w:cs="Arial Narrow"/>
          <w:color w:val="auto"/>
          <w:sz w:val="24"/>
          <w:szCs w:val="24"/>
        </w:rPr>
        <w:br/>
      </w:r>
      <w:r w:rsidRPr="00B871ED">
        <w:rPr>
          <w:rFonts w:ascii="Arial Narrow" w:eastAsia="Arial Narrow" w:hAnsi="Arial Narrow" w:cs="Arial Narrow"/>
          <w:color w:val="auto"/>
          <w:sz w:val="24"/>
          <w:szCs w:val="24"/>
        </w:rPr>
        <w:t>i Europejskiego Funduszu Morskiego i Rybackiego oraz uchylające rozporządze</w:t>
      </w:r>
      <w:r w:rsidR="00087A2A">
        <w:rPr>
          <w:rFonts w:ascii="Arial Narrow" w:eastAsia="Arial Narrow" w:hAnsi="Arial Narrow" w:cs="Arial Narrow"/>
          <w:color w:val="auto"/>
          <w:sz w:val="24"/>
          <w:szCs w:val="24"/>
        </w:rPr>
        <w:t>nie Rady (WE) nr 1083/2006 (Dz. </w:t>
      </w:r>
      <w:r w:rsidRPr="00B871ED">
        <w:rPr>
          <w:rFonts w:ascii="Arial Narrow" w:eastAsia="Arial Narrow" w:hAnsi="Arial Narrow" w:cs="Arial Narrow"/>
          <w:color w:val="auto"/>
          <w:sz w:val="24"/>
          <w:szCs w:val="24"/>
        </w:rPr>
        <w:t xml:space="preserve">Urz. UE L 347 z </w:t>
      </w:r>
      <w:r w:rsidR="00072CCA">
        <w:rPr>
          <w:rFonts w:ascii="Arial Narrow" w:eastAsia="Arial Narrow" w:hAnsi="Arial Narrow" w:cs="Arial Narrow"/>
          <w:color w:val="auto"/>
          <w:sz w:val="24"/>
          <w:szCs w:val="24"/>
        </w:rPr>
        <w:t xml:space="preserve">dnia </w:t>
      </w:r>
      <w:r w:rsidRPr="00B871ED">
        <w:rPr>
          <w:rFonts w:ascii="Arial Narrow" w:eastAsia="Arial Narrow" w:hAnsi="Arial Narrow" w:cs="Arial Narrow"/>
          <w:color w:val="auto"/>
          <w:sz w:val="24"/>
          <w:szCs w:val="24"/>
        </w:rPr>
        <w:t>20 grudnia 2013 r.</w:t>
      </w:r>
      <w:r w:rsidR="00D150E3" w:rsidRPr="00D150E3">
        <w:rPr>
          <w:rFonts w:ascii="Arial Narrow" w:eastAsia="Arial Narrow" w:hAnsi="Arial Narrow" w:cs="Arial Narrow"/>
          <w:color w:val="auto"/>
          <w:sz w:val="24"/>
          <w:szCs w:val="24"/>
          <w:vertAlign w:val="superscript"/>
        </w:rPr>
        <w:t xml:space="preserve"> </w:t>
      </w:r>
      <w:r w:rsidR="00D150E3" w:rsidRPr="00D150E3">
        <w:rPr>
          <w:rFonts w:ascii="Arial Narrow" w:eastAsia="Arial Narrow" w:hAnsi="Arial Narrow" w:cs="Arial Narrow"/>
          <w:color w:val="auto"/>
          <w:sz w:val="24"/>
          <w:szCs w:val="24"/>
          <w:vertAlign w:val="superscript"/>
        </w:rPr>
        <w:sym w:font="Symbol" w:char="F0B7"/>
      </w:r>
      <w:r w:rsidRPr="00B871ED">
        <w:rPr>
          <w:rFonts w:ascii="Arial Narrow" w:eastAsia="Arial Narrow" w:hAnsi="Arial Narrow" w:cs="Arial Narrow"/>
          <w:color w:val="auto"/>
          <w:sz w:val="24"/>
          <w:szCs w:val="24"/>
        </w:rPr>
        <w:t>)</w:t>
      </w:r>
      <w:r w:rsidR="003F6AEA" w:rsidRPr="00B871ED">
        <w:rPr>
          <w:rFonts w:ascii="Arial Narrow" w:eastAsia="Arial Narrow" w:hAnsi="Arial Narrow" w:cs="Arial Narrow"/>
          <w:color w:val="auto"/>
          <w:sz w:val="24"/>
          <w:szCs w:val="24"/>
        </w:rPr>
        <w:t>,</w:t>
      </w:r>
      <w:r w:rsidR="003F6AEA" w:rsidRPr="0091339C">
        <w:rPr>
          <w:rFonts w:ascii="Arial Narrow" w:hAnsi="Arial Narrow" w:cs="Times New Roman"/>
          <w:color w:val="auto"/>
          <w:sz w:val="24"/>
          <w:szCs w:val="24"/>
        </w:rPr>
        <w:t xml:space="preserve"> </w:t>
      </w:r>
      <w:r w:rsidR="003F6AEA" w:rsidRPr="005F03E5">
        <w:rPr>
          <w:rFonts w:ascii="Arial Narrow" w:eastAsia="Arial Narrow" w:hAnsi="Arial Narrow" w:cs="Arial Narrow"/>
          <w:color w:val="auto"/>
          <w:sz w:val="24"/>
          <w:szCs w:val="24"/>
          <w:u w:val="single"/>
        </w:rPr>
        <w:t>zwane dalej „Rozporządzeniem nr 1303/2013</w:t>
      </w:r>
      <w:r w:rsidR="003F6AEA" w:rsidRPr="00B871ED">
        <w:rPr>
          <w:rFonts w:ascii="Arial Narrow" w:eastAsia="Arial Narrow" w:hAnsi="Arial Narrow" w:cs="Arial Narrow"/>
          <w:color w:val="auto"/>
          <w:sz w:val="24"/>
          <w:szCs w:val="24"/>
        </w:rPr>
        <w:t>”</w:t>
      </w:r>
      <w:r w:rsidRPr="00B871ED">
        <w:rPr>
          <w:rFonts w:ascii="Arial Narrow" w:eastAsia="Arial Narrow" w:hAnsi="Arial Narrow" w:cs="Arial Narrow"/>
          <w:color w:val="auto"/>
          <w:sz w:val="24"/>
          <w:szCs w:val="24"/>
        </w:rPr>
        <w:t>;</w:t>
      </w:r>
    </w:p>
    <w:p w:rsidR="00BB44F2" w:rsidRPr="00B871ED" w:rsidRDefault="003B0C27" w:rsidP="003B0C27">
      <w:pPr>
        <w:pStyle w:val="Normalny1"/>
        <w:widowControl w:val="0"/>
        <w:numPr>
          <w:ilvl w:val="1"/>
          <w:numId w:val="20"/>
        </w:numPr>
        <w:spacing w:after="0" w:line="240" w:lineRule="auto"/>
        <w:ind w:left="284" w:hanging="284"/>
        <w:jc w:val="both"/>
        <w:rPr>
          <w:rFonts w:ascii="Arial Narrow" w:eastAsia="Arial Narrow" w:hAnsi="Arial Narrow" w:cs="Arial Narrow"/>
          <w:color w:val="auto"/>
          <w:sz w:val="24"/>
          <w:szCs w:val="24"/>
        </w:rPr>
      </w:pPr>
      <w:r w:rsidRPr="00B871ED">
        <w:rPr>
          <w:rFonts w:ascii="Arial Narrow" w:eastAsia="Arial Narrow" w:hAnsi="Arial Narrow" w:cs="Arial Narrow"/>
          <w:color w:val="auto"/>
          <w:sz w:val="24"/>
          <w:szCs w:val="24"/>
        </w:rPr>
        <w:t>Rozporządzenie Parlamentu Europejskiego i Rady (UE) nr 1301/2013 z dnia 17 grudnia 2013 r. w sprawie Europejskiego Funduszu Rozwoju Regionalnego i przepisów szczególnych dotyczących celu „Inwestycje na rzecz wzrostu i zatrudnienia” oraz w sprawie uchylenia rozporządzenia (WE) nr 1080/2006 (Dz.</w:t>
      </w:r>
      <w:r w:rsidR="00E35D56">
        <w:rPr>
          <w:rFonts w:ascii="Arial Narrow" w:eastAsia="Arial Narrow" w:hAnsi="Arial Narrow" w:cs="Arial Narrow"/>
          <w:color w:val="auto"/>
          <w:sz w:val="24"/>
          <w:szCs w:val="24"/>
        </w:rPr>
        <w:t xml:space="preserve"> </w:t>
      </w:r>
      <w:r w:rsidRPr="00B871ED">
        <w:rPr>
          <w:rFonts w:ascii="Arial Narrow" w:eastAsia="Arial Narrow" w:hAnsi="Arial Narrow" w:cs="Arial Narrow"/>
          <w:color w:val="auto"/>
          <w:sz w:val="24"/>
          <w:szCs w:val="24"/>
        </w:rPr>
        <w:t>Urz. U</w:t>
      </w:r>
      <w:r w:rsidR="005D12CB">
        <w:rPr>
          <w:rFonts w:ascii="Arial Narrow" w:eastAsia="Arial Narrow" w:hAnsi="Arial Narrow" w:cs="Arial Narrow"/>
          <w:color w:val="auto"/>
          <w:sz w:val="24"/>
          <w:szCs w:val="24"/>
        </w:rPr>
        <w:t>E L 347 z </w:t>
      </w:r>
      <w:r w:rsidR="00072CCA">
        <w:rPr>
          <w:rFonts w:ascii="Arial Narrow" w:eastAsia="Arial Narrow" w:hAnsi="Arial Narrow" w:cs="Arial Narrow"/>
          <w:color w:val="auto"/>
          <w:sz w:val="24"/>
          <w:szCs w:val="24"/>
        </w:rPr>
        <w:t xml:space="preserve">dnia </w:t>
      </w:r>
      <w:r w:rsidR="005D12CB">
        <w:rPr>
          <w:rFonts w:ascii="Arial Narrow" w:eastAsia="Arial Narrow" w:hAnsi="Arial Narrow" w:cs="Arial Narrow"/>
          <w:color w:val="auto"/>
          <w:sz w:val="24"/>
          <w:szCs w:val="24"/>
        </w:rPr>
        <w:t>20 </w:t>
      </w:r>
      <w:r w:rsidR="00625750" w:rsidRPr="00B871ED">
        <w:rPr>
          <w:rFonts w:ascii="Arial Narrow" w:eastAsia="Arial Narrow" w:hAnsi="Arial Narrow" w:cs="Arial Narrow"/>
          <w:color w:val="auto"/>
          <w:sz w:val="24"/>
          <w:szCs w:val="24"/>
        </w:rPr>
        <w:t>grudnia 2013 r.</w:t>
      </w:r>
      <w:r w:rsidR="00D150E3" w:rsidRPr="00D150E3">
        <w:rPr>
          <w:rFonts w:ascii="Arial Narrow" w:eastAsia="Arial Narrow" w:hAnsi="Arial Narrow" w:cs="Arial Narrow"/>
          <w:color w:val="auto"/>
          <w:sz w:val="24"/>
          <w:szCs w:val="24"/>
          <w:vertAlign w:val="superscript"/>
        </w:rPr>
        <w:t xml:space="preserve"> </w:t>
      </w:r>
      <w:r w:rsidR="00D150E3" w:rsidRPr="00D150E3">
        <w:rPr>
          <w:rFonts w:ascii="Arial Narrow" w:eastAsia="Arial Narrow" w:hAnsi="Arial Narrow" w:cs="Arial Narrow"/>
          <w:color w:val="auto"/>
          <w:sz w:val="24"/>
          <w:szCs w:val="24"/>
          <w:vertAlign w:val="superscript"/>
        </w:rPr>
        <w:sym w:font="Symbol" w:char="F0B7"/>
      </w:r>
      <w:r w:rsidRPr="00B871ED">
        <w:rPr>
          <w:rFonts w:ascii="Arial Narrow" w:eastAsia="Arial Narrow" w:hAnsi="Arial Narrow" w:cs="Arial Narrow"/>
          <w:color w:val="auto"/>
          <w:sz w:val="24"/>
          <w:szCs w:val="24"/>
        </w:rPr>
        <w:t>)</w:t>
      </w:r>
      <w:r w:rsidR="003F6AEA" w:rsidRPr="00B871ED">
        <w:rPr>
          <w:rFonts w:ascii="Arial Narrow" w:eastAsia="Arial Narrow" w:hAnsi="Arial Narrow" w:cs="Arial Narrow"/>
          <w:color w:val="auto"/>
          <w:sz w:val="24"/>
          <w:szCs w:val="24"/>
        </w:rPr>
        <w:t>,</w:t>
      </w:r>
      <w:r w:rsidR="003F6AEA" w:rsidRPr="0091339C">
        <w:rPr>
          <w:rFonts w:ascii="Arial Narrow" w:eastAsia="Arial Narrow" w:hAnsi="Arial Narrow" w:cs="Arial Narrow"/>
          <w:color w:val="auto"/>
          <w:sz w:val="24"/>
          <w:szCs w:val="24"/>
          <w:u w:val="single"/>
        </w:rPr>
        <w:t xml:space="preserve"> </w:t>
      </w:r>
      <w:r w:rsidR="003F6AEA" w:rsidRPr="00B871ED">
        <w:rPr>
          <w:rFonts w:ascii="Arial Narrow" w:eastAsia="Arial Narrow" w:hAnsi="Arial Narrow" w:cs="Arial Narrow"/>
          <w:color w:val="auto"/>
          <w:sz w:val="24"/>
          <w:szCs w:val="24"/>
          <w:u w:val="single"/>
        </w:rPr>
        <w:t>zwane dalej „Rozporządzeniem nr 1301/2013</w:t>
      </w:r>
      <w:r w:rsidR="003F6AEA" w:rsidRPr="00B871ED">
        <w:rPr>
          <w:rFonts w:ascii="Arial Narrow" w:eastAsia="Arial Narrow" w:hAnsi="Arial Narrow" w:cs="Arial Narrow"/>
          <w:color w:val="auto"/>
          <w:sz w:val="24"/>
          <w:szCs w:val="24"/>
        </w:rPr>
        <w:t>”</w:t>
      </w:r>
      <w:r w:rsidRPr="00B871ED">
        <w:rPr>
          <w:rFonts w:ascii="Arial Narrow" w:eastAsia="Arial Narrow" w:hAnsi="Arial Narrow" w:cs="Arial Narrow"/>
          <w:color w:val="auto"/>
          <w:sz w:val="24"/>
          <w:szCs w:val="24"/>
        </w:rPr>
        <w:t>;</w:t>
      </w:r>
    </w:p>
    <w:p w:rsidR="00BB44F2" w:rsidRPr="00B871ED" w:rsidRDefault="003B0C27" w:rsidP="003B0C27">
      <w:pPr>
        <w:pStyle w:val="Normalny1"/>
        <w:widowControl w:val="0"/>
        <w:numPr>
          <w:ilvl w:val="1"/>
          <w:numId w:val="20"/>
        </w:numPr>
        <w:spacing w:after="0" w:line="240" w:lineRule="auto"/>
        <w:ind w:left="284" w:hanging="284"/>
        <w:jc w:val="both"/>
        <w:rPr>
          <w:rFonts w:ascii="Arial Narrow" w:eastAsia="Arial Narrow" w:hAnsi="Arial Narrow" w:cs="Arial Narrow"/>
          <w:color w:val="auto"/>
          <w:sz w:val="24"/>
          <w:szCs w:val="24"/>
        </w:rPr>
      </w:pPr>
      <w:r w:rsidRPr="00B871ED">
        <w:rPr>
          <w:rFonts w:ascii="Arial Narrow" w:eastAsia="Arial Narrow" w:hAnsi="Arial Narrow" w:cs="Arial Narrow"/>
          <w:color w:val="auto"/>
          <w:sz w:val="24"/>
          <w:szCs w:val="24"/>
        </w:rPr>
        <w:t>Ustawę z dnia 27 sierpnia 2009 r. o finansach publicz</w:t>
      </w:r>
      <w:r w:rsidR="00153ED3">
        <w:rPr>
          <w:rFonts w:ascii="Arial Narrow" w:eastAsia="Arial Narrow" w:hAnsi="Arial Narrow" w:cs="Arial Narrow"/>
          <w:color w:val="auto"/>
          <w:sz w:val="24"/>
          <w:szCs w:val="24"/>
        </w:rPr>
        <w:t>nych (Dz. U. z 2013 r. poz. 885</w:t>
      </w:r>
      <w:r w:rsidRPr="00B871ED">
        <w:rPr>
          <w:rFonts w:ascii="Arial Narrow" w:eastAsia="Arial Narrow" w:hAnsi="Arial Narrow" w:cs="Arial Narrow"/>
          <w:color w:val="auto"/>
          <w:sz w:val="24"/>
          <w:szCs w:val="24"/>
        </w:rPr>
        <w:t xml:space="preserve"> z późn. zm.</w:t>
      </w:r>
      <w:r w:rsidR="00D150E3" w:rsidRPr="00D150E3">
        <w:rPr>
          <w:rFonts w:ascii="Arial Narrow" w:eastAsia="Arial Narrow" w:hAnsi="Arial Narrow" w:cs="Arial Narrow"/>
          <w:color w:val="auto"/>
          <w:sz w:val="24"/>
          <w:szCs w:val="24"/>
          <w:vertAlign w:val="superscript"/>
        </w:rPr>
        <w:t xml:space="preserve"> </w:t>
      </w:r>
      <w:r w:rsidR="00D150E3" w:rsidRPr="00D150E3">
        <w:rPr>
          <w:rFonts w:ascii="Arial Narrow" w:eastAsia="Arial Narrow" w:hAnsi="Arial Narrow" w:cs="Arial Narrow"/>
          <w:color w:val="auto"/>
          <w:sz w:val="24"/>
          <w:szCs w:val="24"/>
          <w:vertAlign w:val="superscript"/>
        </w:rPr>
        <w:sym w:font="Symbol" w:char="F0B7"/>
      </w:r>
      <w:r w:rsidRPr="00B871ED">
        <w:rPr>
          <w:rFonts w:ascii="Arial Narrow" w:eastAsia="Arial Narrow" w:hAnsi="Arial Narrow" w:cs="Arial Narrow"/>
          <w:color w:val="auto"/>
          <w:sz w:val="24"/>
          <w:szCs w:val="24"/>
        </w:rPr>
        <w:t xml:space="preserve">) – </w:t>
      </w:r>
      <w:r w:rsidRPr="00A201B2">
        <w:rPr>
          <w:rFonts w:ascii="Arial Narrow" w:eastAsia="Arial Narrow" w:hAnsi="Arial Narrow" w:cs="Arial Narrow"/>
          <w:color w:val="auto"/>
          <w:sz w:val="24"/>
          <w:szCs w:val="24"/>
          <w:u w:val="single"/>
        </w:rPr>
        <w:t>zwaną dalej „ustawą o finansach publicznych”</w:t>
      </w:r>
      <w:r w:rsidRPr="00B871ED">
        <w:rPr>
          <w:rFonts w:ascii="Arial Narrow" w:eastAsia="Arial Narrow" w:hAnsi="Arial Narrow" w:cs="Arial Narrow"/>
          <w:color w:val="auto"/>
          <w:sz w:val="24"/>
          <w:szCs w:val="24"/>
        </w:rPr>
        <w:t>.</w:t>
      </w:r>
    </w:p>
    <w:p w:rsidR="00BB44F2" w:rsidRPr="00B871ED" w:rsidRDefault="00BB44F2">
      <w:pPr>
        <w:pStyle w:val="Normalny1"/>
        <w:widowControl w:val="0"/>
        <w:tabs>
          <w:tab w:val="left" w:pos="360"/>
        </w:tabs>
        <w:spacing w:after="0" w:line="240" w:lineRule="auto"/>
        <w:jc w:val="both"/>
        <w:rPr>
          <w:rFonts w:ascii="Arial Narrow" w:hAnsi="Arial Narrow"/>
          <w:color w:val="auto"/>
          <w:sz w:val="24"/>
          <w:szCs w:val="24"/>
        </w:rPr>
      </w:pPr>
    </w:p>
    <w:p w:rsidR="00BB44F2" w:rsidRPr="00B871ED" w:rsidRDefault="003B0C27">
      <w:pPr>
        <w:pStyle w:val="Normalny1"/>
        <w:widowControl w:val="0"/>
        <w:tabs>
          <w:tab w:val="left" w:pos="360"/>
        </w:tabs>
        <w:spacing w:after="0" w:line="240" w:lineRule="auto"/>
        <w:jc w:val="both"/>
        <w:rPr>
          <w:rFonts w:ascii="Arial Narrow" w:hAnsi="Arial Narrow"/>
          <w:color w:val="auto"/>
          <w:sz w:val="24"/>
          <w:szCs w:val="24"/>
        </w:rPr>
      </w:pPr>
      <w:r w:rsidRPr="00B871ED">
        <w:rPr>
          <w:rFonts w:ascii="Arial Narrow" w:eastAsia="Arial Narrow" w:hAnsi="Arial Narrow" w:cs="Arial Narrow"/>
          <w:color w:val="auto"/>
          <w:sz w:val="24"/>
          <w:szCs w:val="24"/>
        </w:rPr>
        <w:t>Strony Umowy zgodnie postanawiają, co następuje:</w:t>
      </w:r>
    </w:p>
    <w:p w:rsidR="00BB44F2" w:rsidRPr="00B871ED" w:rsidRDefault="00BB44F2">
      <w:pPr>
        <w:pStyle w:val="Normalny1"/>
        <w:widowControl w:val="0"/>
        <w:spacing w:after="0" w:line="240" w:lineRule="auto"/>
        <w:jc w:val="both"/>
        <w:rPr>
          <w:rFonts w:ascii="Arial Narrow" w:hAnsi="Arial Narrow"/>
          <w:color w:val="auto"/>
          <w:sz w:val="24"/>
          <w:szCs w:val="24"/>
        </w:rPr>
      </w:pPr>
    </w:p>
    <w:p w:rsidR="00BB44F2" w:rsidRPr="00B871ED" w:rsidRDefault="003B0C27">
      <w:pPr>
        <w:pStyle w:val="Nagwek5"/>
        <w:keepNext w:val="0"/>
        <w:rPr>
          <w:color w:val="auto"/>
          <w:sz w:val="24"/>
          <w:szCs w:val="24"/>
        </w:rPr>
      </w:pPr>
      <w:r w:rsidRPr="00B871ED">
        <w:rPr>
          <w:color w:val="auto"/>
          <w:sz w:val="24"/>
          <w:szCs w:val="24"/>
        </w:rPr>
        <w:t xml:space="preserve">§ 1 </w:t>
      </w:r>
    </w:p>
    <w:p w:rsidR="00BB44F2" w:rsidRPr="00B871ED" w:rsidRDefault="003B0C27">
      <w:pPr>
        <w:pStyle w:val="Nagwek5"/>
        <w:keepNext w:val="0"/>
        <w:rPr>
          <w:color w:val="auto"/>
          <w:sz w:val="24"/>
          <w:szCs w:val="24"/>
        </w:rPr>
      </w:pPr>
      <w:r w:rsidRPr="00B871ED">
        <w:rPr>
          <w:color w:val="auto"/>
          <w:sz w:val="24"/>
          <w:szCs w:val="24"/>
        </w:rPr>
        <w:t>Definicje</w:t>
      </w:r>
    </w:p>
    <w:p w:rsidR="00BB44F2" w:rsidRPr="00B871ED" w:rsidRDefault="003B0C27">
      <w:pPr>
        <w:pStyle w:val="Normalny1"/>
        <w:widowControl w:val="0"/>
        <w:tabs>
          <w:tab w:val="left" w:pos="360"/>
        </w:tabs>
        <w:spacing w:after="0" w:line="240" w:lineRule="auto"/>
        <w:jc w:val="both"/>
        <w:rPr>
          <w:rFonts w:ascii="Arial Narrow" w:hAnsi="Arial Narrow"/>
          <w:color w:val="auto"/>
          <w:sz w:val="24"/>
          <w:szCs w:val="24"/>
        </w:rPr>
      </w:pPr>
      <w:r w:rsidRPr="00B871ED">
        <w:rPr>
          <w:rFonts w:ascii="Arial Narrow" w:eastAsia="Arial Narrow" w:hAnsi="Arial Narrow" w:cs="Arial Narrow"/>
          <w:color w:val="auto"/>
          <w:sz w:val="24"/>
          <w:szCs w:val="24"/>
        </w:rPr>
        <w:t>Ilekroć w Umowie jest mowa o:</w:t>
      </w:r>
    </w:p>
    <w:p w:rsidR="00BB44F2" w:rsidRPr="0091339C" w:rsidRDefault="006D426D" w:rsidP="00755968">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„Beneficjencie” – oznacza to beneficjenta zgodnie z art. 2 </w:t>
      </w:r>
      <w:proofErr w:type="spellStart"/>
      <w:r w:rsidRPr="006D426D">
        <w:rPr>
          <w:rFonts w:ascii="Arial Narrow" w:eastAsia="Arial Narrow" w:hAnsi="Arial Narrow" w:cs="Arial Narrow"/>
          <w:color w:val="auto"/>
          <w:sz w:val="24"/>
          <w:szCs w:val="24"/>
        </w:rPr>
        <w:t>pkt</w:t>
      </w:r>
      <w:proofErr w:type="spellEnd"/>
      <w:r w:rsidRPr="006D426D">
        <w:rPr>
          <w:rFonts w:ascii="Arial Narrow" w:eastAsia="Arial Narrow" w:hAnsi="Arial Narrow" w:cs="Arial Narrow"/>
          <w:color w:val="auto"/>
          <w:sz w:val="24"/>
          <w:szCs w:val="24"/>
        </w:rPr>
        <w:t xml:space="preserve"> 10 Rozporządzenia nr 1303/2013, realizującego projekty finansowane z budżetu państwa lub ze źródeł zagranicznych na podstawie Umowy;</w:t>
      </w:r>
    </w:p>
    <w:p w:rsidR="009904F9" w:rsidRPr="0091339C" w:rsidRDefault="006D426D" w:rsidP="00EB0B02">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lastRenderedPageBreak/>
        <w:t>„BGK” – należy przez to rozumieć Bank Gospodarstwa Krajowego, zajmujący się obsługą bankową płatności wynikających z Umowy, w ramach umowy rachunku bankowego zawartej z Ministrem Finansów;</w:t>
      </w:r>
    </w:p>
    <w:p w:rsidR="00BB44F2" w:rsidRPr="0091339C"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„budżecie państwa” – należy przez to rozumieć budżet, zgodnie z art. 110 ustawy o finansach publicznych;</w:t>
      </w:r>
    </w:p>
    <w:p w:rsidR="00BB44F2" w:rsidRPr="0091339C"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„budżecie środków europejskich” – należy przez to rozumieć budżet, zgodnie z art. 117 ustawy o finansach publicznych, którego bankową obsługę zapewnia BGK;</w:t>
      </w:r>
    </w:p>
    <w:p w:rsidR="00BB44F2" w:rsidRPr="0091339C"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„danych osobowych” – należy przez to rozum</w:t>
      </w:r>
      <w:r w:rsidR="0018094F">
        <w:rPr>
          <w:rFonts w:ascii="Arial Narrow" w:eastAsia="Arial Narrow" w:hAnsi="Arial Narrow" w:cs="Arial Narrow"/>
          <w:color w:val="auto"/>
          <w:sz w:val="24"/>
          <w:szCs w:val="24"/>
        </w:rPr>
        <w:t>ieć dane osobowe, w rozumieniu U</w:t>
      </w:r>
      <w:r w:rsidRPr="006D426D">
        <w:rPr>
          <w:rFonts w:ascii="Arial Narrow" w:eastAsia="Arial Narrow" w:hAnsi="Arial Narrow" w:cs="Arial Narrow"/>
          <w:color w:val="auto"/>
          <w:sz w:val="24"/>
          <w:szCs w:val="24"/>
        </w:rPr>
        <w:t xml:space="preserve">stawy </w:t>
      </w:r>
      <w:r w:rsidR="0018094F">
        <w:rPr>
          <w:rFonts w:ascii="Arial Narrow" w:eastAsia="Arial Narrow" w:hAnsi="Arial Narrow" w:cs="Arial Narrow"/>
          <w:color w:val="auto"/>
          <w:sz w:val="24"/>
          <w:szCs w:val="24"/>
        </w:rPr>
        <w:t xml:space="preserve">z dnia 29 sierpnia 1997 r. </w:t>
      </w:r>
      <w:r w:rsidRPr="006D426D">
        <w:rPr>
          <w:rFonts w:ascii="Arial Narrow" w:eastAsia="Arial Narrow" w:hAnsi="Arial Narrow" w:cs="Arial Narrow"/>
          <w:color w:val="auto"/>
          <w:sz w:val="24"/>
          <w:szCs w:val="24"/>
        </w:rPr>
        <w:t xml:space="preserve">o ochronie danych </w:t>
      </w:r>
      <w:r w:rsidR="00FC152B" w:rsidRPr="00FC152B">
        <w:rPr>
          <w:rFonts w:ascii="Arial Narrow" w:eastAsia="Arial Narrow" w:hAnsi="Arial Narrow" w:cs="Arial Narrow"/>
          <w:color w:val="auto"/>
          <w:sz w:val="24"/>
          <w:szCs w:val="24"/>
        </w:rPr>
        <w:t>osobowych (Dz.</w:t>
      </w:r>
      <w:r w:rsidR="00576EB7">
        <w:rPr>
          <w:rFonts w:ascii="Arial Narrow" w:eastAsia="Arial Narrow" w:hAnsi="Arial Narrow" w:cs="Arial Narrow"/>
          <w:color w:val="auto"/>
          <w:sz w:val="24"/>
          <w:szCs w:val="24"/>
        </w:rPr>
        <w:t xml:space="preserve"> </w:t>
      </w:r>
      <w:r w:rsidR="00FC152B" w:rsidRPr="00FC152B">
        <w:rPr>
          <w:rFonts w:ascii="Arial Narrow" w:eastAsia="Arial Narrow" w:hAnsi="Arial Narrow" w:cs="Arial Narrow"/>
          <w:color w:val="auto"/>
          <w:sz w:val="24"/>
          <w:szCs w:val="24"/>
        </w:rPr>
        <w:t xml:space="preserve">U. </w:t>
      </w:r>
      <w:r w:rsidR="00576EB7">
        <w:rPr>
          <w:rFonts w:ascii="Arial Narrow" w:eastAsia="Arial Narrow" w:hAnsi="Arial Narrow" w:cs="Arial Narrow"/>
          <w:color w:val="auto"/>
          <w:sz w:val="24"/>
          <w:szCs w:val="24"/>
        </w:rPr>
        <w:t xml:space="preserve">z </w:t>
      </w:r>
      <w:r w:rsidR="003B1023" w:rsidRPr="00FC152B">
        <w:rPr>
          <w:rFonts w:ascii="Arial Narrow" w:eastAsia="Arial Narrow" w:hAnsi="Arial Narrow" w:cs="Arial Narrow"/>
          <w:color w:val="auto"/>
          <w:sz w:val="24"/>
          <w:szCs w:val="24"/>
        </w:rPr>
        <w:t>201</w:t>
      </w:r>
      <w:r w:rsidR="003B1023">
        <w:rPr>
          <w:rFonts w:ascii="Arial Narrow" w:eastAsia="Arial Narrow" w:hAnsi="Arial Narrow" w:cs="Arial Narrow"/>
          <w:color w:val="auto"/>
          <w:sz w:val="24"/>
          <w:szCs w:val="24"/>
        </w:rPr>
        <w:t xml:space="preserve">6 </w:t>
      </w:r>
      <w:r w:rsidR="00576EB7">
        <w:rPr>
          <w:rFonts w:ascii="Arial Narrow" w:eastAsia="Arial Narrow" w:hAnsi="Arial Narrow" w:cs="Arial Narrow"/>
          <w:color w:val="auto"/>
          <w:sz w:val="24"/>
          <w:szCs w:val="24"/>
        </w:rPr>
        <w:t>r</w:t>
      </w:r>
      <w:r w:rsidR="00FC152B" w:rsidRPr="00FC152B">
        <w:rPr>
          <w:rFonts w:ascii="Arial Narrow" w:eastAsia="Arial Narrow" w:hAnsi="Arial Narrow" w:cs="Arial Narrow"/>
          <w:color w:val="auto"/>
          <w:sz w:val="24"/>
          <w:szCs w:val="24"/>
        </w:rPr>
        <w:t xml:space="preserve">., poz. </w:t>
      </w:r>
      <w:r w:rsidR="003B1023">
        <w:rPr>
          <w:rFonts w:ascii="Arial Narrow" w:eastAsia="Arial Narrow" w:hAnsi="Arial Narrow" w:cs="Arial Narrow"/>
          <w:color w:val="auto"/>
          <w:sz w:val="24"/>
          <w:szCs w:val="24"/>
        </w:rPr>
        <w:t>922</w:t>
      </w:r>
      <w:r w:rsidR="00D150E3" w:rsidRPr="00D150E3">
        <w:rPr>
          <w:rFonts w:ascii="Arial Narrow" w:eastAsia="Arial Narrow" w:hAnsi="Arial Narrow" w:cs="Arial Narrow"/>
          <w:color w:val="auto"/>
          <w:sz w:val="24"/>
          <w:szCs w:val="24"/>
          <w:vertAlign w:val="superscript"/>
        </w:rPr>
        <w:t xml:space="preserve"> </w:t>
      </w:r>
      <w:r w:rsidR="00D150E3" w:rsidRPr="00D150E3">
        <w:rPr>
          <w:rFonts w:ascii="Arial Narrow" w:eastAsia="Arial Narrow" w:hAnsi="Arial Narrow" w:cs="Arial Narrow"/>
          <w:color w:val="auto"/>
          <w:sz w:val="24"/>
          <w:szCs w:val="24"/>
          <w:vertAlign w:val="superscript"/>
        </w:rPr>
        <w:sym w:font="Symbol" w:char="F0B7"/>
      </w:r>
      <w:r w:rsidR="00FC152B" w:rsidRPr="00FC152B">
        <w:rPr>
          <w:rFonts w:ascii="Arial Narrow" w:eastAsia="Arial Narrow" w:hAnsi="Arial Narrow" w:cs="Arial Narrow"/>
          <w:color w:val="auto"/>
          <w:sz w:val="24"/>
          <w:szCs w:val="24"/>
        </w:rPr>
        <w:t>)</w:t>
      </w:r>
      <w:r w:rsidR="00173C09">
        <w:rPr>
          <w:rFonts w:ascii="Arial Narrow" w:eastAsia="Arial Narrow" w:hAnsi="Arial Narrow" w:cs="Arial Narrow"/>
          <w:color w:val="auto"/>
          <w:sz w:val="24"/>
          <w:szCs w:val="24"/>
        </w:rPr>
        <w:t>,</w:t>
      </w:r>
      <w:r w:rsidR="00FC152B" w:rsidRPr="00FC152B">
        <w:rPr>
          <w:rFonts w:ascii="Arial Narrow" w:eastAsia="Arial Narrow" w:hAnsi="Arial Narrow" w:cs="Arial Narrow"/>
          <w:color w:val="auto"/>
          <w:sz w:val="24"/>
          <w:szCs w:val="24"/>
        </w:rPr>
        <w:t xml:space="preserve"> zwan</w:t>
      </w:r>
      <w:r w:rsidR="00FC152B">
        <w:rPr>
          <w:rFonts w:ascii="Arial Narrow" w:eastAsia="Arial Narrow" w:hAnsi="Arial Narrow" w:cs="Arial Narrow"/>
          <w:color w:val="auto"/>
          <w:sz w:val="24"/>
          <w:szCs w:val="24"/>
        </w:rPr>
        <w:t>ej</w:t>
      </w:r>
      <w:r w:rsidR="00FC152B" w:rsidRPr="00FC152B">
        <w:rPr>
          <w:rFonts w:ascii="Arial Narrow" w:eastAsia="Arial Narrow" w:hAnsi="Arial Narrow" w:cs="Arial Narrow"/>
          <w:color w:val="auto"/>
          <w:sz w:val="24"/>
          <w:szCs w:val="24"/>
        </w:rPr>
        <w:t xml:space="preserve"> dalej „ustawą o ochronie danych osobowych”</w:t>
      </w:r>
      <w:r w:rsidR="00173C09">
        <w:rPr>
          <w:rFonts w:ascii="Arial Narrow" w:eastAsia="Arial Narrow" w:hAnsi="Arial Narrow" w:cs="Arial Narrow"/>
          <w:color w:val="auto"/>
          <w:sz w:val="24"/>
          <w:szCs w:val="24"/>
        </w:rPr>
        <w:t>,</w:t>
      </w:r>
      <w:r w:rsidR="00FC152B">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przetwarzane w ramach wykonywania zadań wynikających z Umowy; </w:t>
      </w:r>
    </w:p>
    <w:p w:rsidR="00BB44F2" w:rsidRPr="0091339C"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„dofinansowaniu” – należy przez to rozumieć płatności pochodzące z budżetu środków europejskich odpowiadające wkładowi Funduszu oraz </w:t>
      </w:r>
      <w:r w:rsidR="008839BC">
        <w:rPr>
          <w:rFonts w:ascii="Arial Narrow" w:eastAsia="Arial Narrow" w:hAnsi="Arial Narrow" w:cs="Arial Narrow"/>
          <w:color w:val="auto"/>
          <w:sz w:val="24"/>
          <w:szCs w:val="24"/>
        </w:rPr>
        <w:t>środki z budżetu państwa</w:t>
      </w:r>
      <w:r w:rsidR="00297153">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stanowiące bezzwrotną pomoc przeznaczoną na pokrycie wydatków kwalifikowalnych, ponoszonych w związku z realizacją Projektu w ramach Programu na podstawie Umowy;</w:t>
      </w:r>
    </w:p>
    <w:p w:rsidR="009904F9" w:rsidRPr="0091339C" w:rsidRDefault="006D426D" w:rsidP="005F03E5">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„Funduszu” – należy przez to rozumieć Europejski Fundusz Rozwoju Regionalnego;</w:t>
      </w:r>
    </w:p>
    <w:p w:rsidR="00BB44F2" w:rsidRPr="0091339C" w:rsidRDefault="006D426D" w:rsidP="00832100">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EF7053">
        <w:rPr>
          <w:rFonts w:ascii="Arial Narrow" w:eastAsia="Arial Narrow" w:hAnsi="Arial Narrow" w:cs="Arial Narrow"/>
          <w:color w:val="auto"/>
          <w:sz w:val="24"/>
          <w:szCs w:val="24"/>
        </w:rPr>
        <w:t>„</w:t>
      </w:r>
      <w:r w:rsidR="00855078" w:rsidRPr="00EF7053">
        <w:rPr>
          <w:rFonts w:ascii="Arial Narrow" w:eastAsia="Arial Narrow" w:hAnsi="Arial Narrow" w:cs="Arial Narrow"/>
          <w:color w:val="auto"/>
          <w:sz w:val="24"/>
          <w:szCs w:val="24"/>
        </w:rPr>
        <w:t>H</w:t>
      </w:r>
      <w:r w:rsidRPr="00EF7053">
        <w:rPr>
          <w:rFonts w:ascii="Arial Narrow" w:eastAsia="Arial Narrow" w:hAnsi="Arial Narrow" w:cs="Arial Narrow"/>
          <w:color w:val="auto"/>
          <w:sz w:val="24"/>
          <w:szCs w:val="24"/>
        </w:rPr>
        <w:t xml:space="preserve">armonogramie </w:t>
      </w:r>
      <w:r w:rsidR="00030D0B">
        <w:rPr>
          <w:rFonts w:ascii="Arial Narrow" w:eastAsia="Arial Narrow" w:hAnsi="Arial Narrow" w:cs="Arial Narrow"/>
          <w:color w:val="auto"/>
          <w:sz w:val="24"/>
          <w:szCs w:val="24"/>
        </w:rPr>
        <w:t>płatności</w:t>
      </w:r>
      <w:r w:rsidR="005F3079">
        <w:rPr>
          <w:rFonts w:ascii="Arial Narrow" w:eastAsia="Arial Narrow" w:hAnsi="Arial Narrow" w:cs="Arial Narrow"/>
          <w:color w:val="auto"/>
          <w:sz w:val="24"/>
          <w:szCs w:val="24"/>
        </w:rPr>
        <w:t>” – należy przez to rozumieć</w:t>
      </w:r>
      <w:r w:rsidR="00504731">
        <w:rPr>
          <w:rFonts w:ascii="Arial Narrow" w:eastAsia="Arial Narrow" w:hAnsi="Arial Narrow" w:cs="Arial Narrow"/>
          <w:color w:val="auto"/>
          <w:sz w:val="24"/>
          <w:szCs w:val="24"/>
        </w:rPr>
        <w:t xml:space="preserve"> </w:t>
      </w:r>
      <w:r w:rsidR="00987FD8">
        <w:rPr>
          <w:rFonts w:ascii="Arial Narrow" w:eastAsia="Arial Narrow" w:hAnsi="Arial Narrow" w:cs="Arial Narrow"/>
          <w:color w:val="auto"/>
          <w:sz w:val="24"/>
          <w:szCs w:val="24"/>
        </w:rPr>
        <w:t xml:space="preserve">harmonogram określający ramy czasowe przekazywania przez Beneficjenta do Instytucji </w:t>
      </w:r>
      <w:del w:id="32" w:author="pszmaglinski" w:date="2016-07-12T10:27:00Z">
        <w:r w:rsidR="00987FD8" w:rsidDel="00A44D5D">
          <w:rPr>
            <w:rFonts w:ascii="Arial Narrow" w:eastAsia="Arial Narrow" w:hAnsi="Arial Narrow" w:cs="Arial Narrow"/>
            <w:color w:val="auto"/>
            <w:sz w:val="24"/>
            <w:szCs w:val="24"/>
          </w:rPr>
          <w:delText xml:space="preserve">Zarządzającej </w:delText>
        </w:r>
      </w:del>
      <w:ins w:id="33" w:author="pszmaglinski" w:date="2016-07-12T10:27:00Z">
        <w:r w:rsidR="00A44D5D">
          <w:rPr>
            <w:rFonts w:ascii="Arial Narrow" w:eastAsia="Arial Narrow" w:hAnsi="Arial Narrow" w:cs="Arial Narrow"/>
            <w:color w:val="auto"/>
            <w:sz w:val="24"/>
            <w:szCs w:val="24"/>
          </w:rPr>
          <w:t xml:space="preserve">Pośredniczącej </w:t>
        </w:r>
      </w:ins>
      <w:r w:rsidR="00987FD8">
        <w:rPr>
          <w:rFonts w:ascii="Arial Narrow" w:eastAsia="Arial Narrow" w:hAnsi="Arial Narrow" w:cs="Arial Narrow"/>
          <w:color w:val="auto"/>
          <w:sz w:val="24"/>
          <w:szCs w:val="24"/>
        </w:rPr>
        <w:t>wniosków o płatność</w:t>
      </w:r>
      <w:r w:rsidRPr="006D426D">
        <w:rPr>
          <w:rFonts w:ascii="Arial Narrow" w:eastAsia="Arial Narrow" w:hAnsi="Arial Narrow" w:cs="Arial Narrow"/>
          <w:color w:val="auto"/>
          <w:sz w:val="24"/>
          <w:szCs w:val="24"/>
        </w:rPr>
        <w:t>;</w:t>
      </w:r>
    </w:p>
    <w:p w:rsidR="00BB44F2" w:rsidRDefault="006D426D" w:rsidP="00EF7053">
      <w:pPr>
        <w:pStyle w:val="Normalny1"/>
        <w:widowControl w:val="0"/>
        <w:numPr>
          <w:ilvl w:val="0"/>
          <w:numId w:val="34"/>
        </w:numPr>
        <w:spacing w:after="0" w:line="240" w:lineRule="auto"/>
        <w:ind w:hanging="360"/>
        <w:jc w:val="both"/>
        <w:rPr>
          <w:ins w:id="34" w:author="pszmaglinski" w:date="2016-07-08T13:00:00Z"/>
          <w:rFonts w:ascii="Arial Narrow" w:eastAsia="Arial Narrow" w:hAnsi="Arial Narrow" w:cs="Arial Narrow"/>
          <w:color w:val="auto"/>
          <w:sz w:val="24"/>
          <w:szCs w:val="24"/>
        </w:rPr>
      </w:pPr>
      <w:r w:rsidRPr="00EF7053">
        <w:rPr>
          <w:rFonts w:ascii="Arial Narrow" w:eastAsia="Arial Narrow" w:hAnsi="Arial Narrow" w:cs="Arial Narrow"/>
          <w:color w:val="auto"/>
          <w:sz w:val="24"/>
          <w:szCs w:val="24"/>
        </w:rPr>
        <w:t xml:space="preserve">„Instytucji kontrolującej” – należy przez to rozumieć Instytucję </w:t>
      </w:r>
      <w:del w:id="35" w:author="pszmaglinski" w:date="2016-07-08T12:56:00Z">
        <w:r w:rsidRPr="00EF7053" w:rsidDel="00173336">
          <w:rPr>
            <w:rFonts w:ascii="Arial Narrow" w:eastAsia="Arial Narrow" w:hAnsi="Arial Narrow" w:cs="Arial Narrow"/>
            <w:color w:val="auto"/>
            <w:sz w:val="24"/>
            <w:szCs w:val="24"/>
          </w:rPr>
          <w:delText xml:space="preserve">Zarządzającą </w:delText>
        </w:r>
      </w:del>
      <w:ins w:id="36" w:author="pszmaglinski" w:date="2016-07-08T12:56:00Z">
        <w:r w:rsidR="00173336">
          <w:rPr>
            <w:rFonts w:ascii="Arial Narrow" w:eastAsia="Arial Narrow" w:hAnsi="Arial Narrow" w:cs="Arial Narrow"/>
            <w:color w:val="auto"/>
            <w:sz w:val="24"/>
            <w:szCs w:val="24"/>
          </w:rPr>
          <w:t>Pośredniczącą</w:t>
        </w:r>
        <w:r w:rsidR="00173336" w:rsidRPr="00EF7053">
          <w:rPr>
            <w:rFonts w:ascii="Arial Narrow" w:eastAsia="Arial Narrow" w:hAnsi="Arial Narrow" w:cs="Arial Narrow"/>
            <w:color w:val="auto"/>
            <w:sz w:val="24"/>
            <w:szCs w:val="24"/>
          </w:rPr>
          <w:t xml:space="preserve"> </w:t>
        </w:r>
      </w:ins>
      <w:r w:rsidRPr="00EF7053">
        <w:rPr>
          <w:rFonts w:ascii="Arial Narrow" w:eastAsia="Arial Narrow" w:hAnsi="Arial Narrow" w:cs="Arial Narrow"/>
          <w:color w:val="auto"/>
          <w:sz w:val="24"/>
          <w:szCs w:val="24"/>
        </w:rPr>
        <w:t xml:space="preserve">lub podmiot upoważniony </w:t>
      </w:r>
      <w:r w:rsidR="006B6561" w:rsidRPr="00EF7053">
        <w:rPr>
          <w:rFonts w:ascii="Arial Narrow" w:eastAsia="Arial Narrow" w:hAnsi="Arial Narrow" w:cs="Arial Narrow"/>
          <w:color w:val="auto"/>
          <w:sz w:val="24"/>
          <w:szCs w:val="24"/>
        </w:rPr>
        <w:br/>
      </w:r>
      <w:r w:rsidRPr="00EF7053">
        <w:rPr>
          <w:rFonts w:ascii="Arial Narrow" w:eastAsia="Arial Narrow" w:hAnsi="Arial Narrow" w:cs="Arial Narrow"/>
          <w:color w:val="auto"/>
          <w:sz w:val="24"/>
          <w:szCs w:val="24"/>
        </w:rPr>
        <w:t>do przeprowadzenia kontroli;</w:t>
      </w:r>
    </w:p>
    <w:p w:rsidR="00173336" w:rsidRPr="00EF7053" w:rsidRDefault="00173336" w:rsidP="00EF7053">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ins w:id="37" w:author="pszmaglinski" w:date="2016-07-08T13:00:00Z">
        <w:r>
          <w:rPr>
            <w:rFonts w:ascii="Arial Narrow" w:eastAsia="Arial Narrow" w:hAnsi="Arial Narrow" w:cs="Arial Narrow"/>
            <w:color w:val="auto"/>
            <w:sz w:val="24"/>
            <w:szCs w:val="24"/>
          </w:rPr>
          <w:t>„Instytucji Pośredniczącej</w:t>
        </w:r>
      </w:ins>
      <w:ins w:id="38" w:author="pszmaglinski" w:date="2016-07-08T13:01:00Z">
        <w:r>
          <w:rPr>
            <w:rFonts w:ascii="Arial Narrow" w:eastAsia="Arial Narrow" w:hAnsi="Arial Narrow" w:cs="Arial Narrow"/>
            <w:color w:val="auto"/>
            <w:sz w:val="24"/>
            <w:szCs w:val="24"/>
          </w:rPr>
          <w:t>” – należy przez to rozumieć –</w:t>
        </w:r>
        <w:del w:id="39" w:author="maniskiewicz" w:date="2016-10-18T08:58:00Z">
          <w:r w:rsidDel="00A62CBC">
            <w:rPr>
              <w:rFonts w:ascii="Arial Narrow" w:eastAsia="Arial Narrow" w:hAnsi="Arial Narrow" w:cs="Arial Narrow"/>
              <w:color w:val="auto"/>
              <w:sz w:val="24"/>
              <w:szCs w:val="24"/>
            </w:rPr>
            <w:delText xml:space="preserve"> </w:delText>
          </w:r>
          <w:r w:rsidR="006B7525" w:rsidRPr="006B7525">
            <w:rPr>
              <w:rFonts w:ascii="Arial Narrow" w:eastAsia="Arial Narrow" w:hAnsi="Arial Narrow" w:cs="Arial Narrow"/>
              <w:color w:val="auto"/>
              <w:sz w:val="24"/>
              <w:szCs w:val="24"/>
              <w:highlight w:val="yellow"/>
              <w:rPrChange w:id="40" w:author="pszmaglinski" w:date="2016-07-08T13:02:00Z">
                <w:rPr>
                  <w:rFonts w:ascii="Arial Narrow" w:eastAsia="Arial Narrow" w:hAnsi="Arial Narrow" w:cs="Arial Narrow"/>
                  <w:color w:val="auto"/>
                  <w:sz w:val="24"/>
                  <w:szCs w:val="24"/>
                </w:rPr>
              </w:rPrChange>
            </w:rPr>
            <w:delText>PODAĆ PODSTAWĘ PRAWNĄ</w:delText>
          </w:r>
        </w:del>
        <w:r>
          <w:rPr>
            <w:rFonts w:ascii="Arial Narrow" w:eastAsia="Arial Narrow" w:hAnsi="Arial Narrow" w:cs="Arial Narrow"/>
            <w:color w:val="auto"/>
            <w:sz w:val="24"/>
            <w:szCs w:val="24"/>
          </w:rPr>
          <w:t xml:space="preserve"> </w:t>
        </w:r>
      </w:ins>
      <w:ins w:id="41" w:author="pszmaglinski" w:date="2016-07-08T13:02:00Z">
        <w:r>
          <w:rPr>
            <w:rFonts w:ascii="Arial Narrow" w:eastAsia="Arial Narrow" w:hAnsi="Arial Narrow" w:cs="Arial Narrow"/>
            <w:color w:val="auto"/>
            <w:sz w:val="24"/>
            <w:szCs w:val="24"/>
          </w:rPr>
          <w:t>Wojewódzki Fundusz Ochrony Środowiska i Gospodarki Wodnej w Zielonej Górze</w:t>
        </w:r>
      </w:ins>
      <w:ins w:id="42" w:author="pszmaglinski" w:date="2016-07-13T12:14:00Z">
        <w:r w:rsidR="009748F3">
          <w:rPr>
            <w:rFonts w:ascii="Arial Narrow" w:eastAsia="Arial Narrow" w:hAnsi="Arial Narrow" w:cs="Arial Narrow"/>
            <w:color w:val="auto"/>
            <w:sz w:val="24"/>
            <w:szCs w:val="24"/>
          </w:rPr>
          <w:t>;</w:t>
        </w:r>
      </w:ins>
    </w:p>
    <w:p w:rsidR="00173336" w:rsidRPr="00173336" w:rsidRDefault="006D426D" w:rsidP="00173336">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EF7053">
        <w:rPr>
          <w:rFonts w:ascii="Arial Narrow" w:eastAsia="Arial Narrow" w:hAnsi="Arial Narrow" w:cs="Arial Narrow"/>
          <w:color w:val="auto"/>
          <w:sz w:val="24"/>
          <w:szCs w:val="24"/>
        </w:rPr>
        <w:t xml:space="preserve">„Instytucji Zarządzającej” – należy przez to rozumieć – zgodnie z art. 9 ust. 1 </w:t>
      </w:r>
      <w:proofErr w:type="spellStart"/>
      <w:r w:rsidRPr="00EF7053">
        <w:rPr>
          <w:rFonts w:ascii="Arial Narrow" w:eastAsia="Arial Narrow" w:hAnsi="Arial Narrow" w:cs="Arial Narrow"/>
          <w:color w:val="auto"/>
          <w:sz w:val="24"/>
          <w:szCs w:val="24"/>
        </w:rPr>
        <w:t>pkt</w:t>
      </w:r>
      <w:proofErr w:type="spellEnd"/>
      <w:r w:rsidRPr="00EF7053">
        <w:rPr>
          <w:rFonts w:ascii="Arial Narrow" w:eastAsia="Arial Narrow" w:hAnsi="Arial Narrow" w:cs="Arial Narrow"/>
          <w:color w:val="auto"/>
          <w:sz w:val="24"/>
          <w:szCs w:val="24"/>
        </w:rPr>
        <w:t xml:space="preserve"> 2 ustawy wdrożeniowej – Zarząd Województwa Lubuskiego;</w:t>
      </w:r>
    </w:p>
    <w:p w:rsidR="00BB44F2" w:rsidRPr="0091339C"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EF7053">
        <w:rPr>
          <w:rFonts w:ascii="Arial Narrow" w:eastAsia="Arial Narrow" w:hAnsi="Arial Narrow" w:cs="Arial Narrow"/>
          <w:color w:val="auto"/>
          <w:sz w:val="24"/>
          <w:szCs w:val="24"/>
        </w:rPr>
        <w:t xml:space="preserve"> „LSI” – </w:t>
      </w:r>
      <w:r w:rsidR="00576EB7" w:rsidRPr="00EF7053">
        <w:rPr>
          <w:rFonts w:ascii="Arial Narrow" w:eastAsia="Arial Narrow" w:hAnsi="Arial Narrow" w:cs="Arial Narrow"/>
          <w:color w:val="auto"/>
          <w:sz w:val="24"/>
          <w:szCs w:val="24"/>
        </w:rPr>
        <w:t xml:space="preserve">należy przez to rozumieć </w:t>
      </w:r>
      <w:r w:rsidRPr="00EF7053">
        <w:rPr>
          <w:rFonts w:ascii="Arial Narrow" w:eastAsia="Arial Narrow" w:hAnsi="Arial Narrow" w:cs="Arial Narrow"/>
          <w:color w:val="auto"/>
          <w:sz w:val="24"/>
          <w:szCs w:val="24"/>
        </w:rPr>
        <w:t>lokalny</w:t>
      </w:r>
      <w:r w:rsidRPr="006D426D">
        <w:rPr>
          <w:rFonts w:ascii="Arial Narrow" w:eastAsia="Arial Narrow" w:hAnsi="Arial Narrow" w:cs="Arial Narrow"/>
          <w:color w:val="auto"/>
          <w:sz w:val="24"/>
          <w:szCs w:val="24"/>
        </w:rPr>
        <w:t xml:space="preserve"> system informatyczny – umożliwiający wymianę danych z centralnym systemem </w:t>
      </w:r>
      <w:r w:rsidR="00293453">
        <w:rPr>
          <w:rFonts w:ascii="Arial Narrow" w:eastAsia="Arial Narrow" w:hAnsi="Arial Narrow" w:cs="Arial Narrow"/>
          <w:color w:val="auto"/>
          <w:sz w:val="24"/>
          <w:szCs w:val="24"/>
        </w:rPr>
        <w:t>tele</w:t>
      </w:r>
      <w:r w:rsidR="00153ED3">
        <w:rPr>
          <w:rFonts w:ascii="Arial Narrow" w:eastAsia="Arial Narrow" w:hAnsi="Arial Narrow" w:cs="Arial Narrow"/>
          <w:color w:val="auto"/>
          <w:sz w:val="24"/>
          <w:szCs w:val="24"/>
        </w:rPr>
        <w:t xml:space="preserve">informatycznym </w:t>
      </w:r>
      <w:r w:rsidR="00153ED3" w:rsidRPr="00002752">
        <w:rPr>
          <w:rFonts w:ascii="Arial Narrow" w:eastAsia="Arial Narrow" w:hAnsi="Arial Narrow" w:cs="Arial Narrow"/>
          <w:color w:val="auto"/>
          <w:sz w:val="24"/>
          <w:szCs w:val="24"/>
        </w:rPr>
        <w:t>SL2014</w:t>
      </w:r>
      <w:r w:rsidRPr="006D426D">
        <w:rPr>
          <w:rFonts w:ascii="Arial Narrow" w:eastAsia="Arial Narrow" w:hAnsi="Arial Narrow" w:cs="Arial Narrow"/>
          <w:color w:val="auto"/>
          <w:sz w:val="24"/>
          <w:szCs w:val="24"/>
        </w:rPr>
        <w:t xml:space="preserve"> i zapewniający obsługę procesów związanych z wnioskowaniem o</w:t>
      </w:r>
      <w:r w:rsidR="00817F89">
        <w:rPr>
          <w:rFonts w:ascii="Arial Narrow" w:eastAsia="Arial Narrow" w:hAnsi="Arial Narrow" w:cs="Arial Narrow"/>
          <w:color w:val="auto"/>
          <w:sz w:val="24"/>
          <w:szCs w:val="24"/>
        </w:rPr>
        <w:t> </w:t>
      </w:r>
      <w:r w:rsidRPr="006D426D">
        <w:rPr>
          <w:rFonts w:ascii="Arial Narrow" w:eastAsia="Arial Narrow" w:hAnsi="Arial Narrow" w:cs="Arial Narrow"/>
          <w:color w:val="auto"/>
          <w:sz w:val="24"/>
          <w:szCs w:val="24"/>
        </w:rPr>
        <w:t>dofinansowanie oraz pełniący funkcje monitoringowe o charakterze uzupełniającym</w:t>
      </w:r>
      <w:r w:rsidR="006E0259">
        <w:rPr>
          <w:rFonts w:ascii="Arial Narrow" w:eastAsia="Arial Narrow" w:hAnsi="Arial Narrow" w:cs="Arial Narrow"/>
          <w:color w:val="auto"/>
          <w:sz w:val="24"/>
          <w:szCs w:val="24"/>
        </w:rPr>
        <w:t xml:space="preserve"> dla systemu centralnego </w:t>
      </w:r>
      <w:r w:rsidR="00D8367F" w:rsidRPr="00002752">
        <w:rPr>
          <w:rFonts w:ascii="Arial Narrow" w:eastAsia="Arial Narrow" w:hAnsi="Arial Narrow" w:cs="Arial Narrow"/>
          <w:color w:val="auto"/>
          <w:sz w:val="24"/>
          <w:szCs w:val="24"/>
        </w:rPr>
        <w:t>SL2014;</w:t>
      </w:r>
    </w:p>
    <w:p w:rsidR="00BB44F2" w:rsidRPr="0091339C" w:rsidRDefault="0091339C">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„nieprawidłowości” – </w:t>
      </w:r>
      <w:r w:rsidR="006D426D" w:rsidRPr="006D426D">
        <w:rPr>
          <w:rFonts w:ascii="Arial Narrow" w:eastAsia="Arial Narrow" w:hAnsi="Arial Narrow" w:cs="Arial Narrow"/>
          <w:color w:val="auto"/>
          <w:sz w:val="24"/>
          <w:szCs w:val="24"/>
        </w:rPr>
        <w:t>należy przez to rozumieć każde naruszenie prawa unijnego lub prawa krajowego dotyczącego stosowania prawa unijnego, wynikające z działania lub zaniechania podmiotu gospodarczego zaangażowanego we wdrażanie Europejskiego Funduszu Rozwoju Regionalnego, Europejskiego Funduszu Społecznego, Funduszu Spójności, Europejskiego Funduszu Rolnego na rzecz Rozwoju Obszarów Wiejskich oraz Europejskiego Funduszu Morskiego i Rybackiego, które ma lub może mieć szkodliwy wpływ na budżet Unii poprzez obciążenie budżetu Unii nieuzasadnionym wydatkiem;</w:t>
      </w:r>
    </w:p>
    <w:p w:rsidR="00BB44F2" w:rsidRPr="0091339C"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„okres kwalifikowalności wydatków” – </w:t>
      </w:r>
      <w:r w:rsidR="00576EB7">
        <w:rPr>
          <w:rFonts w:ascii="Arial Narrow" w:eastAsia="Arial Narrow" w:hAnsi="Arial Narrow" w:cs="Arial Narrow"/>
          <w:color w:val="auto"/>
          <w:sz w:val="24"/>
          <w:szCs w:val="24"/>
        </w:rPr>
        <w:t xml:space="preserve">należy przez to rozumieć </w:t>
      </w:r>
      <w:r w:rsidRPr="006D426D">
        <w:rPr>
          <w:rFonts w:ascii="Arial Narrow" w:eastAsia="Arial Narrow" w:hAnsi="Arial Narrow" w:cs="Arial Narrow"/>
          <w:color w:val="auto"/>
          <w:sz w:val="24"/>
          <w:szCs w:val="24"/>
        </w:rPr>
        <w:t>okres, w którym mogą być ponoszone wydatki kwalifikowalne w ramach Projektu;</w:t>
      </w:r>
    </w:p>
    <w:p w:rsidR="00BB44F2"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„Partnerze” – należy przez to rozumieć podmiot</w:t>
      </w:r>
      <w:r w:rsidR="0057767B">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w:t>
      </w:r>
      <w:r w:rsidR="00F84BF1">
        <w:rPr>
          <w:rFonts w:ascii="Arial Narrow" w:eastAsia="Arial Narrow" w:hAnsi="Arial Narrow" w:cs="Arial Narrow"/>
          <w:color w:val="auto"/>
          <w:sz w:val="24"/>
          <w:szCs w:val="24"/>
        </w:rPr>
        <w:t>o którym mowa</w:t>
      </w:r>
      <w:r w:rsidR="0057767B">
        <w:rPr>
          <w:rFonts w:ascii="Arial Narrow" w:eastAsia="Arial Narrow" w:hAnsi="Arial Narrow" w:cs="Arial Narrow"/>
          <w:color w:val="auto"/>
          <w:sz w:val="24"/>
          <w:szCs w:val="24"/>
        </w:rPr>
        <w:t xml:space="preserve"> w art. 33 ustawy wdrożeniowej, </w:t>
      </w:r>
      <w:r w:rsidRPr="006D426D">
        <w:rPr>
          <w:rFonts w:ascii="Arial Narrow" w:eastAsia="Arial Narrow" w:hAnsi="Arial Narrow" w:cs="Arial Narrow"/>
          <w:color w:val="auto"/>
          <w:sz w:val="24"/>
          <w:szCs w:val="24"/>
        </w:rPr>
        <w:t xml:space="preserve">wymieniony we </w:t>
      </w:r>
      <w:r w:rsidR="004F3B5A">
        <w:rPr>
          <w:rFonts w:ascii="Arial Narrow" w:eastAsia="Arial Narrow" w:hAnsi="Arial Narrow" w:cs="Arial Narrow"/>
          <w:color w:val="auto"/>
          <w:sz w:val="24"/>
          <w:szCs w:val="24"/>
        </w:rPr>
        <w:t>W</w:t>
      </w:r>
      <w:r w:rsidRPr="006D426D">
        <w:rPr>
          <w:rFonts w:ascii="Arial Narrow" w:eastAsia="Arial Narrow" w:hAnsi="Arial Narrow" w:cs="Arial Narrow"/>
          <w:color w:val="auto"/>
          <w:sz w:val="24"/>
          <w:szCs w:val="24"/>
        </w:rPr>
        <w:t>niosku o dofinansowanie, realizujący Projekt wspólnie z Beneficjentem na warunkach</w:t>
      </w:r>
      <w:r w:rsidR="00EE40AA">
        <w:rPr>
          <w:rFonts w:ascii="Arial Narrow" w:eastAsia="Arial Narrow" w:hAnsi="Arial Narrow" w:cs="Arial Narrow"/>
          <w:color w:val="auto"/>
          <w:sz w:val="24"/>
          <w:szCs w:val="24"/>
        </w:rPr>
        <w:t xml:space="preserve"> określonych w</w:t>
      </w:r>
      <w:r w:rsidR="00B9290F">
        <w:rPr>
          <w:rFonts w:ascii="Arial Narrow" w:eastAsia="Arial Narrow" w:hAnsi="Arial Narrow" w:cs="Arial Narrow"/>
          <w:color w:val="auto"/>
          <w:sz w:val="24"/>
          <w:szCs w:val="24"/>
        </w:rPr>
        <w:t> </w:t>
      </w:r>
      <w:r w:rsidRPr="006D426D">
        <w:rPr>
          <w:rFonts w:ascii="Arial Narrow" w:eastAsia="Arial Narrow" w:hAnsi="Arial Narrow" w:cs="Arial Narrow"/>
          <w:color w:val="auto"/>
          <w:sz w:val="24"/>
          <w:szCs w:val="24"/>
        </w:rPr>
        <w:t>porozumieniu lub umowie partnerskiej</w:t>
      </w:r>
      <w:r w:rsidRPr="006D426D">
        <w:rPr>
          <w:rFonts w:ascii="Arial Narrow" w:eastAsia="Arial Narrow" w:hAnsi="Arial Narrow" w:cs="Arial Narrow"/>
          <w:color w:val="auto"/>
          <w:sz w:val="24"/>
          <w:szCs w:val="24"/>
          <w:vertAlign w:val="superscript"/>
        </w:rPr>
        <w:footnoteReference w:id="5"/>
      </w:r>
      <w:r w:rsidRPr="006D426D">
        <w:rPr>
          <w:rFonts w:ascii="Arial Narrow" w:eastAsia="Arial Narrow" w:hAnsi="Arial Narrow" w:cs="Arial Narrow"/>
          <w:color w:val="auto"/>
          <w:sz w:val="24"/>
          <w:szCs w:val="24"/>
        </w:rPr>
        <w:t>;</w:t>
      </w:r>
    </w:p>
    <w:p w:rsidR="0030500B" w:rsidRPr="0091339C" w:rsidRDefault="00576EB7">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t>
      </w:r>
      <w:r w:rsidR="0030500B">
        <w:rPr>
          <w:rFonts w:ascii="Arial Narrow" w:eastAsia="Arial Narrow" w:hAnsi="Arial Narrow" w:cs="Arial Narrow"/>
          <w:color w:val="auto"/>
          <w:sz w:val="24"/>
          <w:szCs w:val="24"/>
        </w:rPr>
        <w:t>płatności końcowej</w:t>
      </w:r>
      <w:r>
        <w:rPr>
          <w:rFonts w:ascii="Arial Narrow" w:eastAsia="Arial Narrow" w:hAnsi="Arial Narrow" w:cs="Arial Narrow"/>
          <w:color w:val="auto"/>
          <w:sz w:val="24"/>
          <w:szCs w:val="24"/>
        </w:rPr>
        <w:t>”</w:t>
      </w:r>
      <w:r w:rsidR="0030500B">
        <w:rPr>
          <w:rFonts w:ascii="Arial Narrow" w:eastAsia="Arial Narrow" w:hAnsi="Arial Narrow" w:cs="Arial Narrow"/>
          <w:color w:val="auto"/>
          <w:sz w:val="24"/>
          <w:szCs w:val="24"/>
        </w:rPr>
        <w:t xml:space="preserve"> – należy przez to rozumieć </w:t>
      </w:r>
      <w:r w:rsidR="0030500B" w:rsidRPr="001C067F">
        <w:rPr>
          <w:rFonts w:ascii="Arial Narrow" w:eastAsia="Times New Roman" w:hAnsi="Arial Narrow" w:cs="Arial"/>
          <w:sz w:val="24"/>
          <w:szCs w:val="24"/>
        </w:rPr>
        <w:t xml:space="preserve">płatność kwoty obejmującej refundację określonej w </w:t>
      </w:r>
      <w:r w:rsidR="00424C66">
        <w:rPr>
          <w:rFonts w:ascii="Arial Narrow" w:eastAsia="Times New Roman" w:hAnsi="Arial Narrow" w:cs="Arial"/>
          <w:sz w:val="24"/>
          <w:szCs w:val="24"/>
        </w:rPr>
        <w:t>Umowie</w:t>
      </w:r>
      <w:r w:rsidR="0030500B" w:rsidRPr="001C067F">
        <w:rPr>
          <w:rFonts w:ascii="Arial Narrow" w:eastAsia="Times New Roman" w:hAnsi="Arial Narrow" w:cs="Arial"/>
          <w:sz w:val="24"/>
          <w:szCs w:val="24"/>
        </w:rPr>
        <w:t xml:space="preserve"> części lub całości poniesionych na realizację Projektu kosztów kwalifikowalnych</w:t>
      </w:r>
      <w:r w:rsidR="00D55F1E">
        <w:rPr>
          <w:rFonts w:ascii="Arial Narrow" w:eastAsia="Times New Roman" w:hAnsi="Arial Narrow" w:cs="Arial"/>
          <w:sz w:val="24"/>
          <w:szCs w:val="24"/>
        </w:rPr>
        <w:t>,</w:t>
      </w:r>
      <w:r w:rsidR="0030500B" w:rsidRPr="001C067F">
        <w:rPr>
          <w:rFonts w:ascii="Arial Narrow" w:eastAsia="Times New Roman" w:hAnsi="Arial Narrow" w:cs="Arial"/>
          <w:sz w:val="24"/>
          <w:szCs w:val="24"/>
        </w:rPr>
        <w:t xml:space="preserve"> </w:t>
      </w:r>
      <w:r w:rsidR="00CB5F4F">
        <w:rPr>
          <w:rFonts w:ascii="Arial Narrow" w:eastAsia="Times New Roman" w:hAnsi="Arial Narrow" w:cs="Arial"/>
          <w:sz w:val="24"/>
          <w:szCs w:val="24"/>
        </w:rPr>
        <w:t xml:space="preserve">ujętych we wniosku o płatność końcową, </w:t>
      </w:r>
      <w:r w:rsidR="0030500B" w:rsidRPr="001C067F">
        <w:rPr>
          <w:rFonts w:ascii="Arial Narrow" w:eastAsia="Times New Roman" w:hAnsi="Arial Narrow" w:cs="Arial"/>
          <w:sz w:val="24"/>
          <w:szCs w:val="24"/>
        </w:rPr>
        <w:t xml:space="preserve">dokonywaną </w:t>
      </w:r>
      <w:r w:rsidR="00CB5F4F">
        <w:rPr>
          <w:rFonts w:ascii="Arial Narrow" w:eastAsia="Times New Roman" w:hAnsi="Arial Narrow" w:cs="Arial"/>
          <w:sz w:val="24"/>
          <w:szCs w:val="24"/>
        </w:rPr>
        <w:t xml:space="preserve">na rachunek bankowy Beneficjenta </w:t>
      </w:r>
      <w:r w:rsidR="0030500B" w:rsidRPr="001C067F">
        <w:rPr>
          <w:rFonts w:ascii="Arial Narrow" w:eastAsia="Times New Roman" w:hAnsi="Arial Narrow" w:cs="Arial"/>
          <w:sz w:val="24"/>
          <w:szCs w:val="24"/>
        </w:rPr>
        <w:t>po zaakceptowaniu wniosku o płatność końcową</w:t>
      </w:r>
      <w:r w:rsidR="0030500B">
        <w:rPr>
          <w:rFonts w:ascii="Arial Narrow" w:eastAsia="Times New Roman" w:hAnsi="Arial Narrow" w:cs="Arial"/>
          <w:sz w:val="24"/>
          <w:szCs w:val="24"/>
        </w:rPr>
        <w:t>;</w:t>
      </w:r>
    </w:p>
    <w:p w:rsidR="00BB44F2"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„pomocy de </w:t>
      </w:r>
      <w:proofErr w:type="spellStart"/>
      <w:r w:rsidRPr="006D426D">
        <w:rPr>
          <w:rFonts w:ascii="Arial Narrow" w:eastAsia="Arial Narrow" w:hAnsi="Arial Narrow" w:cs="Arial Narrow"/>
          <w:color w:val="auto"/>
          <w:sz w:val="24"/>
          <w:szCs w:val="24"/>
        </w:rPr>
        <w:t>minimis</w:t>
      </w:r>
      <w:proofErr w:type="spellEnd"/>
      <w:r w:rsidRPr="006D426D">
        <w:rPr>
          <w:rFonts w:ascii="Arial Narrow" w:eastAsia="Arial Narrow" w:hAnsi="Arial Narrow" w:cs="Arial Narrow"/>
          <w:color w:val="auto"/>
          <w:sz w:val="24"/>
          <w:szCs w:val="24"/>
        </w:rPr>
        <w:t xml:space="preserve">” – należy przez to rozumieć pomoc </w:t>
      </w:r>
      <w:r w:rsidR="00FC152B">
        <w:rPr>
          <w:rFonts w:ascii="Arial Narrow" w:eastAsia="Arial Narrow" w:hAnsi="Arial Narrow" w:cs="Arial Narrow"/>
          <w:color w:val="auto"/>
          <w:sz w:val="24"/>
          <w:szCs w:val="24"/>
        </w:rPr>
        <w:t>zgodną z zapisami r</w:t>
      </w:r>
      <w:r w:rsidRPr="006D426D">
        <w:rPr>
          <w:rFonts w:ascii="Arial Narrow" w:eastAsia="Arial Narrow" w:hAnsi="Arial Narrow" w:cs="Arial Narrow"/>
          <w:color w:val="auto"/>
          <w:sz w:val="24"/>
          <w:szCs w:val="24"/>
        </w:rPr>
        <w:t>ozporządzeni</w:t>
      </w:r>
      <w:r w:rsidR="00FC152B">
        <w:rPr>
          <w:rFonts w:ascii="Arial Narrow" w:eastAsia="Arial Narrow" w:hAnsi="Arial Narrow" w:cs="Arial Narrow"/>
          <w:color w:val="auto"/>
          <w:sz w:val="24"/>
          <w:szCs w:val="24"/>
        </w:rPr>
        <w:t>a</w:t>
      </w:r>
      <w:r w:rsidRPr="006D426D">
        <w:rPr>
          <w:rFonts w:ascii="Arial Narrow" w:eastAsia="Arial Narrow" w:hAnsi="Arial Narrow" w:cs="Arial Narrow"/>
          <w:color w:val="auto"/>
          <w:sz w:val="24"/>
          <w:szCs w:val="24"/>
        </w:rPr>
        <w:t xml:space="preserve"> Komisji (UE)</w:t>
      </w:r>
      <w:r w:rsidR="00EC1577">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nr 1407/2013 z dnia 18 grudnia 2013 r. w sprawie stosowania art. 107 i 108 Traktatu o funkcjonowaniu Unii Europejskiej do pomocy de </w:t>
      </w:r>
      <w:proofErr w:type="spellStart"/>
      <w:r w:rsidRPr="006D426D">
        <w:rPr>
          <w:rFonts w:ascii="Arial Narrow" w:eastAsia="Arial Narrow" w:hAnsi="Arial Narrow" w:cs="Arial Narrow"/>
          <w:color w:val="auto"/>
          <w:sz w:val="24"/>
          <w:szCs w:val="24"/>
        </w:rPr>
        <w:t>minimis</w:t>
      </w:r>
      <w:proofErr w:type="spellEnd"/>
      <w:r w:rsidRPr="006D426D">
        <w:rPr>
          <w:rFonts w:ascii="Arial Narrow" w:eastAsia="Arial Narrow" w:hAnsi="Arial Narrow" w:cs="Arial Narrow"/>
          <w:color w:val="auto"/>
          <w:sz w:val="24"/>
          <w:szCs w:val="24"/>
        </w:rPr>
        <w:t xml:space="preserve"> (Dz. Urz. UE L 352 z dnia 24 grudnia 2013 r.</w:t>
      </w:r>
      <w:r w:rsidR="00153ED3">
        <w:rPr>
          <w:rFonts w:ascii="Arial Narrow" w:eastAsia="Arial Narrow" w:hAnsi="Arial Narrow" w:cs="Arial Narrow"/>
          <w:color w:val="auto"/>
          <w:sz w:val="24"/>
          <w:szCs w:val="24"/>
        </w:rPr>
        <w:t>,</w:t>
      </w:r>
      <w:r w:rsidR="006960A3">
        <w:rPr>
          <w:rFonts w:ascii="Arial Narrow" w:eastAsia="Arial Narrow" w:hAnsi="Arial Narrow" w:cs="Arial Narrow"/>
          <w:color w:val="auto"/>
          <w:sz w:val="24"/>
          <w:szCs w:val="24"/>
        </w:rPr>
        <w:t xml:space="preserve"> s.1</w:t>
      </w:r>
      <w:r w:rsidR="00D150E3" w:rsidRPr="00D150E3">
        <w:rPr>
          <w:rFonts w:ascii="Arial Narrow" w:eastAsia="Arial Narrow" w:hAnsi="Arial Narrow" w:cs="Arial Narrow"/>
          <w:color w:val="auto"/>
          <w:sz w:val="24"/>
          <w:szCs w:val="24"/>
          <w:vertAlign w:val="superscript"/>
        </w:rPr>
        <w:t xml:space="preserve"> </w:t>
      </w:r>
      <w:r w:rsidR="00D150E3" w:rsidRPr="00D150E3">
        <w:rPr>
          <w:rFonts w:ascii="Arial Narrow" w:eastAsia="Arial Narrow" w:hAnsi="Arial Narrow" w:cs="Arial Narrow"/>
          <w:color w:val="auto"/>
          <w:sz w:val="24"/>
          <w:szCs w:val="24"/>
          <w:vertAlign w:val="superscript"/>
        </w:rPr>
        <w:sym w:font="Symbol" w:char="F0B7"/>
      </w:r>
      <w:r w:rsidRPr="006D426D">
        <w:rPr>
          <w:rFonts w:ascii="Arial Narrow" w:eastAsia="Arial Narrow" w:hAnsi="Arial Narrow" w:cs="Arial Narrow"/>
          <w:color w:val="auto"/>
          <w:sz w:val="24"/>
          <w:szCs w:val="24"/>
        </w:rPr>
        <w:t>)</w:t>
      </w:r>
      <w:r w:rsidR="00E8022B" w:rsidRPr="00E8022B">
        <w:rPr>
          <w:rFonts w:ascii="Arial Narrow" w:eastAsia="Arial Narrow" w:hAnsi="Arial Narrow" w:cs="Arial Narrow"/>
          <w:color w:val="auto"/>
          <w:sz w:val="24"/>
          <w:szCs w:val="24"/>
        </w:rPr>
        <w:t xml:space="preserve"> lub rozporządzeniu Komisji (UE) nr 360/2012 z dnia 25 kwietnia 2012 r. w sprawie stoso</w:t>
      </w:r>
      <w:r w:rsidR="00C31F60">
        <w:rPr>
          <w:rFonts w:ascii="Arial Narrow" w:eastAsia="Arial Narrow" w:hAnsi="Arial Narrow" w:cs="Arial Narrow"/>
          <w:color w:val="auto"/>
          <w:sz w:val="24"/>
          <w:szCs w:val="24"/>
        </w:rPr>
        <w:t>wania art. 107 i 108 Traktatu o </w:t>
      </w:r>
      <w:r w:rsidR="00E8022B" w:rsidRPr="00E8022B">
        <w:rPr>
          <w:rFonts w:ascii="Arial Narrow" w:eastAsia="Arial Narrow" w:hAnsi="Arial Narrow" w:cs="Arial Narrow"/>
          <w:color w:val="auto"/>
          <w:sz w:val="24"/>
          <w:szCs w:val="24"/>
        </w:rPr>
        <w:t xml:space="preserve">funkcjonowaniu Unii Europejskiej do pomocy de </w:t>
      </w:r>
      <w:proofErr w:type="spellStart"/>
      <w:r w:rsidR="00E8022B" w:rsidRPr="00E8022B">
        <w:rPr>
          <w:rFonts w:ascii="Arial Narrow" w:eastAsia="Arial Narrow" w:hAnsi="Arial Narrow" w:cs="Arial Narrow"/>
          <w:color w:val="auto"/>
          <w:sz w:val="24"/>
          <w:szCs w:val="24"/>
        </w:rPr>
        <w:t>minimis</w:t>
      </w:r>
      <w:proofErr w:type="spellEnd"/>
      <w:r w:rsidR="00E8022B" w:rsidRPr="00E8022B">
        <w:rPr>
          <w:rFonts w:ascii="Arial Narrow" w:eastAsia="Arial Narrow" w:hAnsi="Arial Narrow" w:cs="Arial Narrow"/>
          <w:color w:val="auto"/>
          <w:sz w:val="24"/>
          <w:szCs w:val="24"/>
        </w:rPr>
        <w:t xml:space="preserve"> przyznawanej przedsiębiorstwo</w:t>
      </w:r>
      <w:r w:rsidR="00EC1577">
        <w:rPr>
          <w:rFonts w:ascii="Arial Narrow" w:eastAsia="Arial Narrow" w:hAnsi="Arial Narrow" w:cs="Arial Narrow"/>
          <w:color w:val="auto"/>
          <w:sz w:val="24"/>
          <w:szCs w:val="24"/>
        </w:rPr>
        <w:t xml:space="preserve">m wykonującym usługi </w:t>
      </w:r>
      <w:r w:rsidR="00EC1577">
        <w:rPr>
          <w:rFonts w:ascii="Arial Narrow" w:eastAsia="Arial Narrow" w:hAnsi="Arial Narrow" w:cs="Arial Narrow"/>
          <w:color w:val="auto"/>
          <w:sz w:val="24"/>
          <w:szCs w:val="24"/>
        </w:rPr>
        <w:lastRenderedPageBreak/>
        <w:t>świadczone</w:t>
      </w:r>
      <w:r w:rsidR="00F223C1">
        <w:rPr>
          <w:rFonts w:ascii="Arial Narrow" w:eastAsia="Arial Narrow" w:hAnsi="Arial Narrow" w:cs="Arial Narrow"/>
          <w:color w:val="auto"/>
          <w:sz w:val="24"/>
          <w:szCs w:val="24"/>
        </w:rPr>
        <w:t xml:space="preserve"> </w:t>
      </w:r>
      <w:r w:rsidR="00E8022B" w:rsidRPr="00E8022B">
        <w:rPr>
          <w:rFonts w:ascii="Arial Narrow" w:eastAsia="Arial Narrow" w:hAnsi="Arial Narrow" w:cs="Arial Narrow"/>
          <w:color w:val="auto"/>
          <w:sz w:val="24"/>
          <w:szCs w:val="24"/>
        </w:rPr>
        <w:t>w ogólnym interesie gospodar</w:t>
      </w:r>
      <w:r w:rsidR="00162BA4">
        <w:rPr>
          <w:rFonts w:ascii="Arial Narrow" w:eastAsia="Arial Narrow" w:hAnsi="Arial Narrow" w:cs="Arial Narrow"/>
          <w:color w:val="auto"/>
          <w:sz w:val="24"/>
          <w:szCs w:val="24"/>
        </w:rPr>
        <w:t xml:space="preserve">czym (Dz. Urz. UE L 114 z </w:t>
      </w:r>
      <w:r w:rsidR="0028611C">
        <w:rPr>
          <w:rFonts w:ascii="Arial Narrow" w:eastAsia="Arial Narrow" w:hAnsi="Arial Narrow" w:cs="Arial Narrow"/>
          <w:color w:val="auto"/>
          <w:sz w:val="24"/>
          <w:szCs w:val="24"/>
        </w:rPr>
        <w:t xml:space="preserve">dnia </w:t>
      </w:r>
      <w:r w:rsidR="00162BA4">
        <w:rPr>
          <w:rFonts w:ascii="Arial Narrow" w:eastAsia="Arial Narrow" w:hAnsi="Arial Narrow" w:cs="Arial Narrow"/>
          <w:color w:val="auto"/>
          <w:sz w:val="24"/>
          <w:szCs w:val="24"/>
        </w:rPr>
        <w:t xml:space="preserve">26 kwietnia </w:t>
      </w:r>
      <w:r w:rsidR="00E8022B" w:rsidRPr="00E8022B">
        <w:rPr>
          <w:rFonts w:ascii="Arial Narrow" w:eastAsia="Arial Narrow" w:hAnsi="Arial Narrow" w:cs="Arial Narrow"/>
          <w:color w:val="auto"/>
          <w:sz w:val="24"/>
          <w:szCs w:val="24"/>
        </w:rPr>
        <w:t>2012</w:t>
      </w:r>
      <w:r w:rsidR="00576EB7">
        <w:rPr>
          <w:rFonts w:ascii="Arial Narrow" w:eastAsia="Arial Narrow" w:hAnsi="Arial Narrow" w:cs="Arial Narrow"/>
          <w:color w:val="auto"/>
          <w:sz w:val="24"/>
          <w:szCs w:val="24"/>
        </w:rPr>
        <w:t xml:space="preserve"> r.</w:t>
      </w:r>
      <w:r w:rsidR="00E8022B" w:rsidRPr="00E8022B">
        <w:rPr>
          <w:rFonts w:ascii="Arial Narrow" w:eastAsia="Arial Narrow" w:hAnsi="Arial Narrow" w:cs="Arial Narrow"/>
          <w:color w:val="auto"/>
          <w:sz w:val="24"/>
          <w:szCs w:val="24"/>
        </w:rPr>
        <w:t>, s. 8</w:t>
      </w:r>
      <w:r w:rsidR="00D150E3" w:rsidRPr="00D150E3">
        <w:rPr>
          <w:rFonts w:ascii="Arial Narrow" w:eastAsia="Arial Narrow" w:hAnsi="Arial Narrow" w:cs="Arial Narrow"/>
          <w:color w:val="auto"/>
          <w:sz w:val="24"/>
          <w:szCs w:val="24"/>
          <w:vertAlign w:val="superscript"/>
        </w:rPr>
        <w:sym w:font="Symbol" w:char="F0B7"/>
      </w:r>
      <w:r w:rsidR="00E8022B" w:rsidRPr="00E8022B">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w:t>
      </w:r>
    </w:p>
    <w:p w:rsidR="00E62A5A" w:rsidRPr="0091339C" w:rsidRDefault="00E62A5A">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„p</w:t>
      </w:r>
      <w:r w:rsidRPr="0082430F">
        <w:rPr>
          <w:rFonts w:ascii="Arial Narrow" w:eastAsia="Arial Narrow" w:hAnsi="Arial Narrow" w:cs="Arial Narrow"/>
          <w:color w:val="auto"/>
          <w:sz w:val="24"/>
          <w:szCs w:val="24"/>
        </w:rPr>
        <w:t>omocy publicznej</w:t>
      </w:r>
      <w:r>
        <w:rPr>
          <w:rFonts w:ascii="Arial Narrow" w:eastAsia="Arial Narrow" w:hAnsi="Arial Narrow" w:cs="Arial Narrow"/>
          <w:color w:val="auto"/>
          <w:sz w:val="24"/>
          <w:szCs w:val="24"/>
        </w:rPr>
        <w:t xml:space="preserve">” – </w:t>
      </w:r>
      <w:r w:rsidRPr="0082430F">
        <w:rPr>
          <w:rFonts w:ascii="Arial Narrow" w:eastAsia="Arial Narrow" w:hAnsi="Arial Narrow" w:cs="Arial Narrow"/>
          <w:color w:val="auto"/>
          <w:sz w:val="24"/>
          <w:szCs w:val="24"/>
        </w:rPr>
        <w:t>należy</w:t>
      </w:r>
      <w:r>
        <w:rPr>
          <w:rFonts w:ascii="Arial Narrow" w:eastAsia="Arial Narrow" w:hAnsi="Arial Narrow" w:cs="Arial Narrow"/>
          <w:color w:val="auto"/>
          <w:sz w:val="24"/>
          <w:szCs w:val="24"/>
        </w:rPr>
        <w:t xml:space="preserve"> przez to rozumieć pomoc zgodną</w:t>
      </w:r>
      <w:r w:rsidRPr="0082430F">
        <w:rPr>
          <w:rFonts w:ascii="Arial Narrow" w:eastAsia="Arial Narrow" w:hAnsi="Arial Narrow" w:cs="Arial Narrow"/>
          <w:color w:val="auto"/>
          <w:sz w:val="24"/>
          <w:szCs w:val="24"/>
        </w:rPr>
        <w:t xml:space="preserve"> z zapis</w:t>
      </w:r>
      <w:r>
        <w:rPr>
          <w:rFonts w:ascii="Arial Narrow" w:eastAsia="Arial Narrow" w:hAnsi="Arial Narrow" w:cs="Arial Narrow"/>
          <w:color w:val="auto"/>
          <w:sz w:val="24"/>
          <w:szCs w:val="24"/>
        </w:rPr>
        <w:t>ami Rozporządzenia Komisji (UE)</w:t>
      </w:r>
      <w:r>
        <w:rPr>
          <w:rFonts w:ascii="Arial Narrow" w:eastAsia="Arial Narrow" w:hAnsi="Arial Narrow" w:cs="Arial Narrow"/>
          <w:color w:val="auto"/>
          <w:sz w:val="24"/>
          <w:szCs w:val="24"/>
        </w:rPr>
        <w:br/>
      </w:r>
      <w:r w:rsidRPr="0082430F">
        <w:rPr>
          <w:rFonts w:ascii="Arial Narrow" w:eastAsia="Arial Narrow" w:hAnsi="Arial Narrow" w:cs="Arial Narrow"/>
          <w:color w:val="auto"/>
          <w:sz w:val="24"/>
          <w:szCs w:val="24"/>
        </w:rPr>
        <w:t>nr 651/2014 z dnia 17 czerwca 2014 r. uznającego niektóre rodzaje pomocy za zgodne z rynkiem wewnętrznym w zastosowaniu art. 107 i 108 Traktatu (Dz. U</w:t>
      </w:r>
      <w:r>
        <w:rPr>
          <w:rFonts w:ascii="Arial Narrow" w:eastAsia="Arial Narrow" w:hAnsi="Arial Narrow" w:cs="Arial Narrow"/>
          <w:color w:val="auto"/>
          <w:sz w:val="24"/>
          <w:szCs w:val="24"/>
        </w:rPr>
        <w:t>rz</w:t>
      </w:r>
      <w:r w:rsidRPr="0082430F">
        <w:rPr>
          <w:rFonts w:ascii="Arial Narrow" w:eastAsia="Arial Narrow" w:hAnsi="Arial Narrow" w:cs="Arial Narrow"/>
          <w:color w:val="auto"/>
          <w:sz w:val="24"/>
          <w:szCs w:val="24"/>
        </w:rPr>
        <w:t xml:space="preserve">. UE L </w:t>
      </w:r>
      <w:r w:rsidRPr="004E65D6">
        <w:rPr>
          <w:rFonts w:ascii="Arial Narrow" w:eastAsia="Arial Narrow" w:hAnsi="Arial Narrow" w:cs="Arial Narrow"/>
          <w:color w:val="auto"/>
          <w:sz w:val="24"/>
          <w:szCs w:val="24"/>
        </w:rPr>
        <w:t>187/1</w:t>
      </w:r>
      <w:r w:rsidRPr="0082430F">
        <w:rPr>
          <w:rFonts w:ascii="Arial Narrow" w:eastAsia="Arial Narrow" w:hAnsi="Arial Narrow" w:cs="Arial Narrow"/>
          <w:color w:val="auto"/>
          <w:sz w:val="24"/>
          <w:szCs w:val="24"/>
        </w:rPr>
        <w:t xml:space="preserve"> z dnia 26 czerwca 2014</w:t>
      </w:r>
      <w:r>
        <w:rPr>
          <w:rFonts w:ascii="Arial Narrow" w:eastAsia="Arial Narrow" w:hAnsi="Arial Narrow" w:cs="Arial Narrow"/>
          <w:color w:val="auto"/>
          <w:sz w:val="24"/>
          <w:szCs w:val="24"/>
        </w:rPr>
        <w:t xml:space="preserve"> r.</w:t>
      </w:r>
      <w:r w:rsidRPr="008F5E82">
        <w:rPr>
          <w:rFonts w:ascii="Arial Narrow" w:eastAsia="Arial Narrow" w:hAnsi="Arial Narrow" w:cs="Arial Narrow"/>
          <w:color w:val="auto"/>
          <w:sz w:val="24"/>
          <w:szCs w:val="24"/>
          <w:vertAlign w:val="superscript"/>
        </w:rPr>
        <w:t xml:space="preserve"> </w:t>
      </w:r>
      <w:r w:rsidRPr="00D150E3">
        <w:rPr>
          <w:rFonts w:ascii="Arial Narrow" w:eastAsia="Arial Narrow" w:hAnsi="Arial Narrow" w:cs="Arial Narrow"/>
          <w:color w:val="auto"/>
          <w:sz w:val="24"/>
          <w:szCs w:val="24"/>
          <w:vertAlign w:val="superscript"/>
        </w:rPr>
        <w:sym w:font="Symbol" w:char="F0B7"/>
      </w:r>
      <w:r w:rsidR="00981705">
        <w:rPr>
          <w:rFonts w:ascii="Arial Narrow" w:eastAsia="Arial Narrow" w:hAnsi="Arial Narrow" w:cs="Arial Narrow"/>
          <w:color w:val="auto"/>
          <w:sz w:val="24"/>
          <w:szCs w:val="24"/>
        </w:rPr>
        <w:t>);</w:t>
      </w:r>
    </w:p>
    <w:p w:rsidR="007B6D1D"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E9352D">
        <w:rPr>
          <w:rFonts w:ascii="Arial Narrow" w:eastAsia="Arial Narrow" w:hAnsi="Arial Narrow" w:cs="Arial Narrow"/>
          <w:color w:val="auto"/>
          <w:sz w:val="24"/>
          <w:szCs w:val="24"/>
        </w:rPr>
        <w:t>„pracach przygotowawczych”</w:t>
      </w:r>
      <w:r w:rsidR="00E9352D" w:rsidRPr="00E9352D">
        <w:rPr>
          <w:rFonts w:ascii="Arial Narrow" w:eastAsia="Arial Narrow" w:hAnsi="Arial Narrow" w:cs="Arial Narrow"/>
          <w:color w:val="auto"/>
          <w:sz w:val="24"/>
          <w:szCs w:val="24"/>
        </w:rPr>
        <w:t xml:space="preserve"> – należy przez to rozumieć p</w:t>
      </w:r>
      <w:r w:rsidR="003F63DB" w:rsidRPr="00E9352D">
        <w:rPr>
          <w:rFonts w:ascii="Arial Narrow" w:eastAsia="Arial Narrow" w:hAnsi="Arial Narrow" w:cs="Arial Narrow"/>
          <w:color w:val="auto"/>
          <w:sz w:val="24"/>
          <w:szCs w:val="24"/>
        </w:rPr>
        <w:t>race</w:t>
      </w:r>
      <w:r w:rsidR="00E9352D" w:rsidRPr="00E9352D">
        <w:rPr>
          <w:rFonts w:ascii="Arial Narrow" w:eastAsia="Arial Narrow" w:hAnsi="Arial Narrow" w:cs="Arial Narrow"/>
          <w:color w:val="auto"/>
          <w:sz w:val="24"/>
          <w:szCs w:val="24"/>
        </w:rPr>
        <w:t>,</w:t>
      </w:r>
      <w:r w:rsidR="003F63DB" w:rsidRPr="00E9352D">
        <w:rPr>
          <w:rFonts w:ascii="Arial Narrow" w:eastAsia="Arial Narrow" w:hAnsi="Arial Narrow" w:cs="Arial Narrow"/>
          <w:color w:val="auto"/>
          <w:sz w:val="24"/>
          <w:szCs w:val="24"/>
        </w:rPr>
        <w:t xml:space="preserve"> polegaj</w:t>
      </w:r>
      <w:r w:rsidR="003F63DB" w:rsidRPr="00E9352D">
        <w:rPr>
          <w:rFonts w:ascii="Arial Narrow" w:eastAsia="Arial Narrow" w:hAnsi="Arial Narrow" w:cs="Arial Narrow" w:hint="eastAsia"/>
          <w:color w:val="auto"/>
          <w:sz w:val="24"/>
          <w:szCs w:val="24"/>
        </w:rPr>
        <w:t>ą</w:t>
      </w:r>
      <w:r w:rsidR="0025359A">
        <w:rPr>
          <w:rFonts w:ascii="Arial Narrow" w:eastAsia="Arial Narrow" w:hAnsi="Arial Narrow" w:cs="Arial Narrow"/>
          <w:color w:val="auto"/>
          <w:sz w:val="24"/>
          <w:szCs w:val="24"/>
        </w:rPr>
        <w:t>ce na przygotowaniu</w:t>
      </w:r>
      <w:r w:rsidR="003F63DB" w:rsidRPr="00E9352D">
        <w:rPr>
          <w:rFonts w:ascii="Arial Narrow" w:eastAsia="Arial Narrow" w:hAnsi="Arial Narrow" w:cs="Arial Narrow"/>
          <w:color w:val="auto"/>
          <w:sz w:val="24"/>
          <w:szCs w:val="24"/>
        </w:rPr>
        <w:t xml:space="preserve"> inwestycji obejmuj</w:t>
      </w:r>
      <w:r w:rsidR="003F63DB" w:rsidRPr="00E9352D">
        <w:rPr>
          <w:rFonts w:ascii="Arial Narrow" w:eastAsia="Arial Narrow" w:hAnsi="Arial Narrow" w:cs="Arial Narrow" w:hint="eastAsia"/>
          <w:color w:val="auto"/>
          <w:sz w:val="24"/>
          <w:szCs w:val="24"/>
        </w:rPr>
        <w:t>ą</w:t>
      </w:r>
      <w:r w:rsidR="003F63DB" w:rsidRPr="00E9352D">
        <w:rPr>
          <w:rFonts w:ascii="Arial Narrow" w:eastAsia="Arial Narrow" w:hAnsi="Arial Narrow" w:cs="Arial Narrow"/>
          <w:color w:val="auto"/>
          <w:sz w:val="24"/>
          <w:szCs w:val="24"/>
        </w:rPr>
        <w:t>ce:</w:t>
      </w:r>
      <w:r w:rsidR="00E9352D" w:rsidRPr="005F03E5">
        <w:rPr>
          <w:rFonts w:ascii="Arial Narrow" w:eastAsia="Arial Narrow" w:hAnsi="Arial Narrow" w:cs="Arial Narrow"/>
          <w:color w:val="auto"/>
          <w:sz w:val="24"/>
          <w:szCs w:val="24"/>
        </w:rPr>
        <w:t xml:space="preserve"> </w:t>
      </w:r>
      <w:r w:rsidR="003F63DB" w:rsidRPr="005F03E5">
        <w:rPr>
          <w:rFonts w:ascii="Arial Narrow" w:eastAsia="Arial Narrow" w:hAnsi="Arial Narrow" w:cs="Arial Narrow"/>
          <w:color w:val="auto"/>
          <w:sz w:val="24"/>
          <w:szCs w:val="24"/>
        </w:rPr>
        <w:t>analizy przygotowawcze (techniczne, finansowe, ekonomiczne),</w:t>
      </w:r>
      <w:r w:rsidR="00E9352D" w:rsidRPr="005F03E5">
        <w:rPr>
          <w:rFonts w:ascii="Arial Narrow" w:eastAsia="Arial Narrow" w:hAnsi="Arial Narrow" w:cs="Arial Narrow"/>
          <w:color w:val="auto"/>
          <w:sz w:val="24"/>
          <w:szCs w:val="24"/>
        </w:rPr>
        <w:t xml:space="preserve"> </w:t>
      </w:r>
      <w:r w:rsidR="003F63DB" w:rsidRPr="005F03E5">
        <w:rPr>
          <w:rFonts w:ascii="Arial Narrow" w:eastAsia="Arial Narrow" w:hAnsi="Arial Narrow" w:cs="Arial Narrow"/>
          <w:color w:val="auto"/>
          <w:sz w:val="24"/>
          <w:szCs w:val="24"/>
        </w:rPr>
        <w:t>przygotowanie projektu budowlanego, zło</w:t>
      </w:r>
      <w:r w:rsidR="003F63DB" w:rsidRPr="005F03E5">
        <w:rPr>
          <w:rFonts w:ascii="Arial Narrow" w:eastAsia="Arial Narrow" w:hAnsi="Arial Narrow" w:cs="Arial Narrow" w:hint="eastAsia"/>
          <w:color w:val="auto"/>
          <w:sz w:val="24"/>
          <w:szCs w:val="24"/>
        </w:rPr>
        <w:t>ż</w:t>
      </w:r>
      <w:r w:rsidR="003F63DB" w:rsidRPr="009D6DF1">
        <w:rPr>
          <w:rFonts w:ascii="Arial Narrow" w:eastAsia="Arial Narrow" w:hAnsi="Arial Narrow" w:cs="Arial Narrow"/>
          <w:color w:val="auto"/>
          <w:sz w:val="24"/>
          <w:szCs w:val="24"/>
        </w:rPr>
        <w:t>enie wniosku o wydanie</w:t>
      </w:r>
      <w:r w:rsidR="00E9352D" w:rsidRPr="009D6DF1">
        <w:rPr>
          <w:rFonts w:ascii="Arial Narrow" w:eastAsia="Arial Narrow" w:hAnsi="Arial Narrow" w:cs="Arial Narrow"/>
          <w:color w:val="auto"/>
          <w:sz w:val="24"/>
          <w:szCs w:val="24"/>
        </w:rPr>
        <w:t xml:space="preserve"> </w:t>
      </w:r>
      <w:r w:rsidR="003F63DB" w:rsidRPr="009D6DF1">
        <w:rPr>
          <w:rFonts w:ascii="Arial Narrow" w:eastAsia="Arial Narrow" w:hAnsi="Arial Narrow" w:cs="Arial Narrow"/>
          <w:color w:val="auto"/>
          <w:sz w:val="24"/>
          <w:szCs w:val="24"/>
        </w:rPr>
        <w:t>pozwolenia na budow</w:t>
      </w:r>
      <w:r w:rsidR="003F63DB" w:rsidRPr="009D6DF1">
        <w:rPr>
          <w:rFonts w:ascii="Arial Narrow" w:eastAsia="Arial Narrow" w:hAnsi="Arial Narrow" w:cs="Arial Narrow" w:hint="eastAsia"/>
          <w:color w:val="auto"/>
          <w:sz w:val="24"/>
          <w:szCs w:val="24"/>
        </w:rPr>
        <w:t>ę</w:t>
      </w:r>
      <w:r w:rsidR="003F63DB" w:rsidRPr="009D6DF1">
        <w:rPr>
          <w:rFonts w:ascii="Arial Narrow" w:eastAsia="Arial Narrow" w:hAnsi="Arial Narrow" w:cs="Arial Narrow"/>
          <w:color w:val="auto"/>
          <w:sz w:val="24"/>
          <w:szCs w:val="24"/>
        </w:rPr>
        <w:t>, przygotowanie oceny oddziaływania</w:t>
      </w:r>
      <w:r w:rsidR="00EC1577">
        <w:rPr>
          <w:rFonts w:ascii="Arial Narrow" w:eastAsia="Arial Narrow" w:hAnsi="Arial Narrow" w:cs="Arial Narrow"/>
          <w:color w:val="auto"/>
          <w:sz w:val="24"/>
          <w:szCs w:val="24"/>
        </w:rPr>
        <w:br/>
      </w:r>
      <w:r w:rsidR="003F63DB" w:rsidRPr="009D6DF1">
        <w:rPr>
          <w:rFonts w:ascii="Arial Narrow" w:eastAsia="Arial Narrow" w:hAnsi="Arial Narrow" w:cs="Arial Narrow"/>
          <w:color w:val="auto"/>
          <w:sz w:val="24"/>
          <w:szCs w:val="24"/>
        </w:rPr>
        <w:t>na</w:t>
      </w:r>
      <w:r w:rsidR="00E9352D" w:rsidRPr="003F681E">
        <w:rPr>
          <w:rFonts w:ascii="Arial Narrow" w:eastAsia="Arial Narrow" w:hAnsi="Arial Narrow" w:cs="Arial Narrow"/>
          <w:color w:val="auto"/>
          <w:sz w:val="24"/>
          <w:szCs w:val="24"/>
        </w:rPr>
        <w:t xml:space="preserve"> </w:t>
      </w:r>
      <w:r w:rsidR="003F63DB" w:rsidRPr="003F681E">
        <w:rPr>
          <w:rFonts w:ascii="Arial Narrow" w:eastAsia="Arial Narrow" w:hAnsi="Arial Narrow" w:cs="Arial Narrow" w:hint="eastAsia"/>
          <w:color w:val="auto"/>
          <w:sz w:val="24"/>
          <w:szCs w:val="24"/>
        </w:rPr>
        <w:t>ś</w:t>
      </w:r>
      <w:r w:rsidR="003F63DB" w:rsidRPr="003F681E">
        <w:rPr>
          <w:rFonts w:ascii="Arial Narrow" w:eastAsia="Arial Narrow" w:hAnsi="Arial Narrow" w:cs="Arial Narrow"/>
          <w:color w:val="auto"/>
          <w:sz w:val="24"/>
          <w:szCs w:val="24"/>
        </w:rPr>
        <w:t>rodowisko, dokumentacji architektonicznej i planowania zieleni,</w:t>
      </w:r>
      <w:r w:rsidR="00E9352D" w:rsidRPr="003F681E">
        <w:rPr>
          <w:rFonts w:ascii="Arial Narrow" w:eastAsia="Arial Narrow" w:hAnsi="Arial Narrow" w:cs="Arial Narrow"/>
          <w:color w:val="auto"/>
          <w:sz w:val="24"/>
          <w:szCs w:val="24"/>
        </w:rPr>
        <w:t xml:space="preserve"> </w:t>
      </w:r>
      <w:r w:rsidR="003F63DB" w:rsidRPr="003F681E">
        <w:rPr>
          <w:rFonts w:ascii="Arial Narrow" w:eastAsia="Arial Narrow" w:hAnsi="Arial Narrow" w:cs="Arial Narrow"/>
          <w:color w:val="auto"/>
          <w:sz w:val="24"/>
          <w:szCs w:val="24"/>
        </w:rPr>
        <w:t>przygotowanie studiów wykonalno</w:t>
      </w:r>
      <w:r w:rsidR="003F63DB" w:rsidRPr="003F681E">
        <w:rPr>
          <w:rFonts w:ascii="Arial Narrow" w:eastAsia="Arial Narrow" w:hAnsi="Arial Narrow" w:cs="Arial Narrow" w:hint="eastAsia"/>
          <w:color w:val="auto"/>
          <w:sz w:val="24"/>
          <w:szCs w:val="24"/>
        </w:rPr>
        <w:t>ś</w:t>
      </w:r>
      <w:r w:rsidR="003F63DB" w:rsidRPr="003F681E">
        <w:rPr>
          <w:rFonts w:ascii="Arial Narrow" w:eastAsia="Arial Narrow" w:hAnsi="Arial Narrow" w:cs="Arial Narrow"/>
          <w:color w:val="auto"/>
          <w:sz w:val="24"/>
          <w:szCs w:val="24"/>
        </w:rPr>
        <w:t>ci, biznes planu, dokumentacji</w:t>
      </w:r>
      <w:r w:rsidR="00E9352D" w:rsidRPr="001D740B">
        <w:rPr>
          <w:rFonts w:ascii="Arial Narrow" w:eastAsia="Arial Narrow" w:hAnsi="Arial Narrow" w:cs="Arial Narrow"/>
          <w:color w:val="auto"/>
          <w:sz w:val="24"/>
          <w:szCs w:val="24"/>
        </w:rPr>
        <w:t xml:space="preserve"> </w:t>
      </w:r>
      <w:r w:rsidR="003F63DB" w:rsidRPr="00442AC1">
        <w:rPr>
          <w:rFonts w:ascii="Arial Narrow" w:eastAsia="Arial Narrow" w:hAnsi="Arial Narrow" w:cs="Arial Narrow"/>
          <w:color w:val="auto"/>
          <w:sz w:val="24"/>
          <w:szCs w:val="24"/>
        </w:rPr>
        <w:t>przetargowej, usługi doradcze zwi</w:t>
      </w:r>
      <w:r w:rsidR="003F63DB" w:rsidRPr="00442AC1">
        <w:rPr>
          <w:rFonts w:ascii="Arial Narrow" w:eastAsia="Arial Narrow" w:hAnsi="Arial Narrow" w:cs="Arial Narrow" w:hint="eastAsia"/>
          <w:color w:val="auto"/>
          <w:sz w:val="24"/>
          <w:szCs w:val="24"/>
        </w:rPr>
        <w:t>ą</w:t>
      </w:r>
      <w:r w:rsidR="003F63DB" w:rsidRPr="00442AC1">
        <w:rPr>
          <w:rFonts w:ascii="Arial Narrow" w:eastAsia="Arial Narrow" w:hAnsi="Arial Narrow" w:cs="Arial Narrow"/>
          <w:color w:val="auto"/>
          <w:sz w:val="24"/>
          <w:szCs w:val="24"/>
        </w:rPr>
        <w:t xml:space="preserve">zane z przygotowaniem </w:t>
      </w:r>
      <w:r w:rsidR="001136F0">
        <w:rPr>
          <w:rFonts w:ascii="Arial Narrow" w:eastAsia="Arial Narrow" w:hAnsi="Arial Narrow" w:cs="Arial Narrow"/>
          <w:color w:val="auto"/>
          <w:sz w:val="24"/>
          <w:szCs w:val="24"/>
        </w:rPr>
        <w:t>inwestycji; p</w:t>
      </w:r>
      <w:r w:rsidR="006105D6">
        <w:rPr>
          <w:rFonts w:ascii="Arial Narrow" w:eastAsia="Arial Narrow" w:hAnsi="Arial Narrow" w:cs="Arial Narrow"/>
          <w:color w:val="auto"/>
          <w:sz w:val="24"/>
          <w:szCs w:val="24"/>
        </w:rPr>
        <w:t xml:space="preserve">odjęcie prac przygotowawczych przed złożeniem </w:t>
      </w:r>
      <w:r w:rsidR="008D7441">
        <w:rPr>
          <w:rFonts w:ascii="Arial Narrow" w:eastAsia="Arial Narrow" w:hAnsi="Arial Narrow" w:cs="Arial Narrow"/>
          <w:color w:val="auto"/>
          <w:sz w:val="24"/>
          <w:szCs w:val="24"/>
        </w:rPr>
        <w:t>W</w:t>
      </w:r>
      <w:r w:rsidR="006105D6">
        <w:rPr>
          <w:rFonts w:ascii="Arial Narrow" w:eastAsia="Arial Narrow" w:hAnsi="Arial Narrow" w:cs="Arial Narrow"/>
          <w:color w:val="auto"/>
          <w:sz w:val="24"/>
          <w:szCs w:val="24"/>
        </w:rPr>
        <w:t>niosku o dofinansowanie proj</w:t>
      </w:r>
      <w:r w:rsidR="008F6196">
        <w:rPr>
          <w:rFonts w:ascii="Arial Narrow" w:eastAsia="Arial Narrow" w:hAnsi="Arial Narrow" w:cs="Arial Narrow"/>
          <w:color w:val="auto"/>
          <w:sz w:val="24"/>
          <w:szCs w:val="24"/>
        </w:rPr>
        <w:t>ektu nie niweczy efektu zachęty;</w:t>
      </w:r>
      <w:r w:rsidR="006105D6">
        <w:rPr>
          <w:rFonts w:ascii="Arial Narrow" w:eastAsia="Arial Narrow" w:hAnsi="Arial Narrow" w:cs="Arial Narrow"/>
          <w:color w:val="auto"/>
          <w:sz w:val="24"/>
          <w:szCs w:val="24"/>
        </w:rPr>
        <w:t xml:space="preserve"> </w:t>
      </w:r>
    </w:p>
    <w:p w:rsidR="00BB44F2" w:rsidRPr="0091339C"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„Programie” – należy przez to rozumieć Regionalny Program Operacyjny </w:t>
      </w:r>
      <w:r w:rsidR="002A7B95">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Lubuskie 2020, przyjęty decyzją Komisji Europejskiej nr C(2014)10024 oraz uchwałą Zarządu Województwa L</w:t>
      </w:r>
      <w:r w:rsidR="005D12CB">
        <w:rPr>
          <w:rFonts w:ascii="Arial Narrow" w:eastAsia="Arial Narrow" w:hAnsi="Arial Narrow" w:cs="Arial Narrow"/>
          <w:color w:val="auto"/>
          <w:sz w:val="24"/>
          <w:szCs w:val="24"/>
        </w:rPr>
        <w:t>ubuskiego nr 9/103/15 z dnia 20 </w:t>
      </w:r>
      <w:r w:rsidRPr="006D426D">
        <w:rPr>
          <w:rFonts w:ascii="Arial Narrow" w:eastAsia="Arial Narrow" w:hAnsi="Arial Narrow" w:cs="Arial Narrow"/>
          <w:color w:val="auto"/>
          <w:sz w:val="24"/>
          <w:szCs w:val="24"/>
        </w:rPr>
        <w:t>stycznia 2015 r., zwanym dalej RPO-L2020;</w:t>
      </w:r>
    </w:p>
    <w:p w:rsidR="00BB44F2" w:rsidRPr="005E67F6" w:rsidRDefault="006D426D">
      <w:pPr>
        <w:pStyle w:val="Normalny1"/>
        <w:widowControl w:val="0"/>
        <w:numPr>
          <w:ilvl w:val="0"/>
          <w:numId w:val="34"/>
        </w:numPr>
        <w:spacing w:after="0" w:line="240" w:lineRule="auto"/>
        <w:ind w:left="357" w:hanging="357"/>
        <w:jc w:val="both"/>
        <w:rPr>
          <w:rFonts w:ascii="Arial Narrow" w:eastAsia="Arial Narrow" w:hAnsi="Arial Narrow" w:cs="Arial Narrow"/>
          <w:smallCaps/>
          <w:color w:val="auto"/>
          <w:sz w:val="24"/>
          <w:szCs w:val="24"/>
        </w:rPr>
      </w:pPr>
      <w:r w:rsidRPr="006D426D">
        <w:rPr>
          <w:rFonts w:ascii="Arial Narrow" w:eastAsia="Arial Narrow" w:hAnsi="Arial Narrow" w:cs="Arial Narrow"/>
          <w:color w:val="auto"/>
          <w:sz w:val="24"/>
          <w:szCs w:val="24"/>
        </w:rPr>
        <w:t xml:space="preserve">„Projekcie” – należy przez to rozumieć przedsięwzięcie </w:t>
      </w:r>
      <w:r w:rsidR="006326A3">
        <w:rPr>
          <w:rFonts w:ascii="Arial Narrow" w:eastAsia="Arial Narrow" w:hAnsi="Arial Narrow" w:cs="Arial Narrow"/>
          <w:color w:val="auto"/>
          <w:sz w:val="24"/>
          <w:szCs w:val="24"/>
        </w:rPr>
        <w:t xml:space="preserve">realizowane w ramach Osi Priorytetowej, </w:t>
      </w:r>
      <w:r w:rsidRPr="006D426D">
        <w:rPr>
          <w:rFonts w:ascii="Arial Narrow" w:eastAsia="Arial Narrow" w:hAnsi="Arial Narrow" w:cs="Arial Narrow"/>
          <w:color w:val="auto"/>
          <w:sz w:val="24"/>
          <w:szCs w:val="24"/>
        </w:rPr>
        <w:t xml:space="preserve">szczegółowo określone we </w:t>
      </w:r>
      <w:r w:rsidR="000D466F">
        <w:rPr>
          <w:rFonts w:ascii="Arial Narrow" w:eastAsia="Arial Narrow" w:hAnsi="Arial Narrow" w:cs="Arial Narrow"/>
          <w:color w:val="auto"/>
          <w:sz w:val="24"/>
          <w:szCs w:val="24"/>
        </w:rPr>
        <w:t>W</w:t>
      </w:r>
      <w:r w:rsidRPr="006D426D">
        <w:rPr>
          <w:rFonts w:ascii="Arial Narrow" w:eastAsia="Arial Narrow" w:hAnsi="Arial Narrow" w:cs="Arial Narrow"/>
          <w:color w:val="auto"/>
          <w:sz w:val="24"/>
          <w:szCs w:val="24"/>
        </w:rPr>
        <w:t xml:space="preserve">niosku o dofinansowanie, stanowiącym załącznik nr </w:t>
      </w:r>
      <w:r w:rsidR="001A3DA0">
        <w:rPr>
          <w:rFonts w:ascii="Arial Narrow" w:eastAsia="Arial Narrow" w:hAnsi="Arial Narrow" w:cs="Arial Narrow"/>
          <w:color w:val="auto"/>
          <w:sz w:val="24"/>
          <w:szCs w:val="24"/>
        </w:rPr>
        <w:t>1</w:t>
      </w:r>
      <w:r w:rsidR="00976F1B" w:rsidRPr="005E67F6">
        <w:rPr>
          <w:rFonts w:ascii="Arial Narrow" w:eastAsia="Arial Narrow" w:hAnsi="Arial Narrow" w:cs="Arial Narrow"/>
          <w:color w:val="auto"/>
          <w:sz w:val="24"/>
          <w:szCs w:val="24"/>
        </w:rPr>
        <w:t xml:space="preserve"> </w:t>
      </w:r>
      <w:r w:rsidR="003B0C27" w:rsidRPr="005E67F6">
        <w:rPr>
          <w:rFonts w:ascii="Arial Narrow" w:eastAsia="Arial Narrow" w:hAnsi="Arial Narrow" w:cs="Arial Narrow"/>
          <w:color w:val="auto"/>
          <w:sz w:val="24"/>
          <w:szCs w:val="24"/>
        </w:rPr>
        <w:t>do Umowy;</w:t>
      </w:r>
    </w:p>
    <w:p w:rsidR="00BB44F2" w:rsidRPr="005E67F6" w:rsidRDefault="003B0C27">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5E67F6">
        <w:rPr>
          <w:rFonts w:ascii="Arial Narrow" w:eastAsia="Arial Narrow" w:hAnsi="Arial Narrow" w:cs="Arial Narrow"/>
          <w:color w:val="auto"/>
          <w:sz w:val="24"/>
          <w:szCs w:val="24"/>
        </w:rPr>
        <w:t xml:space="preserve">„przetwarzaniu danych osobowych” – należy przez to rozumieć jakiekolwiek operacje wykonywane na danych osobowych, takie jak zbieranie, utrwalanie, przechowywanie, opracowywanie, zmienianie, udostępnianie </w:t>
      </w:r>
      <w:r w:rsidR="006B6561">
        <w:rPr>
          <w:rFonts w:ascii="Arial Narrow" w:eastAsia="Arial Narrow" w:hAnsi="Arial Narrow" w:cs="Arial Narrow"/>
          <w:color w:val="auto"/>
          <w:sz w:val="24"/>
          <w:szCs w:val="24"/>
        </w:rPr>
        <w:br/>
      </w:r>
      <w:r w:rsidRPr="005E67F6">
        <w:rPr>
          <w:rFonts w:ascii="Arial Narrow" w:eastAsia="Arial Narrow" w:hAnsi="Arial Narrow" w:cs="Arial Narrow"/>
          <w:color w:val="auto"/>
          <w:sz w:val="24"/>
          <w:szCs w:val="24"/>
        </w:rPr>
        <w:t xml:space="preserve">i usuwanie, w zakresie niezbędnym do prawidłowego wykonania przez Beneficjenta zadań wynikających </w:t>
      </w:r>
      <w:r w:rsidR="006B6561">
        <w:rPr>
          <w:rFonts w:ascii="Arial Narrow" w:eastAsia="Arial Narrow" w:hAnsi="Arial Narrow" w:cs="Arial Narrow"/>
          <w:color w:val="auto"/>
          <w:sz w:val="24"/>
          <w:szCs w:val="24"/>
        </w:rPr>
        <w:br/>
      </w:r>
      <w:r w:rsidRPr="005E67F6">
        <w:rPr>
          <w:rFonts w:ascii="Arial Narrow" w:eastAsia="Arial Narrow" w:hAnsi="Arial Narrow" w:cs="Arial Narrow"/>
          <w:color w:val="auto"/>
          <w:sz w:val="24"/>
          <w:szCs w:val="24"/>
        </w:rPr>
        <w:t>z Umowy;</w:t>
      </w:r>
    </w:p>
    <w:p w:rsidR="00BB44F2" w:rsidRPr="005E67F6" w:rsidRDefault="003B0C27">
      <w:pPr>
        <w:pStyle w:val="Normalny1"/>
        <w:widowControl w:val="0"/>
        <w:numPr>
          <w:ilvl w:val="0"/>
          <w:numId w:val="34"/>
        </w:numPr>
        <w:spacing w:after="0" w:line="240" w:lineRule="auto"/>
        <w:ind w:left="357" w:hanging="357"/>
        <w:jc w:val="both"/>
        <w:rPr>
          <w:rFonts w:ascii="Arial Narrow" w:eastAsia="Arial Narrow" w:hAnsi="Arial Narrow" w:cs="Arial Narrow"/>
          <w:smallCaps/>
          <w:color w:val="auto"/>
          <w:sz w:val="24"/>
          <w:szCs w:val="24"/>
        </w:rPr>
      </w:pPr>
      <w:r w:rsidRPr="005E67F6">
        <w:rPr>
          <w:rFonts w:ascii="Arial Narrow" w:eastAsia="Arial Narrow" w:hAnsi="Arial Narrow" w:cs="Arial Narrow"/>
          <w:color w:val="auto"/>
          <w:sz w:val="24"/>
          <w:szCs w:val="24"/>
        </w:rPr>
        <w:t xml:space="preserve">„rachunku bankowym BGK” – należy przez to rozumieć rachunek bankowy BGK, otwarty przez Ministra Finansów, z którego płatności, pochodzące z budżetu środków europejskich odpowiadające wkładowi Funduszu, przekazywane są, na podstawie zlecenia płatności wystawionego przez Instytucję </w:t>
      </w:r>
      <w:del w:id="43" w:author="pszmaglinski" w:date="2016-07-08T13:06:00Z">
        <w:r w:rsidRPr="005E67F6" w:rsidDel="00173336">
          <w:rPr>
            <w:rFonts w:ascii="Arial Narrow" w:eastAsia="Arial Narrow" w:hAnsi="Arial Narrow" w:cs="Arial Narrow"/>
            <w:color w:val="auto"/>
            <w:sz w:val="24"/>
            <w:szCs w:val="24"/>
          </w:rPr>
          <w:delText>Zarządzającą</w:delText>
        </w:r>
      </w:del>
      <w:ins w:id="44" w:author="pszmaglinski" w:date="2016-07-08T13:06:00Z">
        <w:r w:rsidR="00173336">
          <w:rPr>
            <w:rFonts w:ascii="Arial Narrow" w:eastAsia="Arial Narrow" w:hAnsi="Arial Narrow" w:cs="Arial Narrow"/>
            <w:color w:val="auto"/>
            <w:sz w:val="24"/>
            <w:szCs w:val="24"/>
          </w:rPr>
          <w:t>Pośredniczącą</w:t>
        </w:r>
      </w:ins>
      <w:r w:rsidRPr="005E67F6">
        <w:rPr>
          <w:rFonts w:ascii="Arial Narrow" w:eastAsia="Arial Narrow" w:hAnsi="Arial Narrow" w:cs="Arial Narrow"/>
          <w:color w:val="auto"/>
          <w:sz w:val="24"/>
          <w:szCs w:val="24"/>
        </w:rPr>
        <w:t xml:space="preserve">/Beneficjenta, </w:t>
      </w:r>
      <w:r w:rsidR="006B6561">
        <w:rPr>
          <w:rFonts w:ascii="Arial Narrow" w:eastAsia="Arial Narrow" w:hAnsi="Arial Narrow" w:cs="Arial Narrow"/>
          <w:color w:val="auto"/>
          <w:sz w:val="24"/>
          <w:szCs w:val="24"/>
        </w:rPr>
        <w:br/>
      </w:r>
      <w:r w:rsidR="00CF1053">
        <w:rPr>
          <w:rFonts w:ascii="Arial Narrow" w:eastAsia="Arial Narrow" w:hAnsi="Arial Narrow" w:cs="Arial Narrow"/>
          <w:color w:val="auto"/>
          <w:sz w:val="24"/>
          <w:szCs w:val="24"/>
        </w:rPr>
        <w:t>na rachunek bankowy B</w:t>
      </w:r>
      <w:r w:rsidRPr="005E67F6">
        <w:rPr>
          <w:rFonts w:ascii="Arial Narrow" w:eastAsia="Arial Narrow" w:hAnsi="Arial Narrow" w:cs="Arial Narrow"/>
          <w:color w:val="auto"/>
          <w:sz w:val="24"/>
          <w:szCs w:val="24"/>
        </w:rPr>
        <w:t>eneficjenta/wykonawcy (dostawcy towarów, dóbr i usług na rzecz Beneficjenta);</w:t>
      </w:r>
    </w:p>
    <w:p w:rsidR="00BB44F2" w:rsidRPr="00726114" w:rsidRDefault="003B0C27" w:rsidP="00E62A5A">
      <w:pPr>
        <w:pStyle w:val="Normalny1"/>
        <w:widowControl w:val="0"/>
        <w:numPr>
          <w:ilvl w:val="0"/>
          <w:numId w:val="34"/>
        </w:numPr>
        <w:spacing w:after="0" w:line="240" w:lineRule="auto"/>
        <w:ind w:left="357" w:hanging="357"/>
        <w:jc w:val="both"/>
        <w:rPr>
          <w:rFonts w:ascii="Arial Narrow" w:eastAsia="Arial Narrow" w:hAnsi="Arial Narrow" w:cs="Arial Narrow"/>
          <w:smallCaps/>
          <w:color w:val="auto"/>
          <w:sz w:val="24"/>
          <w:szCs w:val="24"/>
        </w:rPr>
      </w:pPr>
      <w:r w:rsidRPr="005E67F6">
        <w:rPr>
          <w:rFonts w:ascii="Arial Narrow" w:eastAsia="Arial Narrow" w:hAnsi="Arial Narrow" w:cs="Arial Narrow"/>
          <w:color w:val="auto"/>
          <w:sz w:val="24"/>
          <w:szCs w:val="24"/>
        </w:rPr>
        <w:t>„refundacji” – należy przez to rozumieć zwrot Beneficjentowi, faktycznie poniesionych i w całości zapłaconych wcześniej, części wydatków kwalifikowalnych na realizację Projektu, dokonywany prze</w:t>
      </w:r>
      <w:r w:rsidR="008B2D62">
        <w:rPr>
          <w:rFonts w:ascii="Arial Narrow" w:eastAsia="Arial Narrow" w:hAnsi="Arial Narrow" w:cs="Arial Narrow"/>
          <w:color w:val="auto"/>
          <w:sz w:val="24"/>
          <w:szCs w:val="24"/>
        </w:rPr>
        <w:t xml:space="preserve">z BGK i Instytucję </w:t>
      </w:r>
      <w:ins w:id="45" w:author="pszmaglinski" w:date="2016-07-08T13:07:00Z">
        <w:r w:rsidR="00173336">
          <w:rPr>
            <w:rFonts w:ascii="Arial Narrow" w:eastAsia="Arial Narrow" w:hAnsi="Arial Narrow" w:cs="Arial Narrow"/>
            <w:color w:val="auto"/>
            <w:sz w:val="24"/>
            <w:szCs w:val="24"/>
          </w:rPr>
          <w:t>Pośredniczącą</w:t>
        </w:r>
      </w:ins>
      <w:del w:id="46" w:author="pszmaglinski" w:date="2016-07-08T13:07:00Z">
        <w:r w:rsidR="008B2D62" w:rsidDel="00173336">
          <w:rPr>
            <w:rFonts w:ascii="Arial Narrow" w:eastAsia="Arial Narrow" w:hAnsi="Arial Narrow" w:cs="Arial Narrow"/>
            <w:color w:val="auto"/>
            <w:sz w:val="24"/>
            <w:szCs w:val="24"/>
          </w:rPr>
          <w:delText>Zarządzającą</w:delText>
        </w:r>
      </w:del>
      <w:r w:rsidRPr="005E67F6">
        <w:rPr>
          <w:rFonts w:ascii="Arial Narrow" w:eastAsia="Arial Narrow" w:hAnsi="Arial Narrow" w:cs="Arial Narrow"/>
          <w:color w:val="auto"/>
          <w:sz w:val="24"/>
          <w:szCs w:val="24"/>
        </w:rPr>
        <w:t>*, po spełnieniu warunków określonych w niniejszej Umowie;</w:t>
      </w:r>
    </w:p>
    <w:p w:rsidR="00726114" w:rsidRPr="00DE0E78" w:rsidRDefault="00726114" w:rsidP="00DE0E78">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„Regulamin</w:t>
      </w:r>
      <w:r w:rsidR="008F6196">
        <w:rPr>
          <w:rFonts w:ascii="Arial Narrow" w:eastAsia="Arial Narrow" w:hAnsi="Arial Narrow" w:cs="Arial Narrow"/>
          <w:color w:val="auto"/>
          <w:sz w:val="24"/>
          <w:szCs w:val="24"/>
        </w:rPr>
        <w:t>ie</w:t>
      </w:r>
      <w:r>
        <w:rPr>
          <w:rFonts w:ascii="Arial Narrow" w:eastAsia="Arial Narrow" w:hAnsi="Arial Narrow" w:cs="Arial Narrow"/>
          <w:color w:val="auto"/>
          <w:sz w:val="24"/>
          <w:szCs w:val="24"/>
        </w:rPr>
        <w:t xml:space="preserve"> konkursu</w:t>
      </w:r>
      <w:r w:rsidR="00FD2916" w:rsidRPr="00FD2916">
        <w:rPr>
          <w:rFonts w:ascii="Arial Narrow" w:eastAsia="Arial Narrow" w:hAnsi="Arial Narrow" w:cs="Arial Narrow"/>
          <w:color w:val="auto"/>
          <w:sz w:val="24"/>
          <w:szCs w:val="24"/>
        </w:rPr>
        <w:t>/naboru w trybie pozakonkursowym*</w:t>
      </w:r>
      <w:r>
        <w:rPr>
          <w:rFonts w:ascii="Arial Narrow" w:eastAsia="Arial Narrow" w:hAnsi="Arial Narrow" w:cs="Arial Narrow"/>
          <w:color w:val="auto"/>
          <w:sz w:val="24"/>
          <w:szCs w:val="24"/>
        </w:rPr>
        <w:t>” – należy przez to rozumieć Regulamin konkursu nr…</w:t>
      </w:r>
      <w:r w:rsidR="00052555" w:rsidRPr="00052555">
        <w:rPr>
          <w:rFonts w:ascii="Arial Narrow" w:eastAsia="Arial Narrow" w:hAnsi="Arial Narrow" w:cs="Arial Narrow"/>
          <w:color w:val="auto"/>
          <w:sz w:val="24"/>
          <w:szCs w:val="24"/>
        </w:rPr>
        <w:t>/naboru w trybie pozakonkursowym</w:t>
      </w:r>
      <w:r w:rsidR="00052555">
        <w:rPr>
          <w:rFonts w:ascii="Arial Narrow" w:eastAsia="Arial Narrow" w:hAnsi="Arial Narrow" w:cs="Arial Narrow"/>
          <w:color w:val="auto"/>
          <w:sz w:val="24"/>
          <w:szCs w:val="24"/>
        </w:rPr>
        <w:t xml:space="preserve"> nr…</w:t>
      </w:r>
      <w:r>
        <w:rPr>
          <w:rFonts w:ascii="Arial Narrow" w:eastAsia="Arial Narrow" w:hAnsi="Arial Narrow" w:cs="Arial Narrow"/>
          <w:color w:val="auto"/>
          <w:sz w:val="24"/>
          <w:szCs w:val="24"/>
        </w:rPr>
        <w:t>*</w:t>
      </w:r>
    </w:p>
    <w:p w:rsidR="00BB44F2" w:rsidRPr="00251F6C" w:rsidRDefault="003B0C27">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251F6C">
        <w:rPr>
          <w:rFonts w:ascii="Arial Narrow" w:eastAsia="Arial Narrow" w:hAnsi="Arial Narrow" w:cs="Arial Narrow"/>
          <w:color w:val="auto"/>
          <w:sz w:val="24"/>
          <w:szCs w:val="24"/>
        </w:rPr>
        <w:t xml:space="preserve">„rozliczeniu wydatków” – należy przez to rozumieć </w:t>
      </w:r>
      <w:r w:rsidR="00251F6C" w:rsidRPr="00251F6C">
        <w:rPr>
          <w:rFonts w:ascii="Arial Narrow" w:eastAsia="Arial Narrow" w:hAnsi="Arial Narrow" w:cs="Arial Narrow"/>
          <w:color w:val="auto"/>
          <w:sz w:val="24"/>
          <w:szCs w:val="24"/>
        </w:rPr>
        <w:t>rozliczenie przekazanej Beneficjentowi transzy zaliczki</w:t>
      </w:r>
      <w:r w:rsidR="004209FB">
        <w:rPr>
          <w:rFonts w:ascii="Arial Narrow" w:eastAsia="Arial Narrow" w:hAnsi="Arial Narrow" w:cs="Arial Narrow"/>
          <w:color w:val="auto"/>
          <w:sz w:val="24"/>
          <w:szCs w:val="24"/>
        </w:rPr>
        <w:t>,</w:t>
      </w:r>
      <w:r w:rsidR="00251F6C" w:rsidRPr="00251F6C">
        <w:rPr>
          <w:rFonts w:ascii="Arial Narrow" w:eastAsia="Arial Narrow" w:hAnsi="Arial Narrow" w:cs="Arial Narrow"/>
          <w:color w:val="auto"/>
          <w:sz w:val="24"/>
          <w:szCs w:val="24"/>
        </w:rPr>
        <w:t xml:space="preserve"> poprzez </w:t>
      </w:r>
      <w:r w:rsidRPr="00251F6C">
        <w:rPr>
          <w:rFonts w:ascii="Arial Narrow" w:eastAsia="Arial Narrow" w:hAnsi="Arial Narrow" w:cs="Arial Narrow"/>
          <w:color w:val="auto"/>
          <w:sz w:val="24"/>
          <w:szCs w:val="24"/>
        </w:rPr>
        <w:t xml:space="preserve">wykazanie i udokumentowanie we wniosku o płatność wydatków kwalifikowalnych poniesionych na realizację Projektu przez Beneficjenta i potwierdzonych przez Instytucję </w:t>
      </w:r>
      <w:ins w:id="47" w:author="pszmaglinski" w:date="2016-07-08T13:08:00Z">
        <w:r w:rsidR="00173336">
          <w:rPr>
            <w:rFonts w:ascii="Arial Narrow" w:eastAsia="Arial Narrow" w:hAnsi="Arial Narrow" w:cs="Arial Narrow"/>
            <w:color w:val="auto"/>
            <w:sz w:val="24"/>
            <w:szCs w:val="24"/>
          </w:rPr>
          <w:t>Pośredniczącą</w:t>
        </w:r>
      </w:ins>
      <w:del w:id="48" w:author="pszmaglinski" w:date="2016-07-08T13:08:00Z">
        <w:r w:rsidRPr="00251F6C" w:rsidDel="00173336">
          <w:rPr>
            <w:rFonts w:ascii="Arial Narrow" w:eastAsia="Arial Narrow" w:hAnsi="Arial Narrow" w:cs="Arial Narrow"/>
            <w:color w:val="auto"/>
            <w:sz w:val="24"/>
            <w:szCs w:val="24"/>
          </w:rPr>
          <w:delText>Zarządzającą</w:delText>
        </w:r>
      </w:del>
      <w:r w:rsidR="00907EFF" w:rsidRPr="00251F6C">
        <w:rPr>
          <w:rFonts w:ascii="Arial Narrow" w:eastAsia="Arial Narrow" w:hAnsi="Arial Narrow" w:cs="Arial Narrow"/>
          <w:color w:val="auto"/>
          <w:sz w:val="24"/>
          <w:szCs w:val="24"/>
        </w:rPr>
        <w:t xml:space="preserve"> zarówno na etapie wniosku o płatność, kontroli</w:t>
      </w:r>
      <w:r w:rsidR="00100026" w:rsidRPr="00251F6C">
        <w:rPr>
          <w:rFonts w:ascii="Arial Narrow" w:eastAsia="Arial Narrow" w:hAnsi="Arial Narrow" w:cs="Arial Narrow"/>
          <w:color w:val="auto"/>
          <w:sz w:val="24"/>
          <w:szCs w:val="24"/>
        </w:rPr>
        <w:t>, jak również w okresie trwałości</w:t>
      </w:r>
      <w:r w:rsidRPr="00251F6C">
        <w:rPr>
          <w:rFonts w:ascii="Arial Narrow" w:eastAsia="Arial Narrow" w:hAnsi="Arial Narrow" w:cs="Arial Narrow"/>
          <w:color w:val="auto"/>
          <w:sz w:val="24"/>
          <w:szCs w:val="24"/>
        </w:rPr>
        <w:t>;</w:t>
      </w:r>
    </w:p>
    <w:p w:rsidR="00BB44F2" w:rsidRDefault="003B0C27">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5E67F6">
        <w:rPr>
          <w:rFonts w:ascii="Arial Narrow" w:eastAsia="Arial Narrow" w:hAnsi="Arial Narrow" w:cs="Arial Narrow"/>
          <w:color w:val="auto"/>
          <w:sz w:val="24"/>
          <w:szCs w:val="24"/>
        </w:rPr>
        <w:t xml:space="preserve"> „rozpoczęciu realizacji Projektu” – </w:t>
      </w:r>
      <w:r w:rsidR="005F473B" w:rsidRPr="005F473B">
        <w:rPr>
          <w:rFonts w:ascii="Arial Narrow" w:eastAsia="Arial Narrow" w:hAnsi="Arial Narrow" w:cs="Arial Narrow"/>
          <w:color w:val="auto"/>
          <w:sz w:val="24"/>
          <w:szCs w:val="24"/>
        </w:rPr>
        <w:t>w przypadku projektów nieobjęty</w:t>
      </w:r>
      <w:r w:rsidR="005F473B">
        <w:rPr>
          <w:rFonts w:ascii="Arial Narrow" w:eastAsia="Arial Narrow" w:hAnsi="Arial Narrow" w:cs="Arial Narrow"/>
          <w:color w:val="auto"/>
          <w:sz w:val="24"/>
          <w:szCs w:val="24"/>
        </w:rPr>
        <w:t xml:space="preserve">ch zasadami pomocy publicznej – </w:t>
      </w:r>
      <w:r w:rsidR="005F473B" w:rsidRPr="005F473B">
        <w:rPr>
          <w:rFonts w:ascii="Arial Narrow" w:eastAsia="Arial Narrow" w:hAnsi="Arial Narrow" w:cs="Arial Narrow"/>
          <w:color w:val="auto"/>
          <w:sz w:val="24"/>
          <w:szCs w:val="24"/>
        </w:rPr>
        <w:t>należy przez to rozumieć datę zawarcia przez Beneficjenta pierwszej umowy w ramach Projektu; w przypadku projektów objętych zasadami pomocy publicznej – należy przez to rozumieć rozpoczęc</w:t>
      </w:r>
      <w:r w:rsidR="00EC1577">
        <w:rPr>
          <w:rFonts w:ascii="Arial Narrow" w:eastAsia="Arial Narrow" w:hAnsi="Arial Narrow" w:cs="Arial Narrow"/>
          <w:color w:val="auto"/>
          <w:sz w:val="24"/>
          <w:szCs w:val="24"/>
        </w:rPr>
        <w:t>ie robót budowlanych związanych</w:t>
      </w:r>
      <w:r w:rsidR="00EC1577">
        <w:rPr>
          <w:rFonts w:ascii="Arial Narrow" w:eastAsia="Arial Narrow" w:hAnsi="Arial Narrow" w:cs="Arial Narrow"/>
          <w:color w:val="auto"/>
          <w:sz w:val="24"/>
          <w:szCs w:val="24"/>
        </w:rPr>
        <w:br/>
      </w:r>
      <w:r w:rsidR="005F473B" w:rsidRPr="005F473B">
        <w:rPr>
          <w:rFonts w:ascii="Arial Narrow" w:eastAsia="Arial Narrow" w:hAnsi="Arial Narrow" w:cs="Arial Narrow"/>
          <w:color w:val="auto"/>
          <w:sz w:val="24"/>
          <w:szCs w:val="24"/>
        </w:rPr>
        <w:t>z inwestycją lub pierwsze prawnie wiążące zobowiązanie do zamówienia środków trwałych i wartości niematerialnych i prawnych lub inne zobowiązanie, które sprawia, że inwestycja staje się nieodwracalna, zależnie od tego, co nastąpi najpierw (</w:t>
      </w:r>
      <w:r w:rsidR="005F473B" w:rsidRPr="00F261BC">
        <w:rPr>
          <w:rFonts w:ascii="Arial Narrow" w:eastAsia="Arial Narrow" w:hAnsi="Arial Narrow" w:cs="Arial Narrow"/>
          <w:color w:val="auto"/>
          <w:sz w:val="24"/>
          <w:szCs w:val="24"/>
        </w:rPr>
        <w:t xml:space="preserve">zakupu </w:t>
      </w:r>
      <w:r w:rsidR="00E611E6">
        <w:rPr>
          <w:rFonts w:ascii="Arial Narrow" w:eastAsia="Arial Narrow" w:hAnsi="Arial Narrow" w:cs="Arial Narrow"/>
          <w:color w:val="auto"/>
          <w:sz w:val="24"/>
          <w:szCs w:val="24"/>
        </w:rPr>
        <w:t>gruntów ani prac przygotowawczych</w:t>
      </w:r>
      <w:r w:rsidR="005F473B" w:rsidRPr="005F473B">
        <w:rPr>
          <w:rFonts w:ascii="Arial Narrow" w:eastAsia="Arial Narrow" w:hAnsi="Arial Narrow" w:cs="Arial Narrow"/>
          <w:color w:val="auto"/>
          <w:sz w:val="24"/>
          <w:szCs w:val="24"/>
        </w:rPr>
        <w:t xml:space="preserve"> nie uznaje się za r</w:t>
      </w:r>
      <w:r w:rsidR="00EC1577">
        <w:rPr>
          <w:rFonts w:ascii="Arial Narrow" w:eastAsia="Arial Narrow" w:hAnsi="Arial Narrow" w:cs="Arial Narrow"/>
          <w:color w:val="auto"/>
          <w:sz w:val="24"/>
          <w:szCs w:val="24"/>
        </w:rPr>
        <w:t xml:space="preserve">ozpoczęcie prac; w odniesieniu </w:t>
      </w:r>
      <w:r w:rsidR="005F473B" w:rsidRPr="005F473B">
        <w:rPr>
          <w:rFonts w:ascii="Arial Narrow" w:eastAsia="Arial Narrow" w:hAnsi="Arial Narrow" w:cs="Arial Narrow"/>
          <w:color w:val="auto"/>
          <w:sz w:val="24"/>
          <w:szCs w:val="24"/>
        </w:rPr>
        <w:t>do przejęć „rozpoczęcie prac” oznacza moment nabycia aktywów bezpośrednio związanych z nabytym zakładem)</w:t>
      </w:r>
      <w:r w:rsidRPr="005E67F6">
        <w:rPr>
          <w:rFonts w:ascii="Arial Narrow" w:eastAsia="Arial Narrow" w:hAnsi="Arial Narrow" w:cs="Arial Narrow"/>
          <w:color w:val="auto"/>
          <w:sz w:val="24"/>
          <w:szCs w:val="24"/>
        </w:rPr>
        <w:t>;</w:t>
      </w:r>
    </w:p>
    <w:p w:rsidR="00F80D17" w:rsidRPr="000246F4" w:rsidRDefault="00F80D17" w:rsidP="00F80D17">
      <w:pPr>
        <w:pStyle w:val="Normalny1"/>
        <w:widowControl w:val="0"/>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0246F4">
        <w:rPr>
          <w:rFonts w:ascii="Arial Narrow" w:eastAsia="Arial Narrow" w:hAnsi="Arial Narrow" w:cs="Arial Narrow"/>
          <w:color w:val="auto"/>
          <w:sz w:val="24"/>
          <w:szCs w:val="24"/>
        </w:rPr>
        <w:t>„Rozporządzeniu KE nr 360/2012” – należy przez to rozumieć rozporządzeni</w:t>
      </w:r>
      <w:r w:rsidR="001A3DA0" w:rsidRPr="000246F4">
        <w:rPr>
          <w:rFonts w:ascii="Arial Narrow" w:eastAsia="Arial Narrow" w:hAnsi="Arial Narrow" w:cs="Arial Narrow"/>
          <w:color w:val="auto"/>
          <w:sz w:val="24"/>
          <w:szCs w:val="24"/>
        </w:rPr>
        <w:t>e</w:t>
      </w:r>
      <w:r w:rsidRPr="000246F4">
        <w:rPr>
          <w:rFonts w:ascii="Arial Narrow" w:eastAsia="Arial Narrow" w:hAnsi="Arial Narrow" w:cs="Arial Narrow"/>
          <w:color w:val="auto"/>
          <w:sz w:val="24"/>
          <w:szCs w:val="24"/>
        </w:rPr>
        <w:t xml:space="preserve"> Komisji (UE) nr 360/2012 z dnia 25 kwietnia 2012 r. w sprawie stosowania art. 107 i 108 Traktatu o funkcjonowaniu Unii Europejskiej do pomocy de </w:t>
      </w:r>
      <w:proofErr w:type="spellStart"/>
      <w:r w:rsidRPr="000246F4">
        <w:rPr>
          <w:rFonts w:ascii="Arial Narrow" w:eastAsia="Arial Narrow" w:hAnsi="Arial Narrow" w:cs="Arial Narrow"/>
          <w:color w:val="auto"/>
          <w:sz w:val="24"/>
          <w:szCs w:val="24"/>
        </w:rPr>
        <w:t>minimis</w:t>
      </w:r>
      <w:proofErr w:type="spellEnd"/>
      <w:r w:rsidRPr="000246F4">
        <w:rPr>
          <w:rFonts w:ascii="Arial Narrow" w:eastAsia="Arial Narrow" w:hAnsi="Arial Narrow" w:cs="Arial Narrow"/>
          <w:color w:val="auto"/>
          <w:sz w:val="24"/>
          <w:szCs w:val="24"/>
        </w:rPr>
        <w:t xml:space="preserve"> przyznawanej przedsiębiorstwom wykonującym usługi świadczone w ogólnym interesie gospodarczym (Dz. Urz. UE L 114 z dnia 26 kwietnia 2012 r., s. 8</w:t>
      </w:r>
      <w:r w:rsidRPr="000246F4">
        <w:rPr>
          <w:rFonts w:ascii="Arial Narrow" w:eastAsia="Arial Narrow" w:hAnsi="Arial Narrow" w:cs="Arial Narrow"/>
          <w:color w:val="auto"/>
          <w:sz w:val="24"/>
          <w:szCs w:val="24"/>
          <w:vertAlign w:val="superscript"/>
        </w:rPr>
        <w:sym w:font="Symbol" w:char="F0B7"/>
      </w:r>
      <w:r w:rsidRPr="000246F4">
        <w:rPr>
          <w:rFonts w:ascii="Arial Narrow" w:eastAsia="Arial Narrow" w:hAnsi="Arial Narrow" w:cs="Arial Narrow"/>
          <w:color w:val="auto"/>
          <w:sz w:val="24"/>
          <w:szCs w:val="24"/>
        </w:rPr>
        <w:t>);</w:t>
      </w:r>
    </w:p>
    <w:p w:rsidR="00BB44F2" w:rsidRPr="005E67F6" w:rsidRDefault="003B4966">
      <w:pPr>
        <w:pStyle w:val="Normalny1"/>
        <w:widowControl w:val="0"/>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5E67F6">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R</w:t>
      </w:r>
      <w:r w:rsidRPr="005E67F6">
        <w:rPr>
          <w:rFonts w:ascii="Arial Narrow" w:eastAsia="Arial Narrow" w:hAnsi="Arial Narrow" w:cs="Arial Narrow"/>
          <w:color w:val="auto"/>
          <w:sz w:val="24"/>
          <w:szCs w:val="24"/>
        </w:rPr>
        <w:t xml:space="preserve">ozporządzeniu </w:t>
      </w:r>
      <w:r>
        <w:rPr>
          <w:rFonts w:ascii="Arial Narrow" w:eastAsia="Arial Narrow" w:hAnsi="Arial Narrow" w:cs="Arial Narrow"/>
          <w:color w:val="auto"/>
          <w:sz w:val="24"/>
          <w:szCs w:val="24"/>
        </w:rPr>
        <w:t>KE</w:t>
      </w:r>
      <w:r w:rsidRPr="005E67F6">
        <w:rPr>
          <w:rFonts w:ascii="Arial Narrow" w:eastAsia="Arial Narrow" w:hAnsi="Arial Narrow" w:cs="Arial Narrow"/>
          <w:color w:val="auto"/>
          <w:sz w:val="24"/>
          <w:szCs w:val="24"/>
        </w:rPr>
        <w:t xml:space="preserve"> nr 215/2014”</w:t>
      </w:r>
      <w:r>
        <w:rPr>
          <w:rFonts w:ascii="Arial Narrow" w:eastAsia="Arial Narrow" w:hAnsi="Arial Narrow" w:cs="Arial Narrow"/>
          <w:color w:val="auto"/>
          <w:sz w:val="24"/>
          <w:szCs w:val="24"/>
        </w:rPr>
        <w:t xml:space="preserve"> – </w:t>
      </w:r>
      <w:r w:rsidRPr="006D426D">
        <w:rPr>
          <w:rFonts w:ascii="Arial Narrow" w:eastAsia="Arial Narrow" w:hAnsi="Arial Narrow" w:cs="Arial Narrow"/>
          <w:color w:val="auto"/>
          <w:sz w:val="24"/>
          <w:szCs w:val="24"/>
        </w:rPr>
        <w:t xml:space="preserve">należy przez to rozumieć rozporządzenie </w:t>
      </w:r>
      <w:r w:rsidRPr="00173C09">
        <w:rPr>
          <w:rFonts w:ascii="Arial Narrow" w:eastAsia="Arial Narrow" w:hAnsi="Arial Narrow" w:cs="Arial Narrow"/>
          <w:color w:val="auto"/>
          <w:sz w:val="24"/>
          <w:szCs w:val="24"/>
        </w:rPr>
        <w:t>wykonawcze</w:t>
      </w:r>
      <w:r w:rsidRPr="006D426D">
        <w:rPr>
          <w:rFonts w:ascii="Arial Narrow" w:eastAsia="Arial Narrow" w:hAnsi="Arial Narrow" w:cs="Arial Narrow"/>
          <w:color w:val="auto"/>
          <w:sz w:val="24"/>
          <w:szCs w:val="24"/>
        </w:rPr>
        <w:t xml:space="preserve"> Komisji (UE)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nr 215/2014 z dnia 7 marca 2014 r. ustanawiające zasady wykonania rozporządzenia Parlamentu Europejskiego </w:t>
      </w:r>
      <w:r w:rsidRPr="006D426D">
        <w:rPr>
          <w:rFonts w:ascii="Arial Narrow" w:eastAsia="Arial Narrow" w:hAnsi="Arial Narrow" w:cs="Arial Narrow"/>
          <w:color w:val="auto"/>
          <w:sz w:val="24"/>
          <w:szCs w:val="24"/>
        </w:rPr>
        <w:lastRenderedPageBreak/>
        <w:t xml:space="preserve">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 zakresie metod wsparcia w odniesieniu do zmian klimatu, określania celów pośrednich i końcowych na potrzeby ram wykonania oraz klasyfikacji kategorii interwencji w odniesieniu do europejskich funduszy strukturalnych </w:t>
      </w:r>
      <w:r>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i inwestycyjnych </w:t>
      </w:r>
      <w:r w:rsidRPr="00FD7ABF">
        <w:rPr>
          <w:rFonts w:ascii="Arial Narrow" w:eastAsia="Arial Narrow" w:hAnsi="Arial Narrow" w:cs="Arial Narrow"/>
          <w:color w:val="auto"/>
          <w:sz w:val="24"/>
          <w:szCs w:val="24"/>
        </w:rPr>
        <w:t>(Dz. Urz. UE L 69/65 z dnia 8 marca 2014 r.</w:t>
      </w:r>
      <w:r w:rsidRPr="00FD7ABF">
        <w:rPr>
          <w:rFonts w:ascii="Arial Narrow" w:eastAsia="Arial Narrow" w:hAnsi="Arial Narrow" w:cs="Arial Narrow"/>
          <w:color w:val="auto"/>
          <w:sz w:val="24"/>
          <w:szCs w:val="24"/>
          <w:vertAlign w:val="superscript"/>
        </w:rPr>
        <w:t xml:space="preserve"> </w:t>
      </w:r>
      <w:r w:rsidRPr="00FD7ABF">
        <w:rPr>
          <w:rFonts w:ascii="Arial Narrow" w:eastAsia="Arial Narrow" w:hAnsi="Arial Narrow" w:cs="Arial Narrow"/>
          <w:color w:val="auto"/>
          <w:sz w:val="24"/>
          <w:szCs w:val="24"/>
          <w:vertAlign w:val="superscript"/>
        </w:rPr>
        <w:sym w:font="Symbol" w:char="F0B7"/>
      </w:r>
      <w:r w:rsidRPr="00FD7ABF">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w:t>
      </w:r>
    </w:p>
    <w:p w:rsidR="00BB44F2" w:rsidRPr="0091339C" w:rsidRDefault="003B4966">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5E67F6">
        <w:rPr>
          <w:rFonts w:ascii="Arial Narrow" w:eastAsia="Arial Narrow" w:hAnsi="Arial Narrow" w:cs="Arial Narrow"/>
          <w:color w:val="auto"/>
          <w:sz w:val="24"/>
          <w:szCs w:val="24"/>
        </w:rPr>
        <w:t>„</w:t>
      </w:r>
      <w:r>
        <w:rPr>
          <w:rFonts w:ascii="Arial Narrow" w:eastAsia="Arial Narrow" w:hAnsi="Arial Narrow" w:cs="Arial Narrow"/>
          <w:color w:val="auto"/>
          <w:sz w:val="24"/>
          <w:szCs w:val="24"/>
        </w:rPr>
        <w:t>R</w:t>
      </w:r>
      <w:r w:rsidRPr="005E67F6">
        <w:rPr>
          <w:rFonts w:ascii="Arial Narrow" w:eastAsia="Arial Narrow" w:hAnsi="Arial Narrow" w:cs="Arial Narrow"/>
          <w:color w:val="auto"/>
          <w:sz w:val="24"/>
          <w:szCs w:val="24"/>
        </w:rPr>
        <w:t xml:space="preserve">ozporządzeniu KE nr 480/2014” – należy przez to rozumieć rozporządzenie delegowane Komisji (UE) </w:t>
      </w:r>
      <w:r>
        <w:rPr>
          <w:rFonts w:ascii="Arial Narrow" w:eastAsia="Arial Narrow" w:hAnsi="Arial Narrow" w:cs="Arial Narrow"/>
          <w:color w:val="auto"/>
          <w:sz w:val="24"/>
          <w:szCs w:val="24"/>
        </w:rPr>
        <w:br/>
      </w:r>
      <w:r w:rsidRPr="005E67F6">
        <w:rPr>
          <w:rFonts w:ascii="Arial Narrow" w:eastAsia="Arial Narrow" w:hAnsi="Arial Narrow" w:cs="Arial Narrow"/>
          <w:color w:val="auto"/>
          <w:sz w:val="24"/>
          <w:szCs w:val="24"/>
        </w:rPr>
        <w:t xml:space="preserve">nr 480/2014 z dnia 3 marca 2014 r. uzupełniające rozporządzenie Parlamentu Europejskiego i Rady (UE) </w:t>
      </w:r>
      <w:r>
        <w:rPr>
          <w:rFonts w:ascii="Arial Narrow" w:eastAsia="Arial Narrow" w:hAnsi="Arial Narrow" w:cs="Arial Narrow"/>
          <w:color w:val="auto"/>
          <w:sz w:val="24"/>
          <w:szCs w:val="24"/>
        </w:rPr>
        <w:br/>
      </w:r>
      <w:r w:rsidRPr="005E67F6">
        <w:rPr>
          <w:rFonts w:ascii="Arial Narrow" w:eastAsia="Arial Narrow" w:hAnsi="Arial Narrow" w:cs="Arial Narrow"/>
          <w:color w:val="auto"/>
          <w:sz w:val="24"/>
          <w:szCs w:val="24"/>
        </w:rPr>
        <w:t>nr 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 i Europejskiego Funduszu Morskiego i Rybackiego</w:t>
      </w:r>
      <w:r>
        <w:rPr>
          <w:rFonts w:ascii="Arial Narrow" w:eastAsia="Arial Narrow" w:hAnsi="Arial Narrow" w:cs="Arial Narrow"/>
          <w:color w:val="auto"/>
          <w:sz w:val="24"/>
          <w:szCs w:val="24"/>
        </w:rPr>
        <w:t xml:space="preserve"> (Dz. Urz. UE L 138 z dnia 13 </w:t>
      </w:r>
      <w:r w:rsidRPr="005E67F6">
        <w:rPr>
          <w:rFonts w:ascii="Arial Narrow" w:eastAsia="Arial Narrow" w:hAnsi="Arial Narrow" w:cs="Arial Narrow"/>
          <w:color w:val="auto"/>
          <w:sz w:val="24"/>
          <w:szCs w:val="24"/>
        </w:rPr>
        <w:t>maja 2014 r.</w:t>
      </w:r>
      <w:r w:rsidRPr="00D150E3">
        <w:rPr>
          <w:rFonts w:ascii="Arial Narrow" w:eastAsia="Arial Narrow" w:hAnsi="Arial Narrow" w:cs="Arial Narrow"/>
          <w:color w:val="auto"/>
          <w:sz w:val="24"/>
          <w:szCs w:val="24"/>
          <w:vertAlign w:val="superscript"/>
        </w:rPr>
        <w:t xml:space="preserve"> </w:t>
      </w:r>
      <w:r w:rsidRPr="00D150E3">
        <w:rPr>
          <w:rFonts w:ascii="Arial Narrow" w:eastAsia="Arial Narrow" w:hAnsi="Arial Narrow" w:cs="Arial Narrow"/>
          <w:color w:val="auto"/>
          <w:sz w:val="24"/>
          <w:szCs w:val="24"/>
          <w:vertAlign w:val="superscript"/>
        </w:rPr>
        <w:sym w:font="Symbol" w:char="F0B7"/>
      </w:r>
      <w:r w:rsidRPr="005E67F6">
        <w:rPr>
          <w:rFonts w:ascii="Arial Narrow" w:eastAsia="Arial Narrow" w:hAnsi="Arial Narrow" w:cs="Arial Narrow"/>
          <w:color w:val="auto"/>
          <w:sz w:val="24"/>
          <w:szCs w:val="24"/>
        </w:rPr>
        <w:t>);</w:t>
      </w:r>
    </w:p>
    <w:p w:rsidR="00BB44F2"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t>
      </w:r>
      <w:r w:rsidR="00970A48">
        <w:rPr>
          <w:rFonts w:ascii="Arial Narrow" w:eastAsia="Arial Narrow" w:hAnsi="Arial Narrow" w:cs="Arial Narrow"/>
          <w:color w:val="auto"/>
          <w:sz w:val="24"/>
          <w:szCs w:val="24"/>
        </w:rPr>
        <w:t>R</w:t>
      </w:r>
      <w:r w:rsidRPr="006D426D">
        <w:rPr>
          <w:rFonts w:ascii="Arial Narrow" w:eastAsia="Arial Narrow" w:hAnsi="Arial Narrow" w:cs="Arial Narrow"/>
          <w:color w:val="auto"/>
          <w:sz w:val="24"/>
          <w:szCs w:val="24"/>
        </w:rPr>
        <w:t>ozporządzeniu KE nr 651/2014” – należy przez to rozumieć Rozporządzenie Komisji (UE) nr 651/2014 z dnia 17 czerwca 2014 r. uznające niektóre rodzaje pomocy za zgodne z rynkiem wewnętrznym w zastosowaniu</w:t>
      </w:r>
      <w:r w:rsidR="00114C18">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art. 107 i 108 Traktatu (Dz. U</w:t>
      </w:r>
      <w:r w:rsidR="00CA6BC0">
        <w:rPr>
          <w:rFonts w:ascii="Arial Narrow" w:eastAsia="Arial Narrow" w:hAnsi="Arial Narrow" w:cs="Arial Narrow"/>
          <w:color w:val="auto"/>
          <w:sz w:val="24"/>
          <w:szCs w:val="24"/>
        </w:rPr>
        <w:t>rz</w:t>
      </w:r>
      <w:r w:rsidRPr="006D426D">
        <w:rPr>
          <w:rFonts w:ascii="Arial Narrow" w:eastAsia="Arial Narrow" w:hAnsi="Arial Narrow" w:cs="Arial Narrow"/>
          <w:color w:val="auto"/>
          <w:sz w:val="24"/>
          <w:szCs w:val="24"/>
        </w:rPr>
        <w:t xml:space="preserve">. UE L </w:t>
      </w:r>
      <w:r w:rsidRPr="00970A48">
        <w:rPr>
          <w:rFonts w:ascii="Arial Narrow" w:eastAsia="Arial Narrow" w:hAnsi="Arial Narrow" w:cs="Arial Narrow"/>
          <w:color w:val="auto"/>
          <w:sz w:val="24"/>
          <w:szCs w:val="24"/>
        </w:rPr>
        <w:t>187/1</w:t>
      </w:r>
      <w:r w:rsidRPr="006D426D">
        <w:rPr>
          <w:rFonts w:ascii="Arial Narrow" w:eastAsia="Arial Narrow" w:hAnsi="Arial Narrow" w:cs="Arial Narrow"/>
          <w:color w:val="auto"/>
          <w:sz w:val="24"/>
          <w:szCs w:val="24"/>
        </w:rPr>
        <w:t xml:space="preserve"> z dnia 26 czerwca 2014 r.</w:t>
      </w:r>
      <w:r w:rsidR="00D150E3" w:rsidRPr="00D150E3">
        <w:rPr>
          <w:rFonts w:ascii="Arial Narrow" w:eastAsia="Arial Narrow" w:hAnsi="Arial Narrow" w:cs="Arial Narrow"/>
          <w:color w:val="auto"/>
          <w:sz w:val="24"/>
          <w:szCs w:val="24"/>
          <w:vertAlign w:val="superscript"/>
        </w:rPr>
        <w:t xml:space="preserve"> </w:t>
      </w:r>
      <w:r w:rsidR="00D150E3" w:rsidRPr="00D150E3">
        <w:rPr>
          <w:rFonts w:ascii="Arial Narrow" w:eastAsia="Arial Narrow" w:hAnsi="Arial Narrow" w:cs="Arial Narrow"/>
          <w:color w:val="auto"/>
          <w:sz w:val="24"/>
          <w:szCs w:val="24"/>
          <w:vertAlign w:val="superscript"/>
        </w:rPr>
        <w:sym w:font="Symbol" w:char="F0B7"/>
      </w:r>
      <w:r w:rsidRPr="006D426D">
        <w:rPr>
          <w:rFonts w:ascii="Arial Narrow" w:eastAsia="Arial Narrow" w:hAnsi="Arial Narrow" w:cs="Arial Narrow"/>
          <w:color w:val="auto"/>
          <w:sz w:val="24"/>
          <w:szCs w:val="24"/>
        </w:rPr>
        <w:t>);</w:t>
      </w:r>
    </w:p>
    <w:p w:rsidR="00BA7588" w:rsidRPr="0091339C" w:rsidRDefault="00BA7588">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„Rozporządzeniu KE nr 1407/2013” – należy przez to rozumieć </w:t>
      </w:r>
      <w:r w:rsidRPr="006D426D">
        <w:rPr>
          <w:rFonts w:ascii="Arial Narrow" w:eastAsia="Arial Narrow" w:hAnsi="Arial Narrow" w:cs="Arial Narrow"/>
          <w:color w:val="auto"/>
          <w:sz w:val="24"/>
          <w:szCs w:val="24"/>
        </w:rPr>
        <w:t xml:space="preserve">Rozporządzenie Komisji (UE) nr </w:t>
      </w:r>
      <w:r w:rsidR="009248DB">
        <w:rPr>
          <w:rFonts w:ascii="Arial Narrow" w:eastAsia="Arial Narrow" w:hAnsi="Arial Narrow" w:cs="Arial Narrow"/>
          <w:color w:val="auto"/>
          <w:sz w:val="24"/>
          <w:szCs w:val="24"/>
        </w:rPr>
        <w:t>1407/2013 z </w:t>
      </w:r>
      <w:r>
        <w:rPr>
          <w:rFonts w:ascii="Arial Narrow" w:eastAsia="Arial Narrow" w:hAnsi="Arial Narrow" w:cs="Arial Narrow"/>
          <w:color w:val="auto"/>
          <w:sz w:val="24"/>
          <w:szCs w:val="24"/>
        </w:rPr>
        <w:t>dnia 18</w:t>
      </w:r>
      <w:r w:rsidRPr="006D426D">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grudnia 2013</w:t>
      </w:r>
      <w:r w:rsidRPr="006D426D">
        <w:rPr>
          <w:rFonts w:ascii="Arial Narrow" w:eastAsia="Arial Narrow" w:hAnsi="Arial Narrow" w:cs="Arial Narrow"/>
          <w:color w:val="auto"/>
          <w:sz w:val="24"/>
          <w:szCs w:val="24"/>
        </w:rPr>
        <w:t xml:space="preserve"> r.</w:t>
      </w:r>
      <w:r>
        <w:rPr>
          <w:rFonts w:ascii="Arial Narrow" w:eastAsia="Arial Narrow" w:hAnsi="Arial Narrow" w:cs="Arial Narrow"/>
          <w:color w:val="auto"/>
          <w:sz w:val="24"/>
          <w:szCs w:val="24"/>
        </w:rPr>
        <w:t xml:space="preserve"> w sprawie stosowania art. 107 i 108 Traktatu o f</w:t>
      </w:r>
      <w:r w:rsidR="00271CBF">
        <w:rPr>
          <w:rFonts w:ascii="Arial Narrow" w:eastAsia="Arial Narrow" w:hAnsi="Arial Narrow" w:cs="Arial Narrow"/>
          <w:color w:val="auto"/>
          <w:sz w:val="24"/>
          <w:szCs w:val="24"/>
        </w:rPr>
        <w:t>unkcjonowaniu Unii Europejskiej</w:t>
      </w:r>
      <w:r w:rsidR="00271CBF">
        <w:rPr>
          <w:rFonts w:ascii="Arial Narrow" w:eastAsia="Arial Narrow" w:hAnsi="Arial Narrow" w:cs="Arial Narrow"/>
          <w:color w:val="auto"/>
          <w:sz w:val="24"/>
          <w:szCs w:val="24"/>
        </w:rPr>
        <w:br/>
      </w:r>
      <w:r>
        <w:rPr>
          <w:rFonts w:ascii="Arial Narrow" w:eastAsia="Arial Narrow" w:hAnsi="Arial Narrow" w:cs="Arial Narrow"/>
          <w:color w:val="auto"/>
          <w:sz w:val="24"/>
          <w:szCs w:val="24"/>
        </w:rPr>
        <w:t xml:space="preserve">do pomocy </w:t>
      </w:r>
      <w:r w:rsidRPr="005A316B">
        <w:rPr>
          <w:rFonts w:ascii="Arial Narrow" w:eastAsia="Arial Narrow" w:hAnsi="Arial Narrow" w:cs="Arial Narrow"/>
          <w:i/>
          <w:color w:val="auto"/>
          <w:sz w:val="24"/>
          <w:szCs w:val="24"/>
        </w:rPr>
        <w:t xml:space="preserve">de </w:t>
      </w:r>
      <w:proofErr w:type="spellStart"/>
      <w:r w:rsidRPr="005A316B">
        <w:rPr>
          <w:rFonts w:ascii="Arial Narrow" w:eastAsia="Arial Narrow" w:hAnsi="Arial Narrow" w:cs="Arial Narrow"/>
          <w:i/>
          <w:color w:val="auto"/>
          <w:sz w:val="24"/>
          <w:szCs w:val="24"/>
        </w:rPr>
        <w:t>minimis</w:t>
      </w:r>
      <w:proofErr w:type="spellEnd"/>
      <w:r>
        <w:rPr>
          <w:rFonts w:ascii="Arial Narrow" w:eastAsia="Arial Narrow" w:hAnsi="Arial Narrow" w:cs="Arial Narrow"/>
          <w:color w:val="auto"/>
          <w:sz w:val="24"/>
          <w:szCs w:val="24"/>
        </w:rPr>
        <w:t xml:space="preserve"> (</w:t>
      </w:r>
      <w:proofErr w:type="spellStart"/>
      <w:r>
        <w:rPr>
          <w:rFonts w:ascii="Arial Narrow" w:eastAsia="Arial Narrow" w:hAnsi="Arial Narrow" w:cs="Arial Narrow"/>
          <w:color w:val="auto"/>
          <w:sz w:val="24"/>
          <w:szCs w:val="24"/>
        </w:rPr>
        <w:t>Dz.Urz</w:t>
      </w:r>
      <w:proofErr w:type="spellEnd"/>
      <w:r>
        <w:rPr>
          <w:rFonts w:ascii="Arial Narrow" w:eastAsia="Arial Narrow" w:hAnsi="Arial Narrow" w:cs="Arial Narrow"/>
          <w:color w:val="auto"/>
          <w:sz w:val="24"/>
          <w:szCs w:val="24"/>
        </w:rPr>
        <w:t>. UE.L Nr 352 s.1 z dnia 18 grudnia 2013 r.</w:t>
      </w:r>
      <w:r w:rsidRPr="007E7F61">
        <w:rPr>
          <w:rFonts w:ascii="Arial Narrow" w:eastAsia="Arial Narrow" w:hAnsi="Arial Narrow" w:cs="Arial Narrow"/>
          <w:color w:val="auto"/>
          <w:sz w:val="24"/>
          <w:szCs w:val="24"/>
          <w:vertAlign w:val="superscript"/>
        </w:rPr>
        <w:t xml:space="preserve"> </w:t>
      </w:r>
      <w:r w:rsidRPr="00D150E3">
        <w:rPr>
          <w:rFonts w:ascii="Arial Narrow" w:eastAsia="Arial Narrow" w:hAnsi="Arial Narrow" w:cs="Arial Narrow"/>
          <w:color w:val="auto"/>
          <w:sz w:val="24"/>
          <w:szCs w:val="24"/>
          <w:vertAlign w:val="superscript"/>
        </w:rPr>
        <w:sym w:font="Symbol" w:char="F0B7"/>
      </w:r>
      <w:r>
        <w:rPr>
          <w:rFonts w:ascii="Arial Narrow" w:eastAsia="Arial Narrow" w:hAnsi="Arial Narrow" w:cs="Arial Narrow"/>
          <w:color w:val="auto"/>
          <w:sz w:val="24"/>
          <w:szCs w:val="24"/>
        </w:rPr>
        <w:t>);</w:t>
      </w:r>
    </w:p>
    <w:p w:rsidR="00BB44F2" w:rsidRPr="0091339C"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„SL2014” – należy przez to rozumieć aplikację główną centralnego systemu </w:t>
      </w:r>
      <w:r w:rsidR="00C61064">
        <w:rPr>
          <w:rFonts w:ascii="Arial Narrow" w:eastAsia="Arial Narrow" w:hAnsi="Arial Narrow" w:cs="Arial Narrow"/>
          <w:color w:val="auto"/>
          <w:sz w:val="24"/>
          <w:szCs w:val="24"/>
        </w:rPr>
        <w:t>tele</w:t>
      </w:r>
      <w:r w:rsidRPr="006D426D">
        <w:rPr>
          <w:rFonts w:ascii="Arial Narrow" w:eastAsia="Arial Narrow" w:hAnsi="Arial Narrow" w:cs="Arial Narrow"/>
          <w:color w:val="auto"/>
          <w:sz w:val="24"/>
          <w:szCs w:val="24"/>
        </w:rPr>
        <w:t>informatycznego;</w:t>
      </w:r>
    </w:p>
    <w:p w:rsidR="00BB44F2" w:rsidRPr="00A62CBC" w:rsidDel="003961AB" w:rsidRDefault="003961AB">
      <w:pPr>
        <w:pStyle w:val="Normalny1"/>
        <w:widowControl w:val="0"/>
        <w:numPr>
          <w:ilvl w:val="0"/>
          <w:numId w:val="34"/>
        </w:numPr>
        <w:spacing w:after="0" w:line="240" w:lineRule="auto"/>
        <w:ind w:left="357" w:hanging="357"/>
        <w:jc w:val="both"/>
        <w:rPr>
          <w:del w:id="49" w:author="mmossetty" w:date="2016-11-09T07:34:00Z"/>
          <w:rFonts w:ascii="Arial Narrow" w:eastAsia="Arial Narrow" w:hAnsi="Arial Narrow" w:cs="Arial Narrow"/>
          <w:color w:val="auto"/>
          <w:sz w:val="24"/>
          <w:szCs w:val="24"/>
        </w:rPr>
      </w:pPr>
      <w:ins w:id="50" w:author="mmossetty" w:date="2016-11-09T07:34:00Z">
        <w:r w:rsidDel="003961AB">
          <w:rPr>
            <w:rFonts w:ascii="Arial Narrow" w:eastAsia="Arial Narrow" w:hAnsi="Arial Narrow" w:cs="Arial Narrow"/>
            <w:color w:val="auto"/>
            <w:sz w:val="24"/>
            <w:szCs w:val="24"/>
          </w:rPr>
          <w:t xml:space="preserve"> </w:t>
        </w:r>
      </w:ins>
      <w:del w:id="51" w:author="mmossetty" w:date="2016-11-09T07:34:00Z">
        <w:r w:rsidR="000F55CA" w:rsidDel="003961AB">
          <w:rPr>
            <w:rFonts w:ascii="Arial Narrow" w:eastAsia="Arial Narrow" w:hAnsi="Arial Narrow" w:cs="Arial Narrow"/>
            <w:color w:val="auto"/>
            <w:sz w:val="24"/>
            <w:szCs w:val="24"/>
          </w:rPr>
          <w:delText xml:space="preserve">„stronie internetowej Instytucji Zarządzającej” – należy przez to rozumieć stronę pod adresem: </w:delText>
        </w:r>
      </w:del>
      <w:commentRangeStart w:id="52"/>
      <w:ins w:id="53" w:author="pszmaglinski" w:date="2016-07-08T13:16:00Z">
        <w:del w:id="54" w:author="mmossetty" w:date="2016-11-09T07:34:00Z">
          <w:r w:rsidR="006B7525" w:rsidRPr="006B7525" w:rsidDel="003961AB">
            <w:rPr>
              <w:rFonts w:ascii="Arial Narrow" w:eastAsia="Arial Narrow" w:hAnsi="Arial Narrow" w:cs="Arial Narrow"/>
              <w:color w:val="auto"/>
              <w:sz w:val="24"/>
              <w:szCs w:val="24"/>
              <w:rPrChange w:id="55" w:author="maniskiewicz" w:date="2016-10-18T08:59:00Z">
                <w:rPr>
                  <w:rFonts w:ascii="Arial Narrow" w:eastAsia="Arial Narrow" w:hAnsi="Arial Narrow" w:cs="Arial Narrow"/>
                  <w:color w:val="auto"/>
                  <w:sz w:val="24"/>
                  <w:szCs w:val="24"/>
                  <w:highlight w:val="yellow"/>
                </w:rPr>
              </w:rPrChange>
            </w:rPr>
            <w:fldChar w:fldCharType="begin"/>
          </w:r>
          <w:r w:rsidR="006B7525" w:rsidRPr="006B7525">
            <w:rPr>
              <w:rFonts w:ascii="Arial Narrow" w:eastAsia="Arial Narrow" w:hAnsi="Arial Narrow" w:cs="Arial Narrow"/>
              <w:color w:val="auto"/>
              <w:sz w:val="24"/>
              <w:szCs w:val="24"/>
              <w:rPrChange w:id="56" w:author="maniskiewicz" w:date="2016-10-18T08:59:00Z">
                <w:rPr>
                  <w:rFonts w:ascii="Arial Narrow" w:eastAsia="Arial Narrow" w:hAnsi="Arial Narrow" w:cs="Arial Narrow"/>
                  <w:color w:val="auto"/>
                  <w:sz w:val="24"/>
                  <w:szCs w:val="24"/>
                  <w:highlight w:val="yellow"/>
                </w:rPr>
              </w:rPrChange>
            </w:rPr>
            <w:delInstrText xml:space="preserve"> HYPERLINK "http://</w:delInstrText>
          </w:r>
        </w:del>
      </w:ins>
      <w:del w:id="57" w:author="mmossetty" w:date="2016-11-09T07:34:00Z">
        <w:r w:rsidR="000F55CA" w:rsidDel="003961AB">
          <w:rPr>
            <w:rFonts w:ascii="Arial Narrow" w:eastAsia="Arial Narrow" w:hAnsi="Arial Narrow" w:cs="Arial Narrow"/>
            <w:color w:val="auto"/>
            <w:sz w:val="24"/>
            <w:szCs w:val="24"/>
          </w:rPr>
          <w:delInstrText>www.rpo.lubuskie.pl</w:delInstrText>
        </w:r>
      </w:del>
      <w:ins w:id="58" w:author="pszmaglinski" w:date="2016-07-08T13:16:00Z">
        <w:del w:id="59" w:author="mmossetty" w:date="2016-11-09T07:34:00Z">
          <w:r w:rsidR="006B7525" w:rsidRPr="006B7525">
            <w:rPr>
              <w:rFonts w:ascii="Arial Narrow" w:eastAsia="Arial Narrow" w:hAnsi="Arial Narrow" w:cs="Arial Narrow"/>
              <w:color w:val="auto"/>
              <w:sz w:val="24"/>
              <w:szCs w:val="24"/>
              <w:rPrChange w:id="60" w:author="maniskiewicz" w:date="2016-10-18T08:59:00Z">
                <w:rPr>
                  <w:rFonts w:ascii="Arial Narrow" w:eastAsia="Arial Narrow" w:hAnsi="Arial Narrow" w:cs="Arial Narrow"/>
                  <w:color w:val="auto"/>
                  <w:sz w:val="24"/>
                  <w:szCs w:val="24"/>
                  <w:highlight w:val="yellow"/>
                </w:rPr>
              </w:rPrChange>
            </w:rPr>
            <w:delInstrText xml:space="preserve">" </w:delInstrText>
          </w:r>
          <w:r w:rsidR="006B7525" w:rsidRPr="006B7525" w:rsidDel="003961AB">
            <w:rPr>
              <w:rFonts w:ascii="Arial Narrow" w:eastAsia="Arial Narrow" w:hAnsi="Arial Narrow" w:cs="Arial Narrow"/>
              <w:color w:val="auto"/>
              <w:sz w:val="24"/>
              <w:szCs w:val="24"/>
              <w:rPrChange w:id="61" w:author="maniskiewicz" w:date="2016-10-18T08:59:00Z">
                <w:rPr>
                  <w:rFonts w:ascii="Arial Narrow" w:eastAsia="Arial Narrow" w:hAnsi="Arial Narrow" w:cs="Arial Narrow"/>
                  <w:color w:val="auto"/>
                  <w:sz w:val="24"/>
                  <w:szCs w:val="24"/>
                  <w:highlight w:val="yellow"/>
                </w:rPr>
              </w:rPrChange>
            </w:rPr>
            <w:fldChar w:fldCharType="separate"/>
          </w:r>
        </w:del>
      </w:ins>
      <w:del w:id="62" w:author="mmossetty" w:date="2016-11-09T07:34:00Z">
        <w:r w:rsidR="006B7525" w:rsidRPr="006B7525">
          <w:rPr>
            <w:rStyle w:val="Hipercze"/>
            <w:rPrChange w:id="63" w:author="maniskiewicz" w:date="2016-10-18T08:59:00Z">
              <w:rPr>
                <w:rFonts w:ascii="Arial Narrow" w:eastAsia="Arial Narrow" w:hAnsi="Arial Narrow" w:cs="Arial Narrow"/>
                <w:color w:val="auto"/>
                <w:sz w:val="24"/>
                <w:szCs w:val="24"/>
              </w:rPr>
            </w:rPrChange>
          </w:rPr>
          <w:delText>www.rpo.lubuskie.pl</w:delText>
        </w:r>
      </w:del>
      <w:ins w:id="64" w:author="pszmaglinski" w:date="2016-07-08T13:16:00Z">
        <w:del w:id="65" w:author="mmossetty" w:date="2016-11-09T07:34:00Z">
          <w:r w:rsidR="006B7525" w:rsidRPr="006B7525" w:rsidDel="003961AB">
            <w:rPr>
              <w:rFonts w:ascii="Arial Narrow" w:eastAsia="Arial Narrow" w:hAnsi="Arial Narrow" w:cs="Arial Narrow"/>
              <w:color w:val="auto"/>
              <w:sz w:val="24"/>
              <w:szCs w:val="24"/>
              <w:rPrChange w:id="66" w:author="maniskiewicz" w:date="2016-10-18T08:59:00Z">
                <w:rPr>
                  <w:rFonts w:ascii="Arial Narrow" w:eastAsia="Arial Narrow" w:hAnsi="Arial Narrow" w:cs="Arial Narrow"/>
                  <w:color w:val="auto"/>
                  <w:sz w:val="24"/>
                  <w:szCs w:val="24"/>
                  <w:highlight w:val="yellow"/>
                </w:rPr>
              </w:rPrChange>
            </w:rPr>
            <w:fldChar w:fldCharType="end"/>
          </w:r>
        </w:del>
      </w:ins>
      <w:commentRangeEnd w:id="52"/>
      <w:ins w:id="67" w:author="pszmaglinski" w:date="2016-07-08T13:22:00Z">
        <w:del w:id="68" w:author="mmossetty" w:date="2016-11-09T07:34:00Z">
          <w:r w:rsidR="000F55CA" w:rsidDel="003961AB">
            <w:rPr>
              <w:rStyle w:val="Odwoaniedokomentarza"/>
            </w:rPr>
            <w:commentReference w:id="52"/>
          </w:r>
        </w:del>
      </w:ins>
      <w:del w:id="69" w:author="mmossetty" w:date="2016-11-09T07:34:00Z">
        <w:r w:rsidR="000F55CA" w:rsidDel="003961AB">
          <w:rPr>
            <w:rFonts w:ascii="Arial Narrow" w:eastAsia="Arial Narrow" w:hAnsi="Arial Narrow" w:cs="Arial Narrow"/>
            <w:color w:val="auto"/>
            <w:sz w:val="24"/>
            <w:szCs w:val="24"/>
          </w:rPr>
          <w:delText>;</w:delText>
        </w:r>
      </w:del>
      <w:ins w:id="70" w:author="pszmaglinski" w:date="2016-07-08T13:16:00Z">
        <w:del w:id="71" w:author="mmossetty" w:date="2016-11-09T07:34:00Z">
          <w:r w:rsidR="000F55CA" w:rsidDel="003961AB">
            <w:rPr>
              <w:rFonts w:ascii="Arial Narrow" w:eastAsia="Arial Narrow" w:hAnsi="Arial Narrow" w:cs="Arial Narrow"/>
              <w:color w:val="auto"/>
              <w:sz w:val="24"/>
              <w:szCs w:val="24"/>
            </w:rPr>
            <w:delText xml:space="preserve"> </w:delText>
          </w:r>
        </w:del>
      </w:ins>
    </w:p>
    <w:p w:rsidR="00BB44F2" w:rsidRPr="0091339C"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„ustawie Prawo zamówień publicznych” należy przez to rozumieć ustawę z dnia 29 stycznia 2004 r. Prawo zamówień publicznych (Dz. U. z </w:t>
      </w:r>
      <w:r w:rsidR="003B1023" w:rsidRPr="006D426D">
        <w:rPr>
          <w:rFonts w:ascii="Arial Narrow" w:eastAsia="Arial Narrow" w:hAnsi="Arial Narrow" w:cs="Arial Narrow"/>
          <w:color w:val="auto"/>
          <w:sz w:val="24"/>
          <w:szCs w:val="24"/>
        </w:rPr>
        <w:t>201</w:t>
      </w:r>
      <w:r w:rsidR="003B1023">
        <w:rPr>
          <w:rFonts w:ascii="Arial Narrow" w:eastAsia="Arial Narrow" w:hAnsi="Arial Narrow" w:cs="Arial Narrow"/>
          <w:color w:val="auto"/>
          <w:sz w:val="24"/>
          <w:szCs w:val="24"/>
        </w:rPr>
        <w:t>5</w:t>
      </w:r>
      <w:r w:rsidR="003B1023" w:rsidRPr="006D426D">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r</w:t>
      </w:r>
      <w:r w:rsidR="004E65D6">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poz. </w:t>
      </w:r>
      <w:r w:rsidR="003B1023">
        <w:rPr>
          <w:rFonts w:ascii="Arial Narrow" w:eastAsia="Arial Narrow" w:hAnsi="Arial Narrow" w:cs="Arial Narrow"/>
          <w:color w:val="auto"/>
          <w:sz w:val="24"/>
          <w:szCs w:val="24"/>
        </w:rPr>
        <w:t>21</w:t>
      </w:r>
      <w:r w:rsidR="003E6AC8">
        <w:rPr>
          <w:rFonts w:ascii="Arial Narrow" w:eastAsia="Arial Narrow" w:hAnsi="Arial Narrow" w:cs="Arial Narrow"/>
          <w:color w:val="auto"/>
          <w:sz w:val="24"/>
          <w:szCs w:val="24"/>
        </w:rPr>
        <w:t>6</w:t>
      </w:r>
      <w:bookmarkStart w:id="72" w:name="_GoBack"/>
      <w:bookmarkEnd w:id="72"/>
      <w:r w:rsidR="003B1023">
        <w:rPr>
          <w:rFonts w:ascii="Arial Narrow" w:eastAsia="Arial Narrow" w:hAnsi="Arial Narrow" w:cs="Arial Narrow"/>
          <w:color w:val="auto"/>
          <w:sz w:val="24"/>
          <w:szCs w:val="24"/>
        </w:rPr>
        <w:t>4</w:t>
      </w:r>
      <w:r w:rsidR="003B1023" w:rsidRPr="006D426D">
        <w:rPr>
          <w:rFonts w:ascii="Arial Narrow" w:eastAsia="Arial Narrow" w:hAnsi="Arial Narrow" w:cs="Arial Narrow"/>
          <w:color w:val="auto"/>
          <w:sz w:val="24"/>
          <w:szCs w:val="24"/>
        </w:rPr>
        <w:t xml:space="preserve"> </w:t>
      </w:r>
      <w:ins w:id="73" w:author="maniskiewicz" w:date="2016-09-27T13:31:00Z">
        <w:r w:rsidR="008D75C5">
          <w:rPr>
            <w:rFonts w:ascii="Arial Narrow" w:eastAsia="Arial Narrow" w:hAnsi="Arial Narrow" w:cs="Arial Narrow"/>
            <w:color w:val="auto"/>
            <w:sz w:val="24"/>
            <w:szCs w:val="24"/>
          </w:rPr>
          <w:t>z późn</w:t>
        </w:r>
      </w:ins>
      <w:ins w:id="74" w:author="maniskiewicz" w:date="2016-09-27T13:32:00Z">
        <w:r w:rsidR="00C874D0">
          <w:rPr>
            <w:rFonts w:ascii="Arial Narrow" w:eastAsia="Arial Narrow" w:hAnsi="Arial Narrow" w:cs="Arial Narrow"/>
            <w:color w:val="auto"/>
            <w:sz w:val="24"/>
            <w:szCs w:val="24"/>
          </w:rPr>
          <w:t>. zm.</w:t>
        </w:r>
      </w:ins>
      <w:r w:rsidR="00D150E3" w:rsidRPr="00D150E3">
        <w:rPr>
          <w:rFonts w:ascii="Arial Narrow" w:eastAsia="Arial Narrow" w:hAnsi="Arial Narrow" w:cs="Arial Narrow"/>
          <w:color w:val="auto"/>
          <w:sz w:val="24"/>
          <w:szCs w:val="24"/>
          <w:vertAlign w:val="superscript"/>
        </w:rPr>
        <w:sym w:font="Symbol" w:char="F0B7"/>
      </w:r>
      <w:r w:rsidRPr="006D426D">
        <w:rPr>
          <w:rFonts w:ascii="Arial Narrow" w:eastAsia="Arial Narrow" w:hAnsi="Arial Narrow" w:cs="Arial Narrow"/>
          <w:color w:val="auto"/>
          <w:sz w:val="24"/>
          <w:szCs w:val="24"/>
        </w:rPr>
        <w:t>);</w:t>
      </w:r>
    </w:p>
    <w:p w:rsidR="00BB44F2" w:rsidRPr="0091339C"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t>
      </w:r>
      <w:proofErr w:type="spellStart"/>
      <w:r w:rsidRPr="006D426D">
        <w:rPr>
          <w:rFonts w:ascii="Arial Narrow" w:eastAsia="Arial Narrow" w:hAnsi="Arial Narrow" w:cs="Arial Narrow"/>
          <w:color w:val="auto"/>
          <w:sz w:val="24"/>
          <w:szCs w:val="24"/>
        </w:rPr>
        <w:t>SzOOP</w:t>
      </w:r>
      <w:proofErr w:type="spellEnd"/>
      <w:r w:rsidRPr="006D426D">
        <w:rPr>
          <w:rFonts w:ascii="Arial Narrow" w:eastAsia="Arial Narrow" w:hAnsi="Arial Narrow" w:cs="Arial Narrow"/>
          <w:color w:val="auto"/>
          <w:sz w:val="24"/>
          <w:szCs w:val="24"/>
        </w:rPr>
        <w:t xml:space="preserve">” – należy przez to rozumieć Szczegółowy Opis Osi Priorytetowych Regionalnego Programu Operacyjnego </w:t>
      </w:r>
      <w:r w:rsidR="00F07751">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Lubuskie 2020 przyjęt</w:t>
      </w:r>
      <w:r w:rsidR="00065218">
        <w:rPr>
          <w:rFonts w:ascii="Arial Narrow" w:eastAsia="Arial Narrow" w:hAnsi="Arial Narrow" w:cs="Arial Narrow"/>
          <w:color w:val="auto"/>
          <w:sz w:val="24"/>
          <w:szCs w:val="24"/>
        </w:rPr>
        <w:t xml:space="preserve">y przez Instytucję </w:t>
      </w:r>
      <w:r w:rsidR="000F55CA">
        <w:rPr>
          <w:rFonts w:ascii="Arial Narrow" w:eastAsia="Arial Narrow" w:hAnsi="Arial Narrow" w:cs="Arial Narrow"/>
          <w:color w:val="auto"/>
          <w:sz w:val="24"/>
          <w:szCs w:val="24"/>
        </w:rPr>
        <w:t>Zarządzającą</w:t>
      </w:r>
      <w:r w:rsidRPr="006D426D">
        <w:rPr>
          <w:rFonts w:ascii="Arial Narrow" w:eastAsia="Arial Narrow" w:hAnsi="Arial Narrow" w:cs="Arial Narrow"/>
          <w:color w:val="auto"/>
          <w:sz w:val="24"/>
          <w:szCs w:val="24"/>
        </w:rPr>
        <w:t xml:space="preserve"> Uchwałą Zarządu Województwa Lubuskiego nr ........ z dnia.... [należy wpisać wersję </w:t>
      </w:r>
      <w:proofErr w:type="spellStart"/>
      <w:r w:rsidRPr="006D426D">
        <w:rPr>
          <w:rFonts w:ascii="Arial Narrow" w:eastAsia="Arial Narrow" w:hAnsi="Arial Narrow" w:cs="Arial Narrow"/>
          <w:color w:val="auto"/>
          <w:sz w:val="24"/>
          <w:szCs w:val="24"/>
        </w:rPr>
        <w:t>SzOOP</w:t>
      </w:r>
      <w:proofErr w:type="spellEnd"/>
      <w:r w:rsidRPr="006D426D">
        <w:rPr>
          <w:rFonts w:ascii="Arial Narrow" w:eastAsia="Arial Narrow" w:hAnsi="Arial Narrow" w:cs="Arial Narrow"/>
          <w:color w:val="auto"/>
          <w:sz w:val="24"/>
          <w:szCs w:val="24"/>
        </w:rPr>
        <w:t>, na podstawie której ogłoszono nabór, w ramach którego Projekt został wybrany do dofinansowania];</w:t>
      </w:r>
    </w:p>
    <w:p w:rsidR="00BB44F2" w:rsidRPr="0091339C"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„Użytkowniku LSI” – należy przez to rozumieć osobę posiadającą dostęp do LSI;</w:t>
      </w:r>
    </w:p>
    <w:p w:rsidR="00BB44F2" w:rsidRPr="0091339C"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„Użytkowniku B” – należy przez to rozumieć osobę posiadającą dostęp do SL2014, wyznaczoną przez Beneficjenta do wykonywania w jego imieniu czynności związanych z realizacją Projektu;</w:t>
      </w:r>
    </w:p>
    <w:p w:rsidR="00BB44F2" w:rsidRPr="0091339C"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„wkładzie własnym” – </w:t>
      </w:r>
      <w:r w:rsidR="000D466F">
        <w:rPr>
          <w:rFonts w:ascii="Arial Narrow" w:eastAsia="Arial Narrow" w:hAnsi="Arial Narrow" w:cs="Arial Narrow"/>
          <w:color w:val="auto"/>
          <w:sz w:val="24"/>
          <w:szCs w:val="24"/>
        </w:rPr>
        <w:t xml:space="preserve">należy przez to rozumieć </w:t>
      </w:r>
      <w:r w:rsidRPr="006D426D">
        <w:rPr>
          <w:rFonts w:ascii="Arial Narrow" w:eastAsia="Arial Narrow" w:hAnsi="Arial Narrow" w:cs="Arial Narrow"/>
          <w:color w:val="auto"/>
          <w:sz w:val="24"/>
          <w:szCs w:val="24"/>
        </w:rPr>
        <w:t>środki finansowe i</w:t>
      </w:r>
      <w:r w:rsidR="005F473B" w:rsidRPr="005F473B">
        <w:rPr>
          <w:rFonts w:ascii="Arial Narrow" w:eastAsia="Arial Narrow" w:hAnsi="Arial Narrow" w:cs="Arial Narrow"/>
          <w:color w:val="auto"/>
          <w:sz w:val="24"/>
          <w:szCs w:val="24"/>
        </w:rPr>
        <w:t xml:space="preserve">/lub wkład niepieniężny </w:t>
      </w:r>
      <w:r w:rsidR="005F473B" w:rsidRPr="006D426D">
        <w:rPr>
          <w:rFonts w:ascii="Arial Narrow" w:eastAsia="Arial Narrow" w:hAnsi="Arial Narrow" w:cs="Arial Narrow"/>
          <w:color w:val="auto"/>
          <w:sz w:val="24"/>
          <w:szCs w:val="24"/>
        </w:rPr>
        <w:t>zabezpieczon</w:t>
      </w:r>
      <w:r w:rsidR="005F473B">
        <w:rPr>
          <w:rFonts w:ascii="Arial Narrow" w:eastAsia="Arial Narrow" w:hAnsi="Arial Narrow" w:cs="Arial Narrow"/>
          <w:color w:val="auto"/>
          <w:sz w:val="24"/>
          <w:szCs w:val="24"/>
        </w:rPr>
        <w:t>y</w:t>
      </w:r>
      <w:r w:rsidR="005F473B" w:rsidRPr="006D426D">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przez Beneficjenta, </w:t>
      </w:r>
      <w:r w:rsidR="005F473B" w:rsidRPr="006D426D">
        <w:rPr>
          <w:rFonts w:ascii="Arial Narrow" w:eastAsia="Arial Narrow" w:hAnsi="Arial Narrow" w:cs="Arial Narrow"/>
          <w:color w:val="auto"/>
          <w:sz w:val="24"/>
          <w:szCs w:val="24"/>
        </w:rPr>
        <w:t>któr</w:t>
      </w:r>
      <w:r w:rsidR="005F473B">
        <w:rPr>
          <w:rFonts w:ascii="Arial Narrow" w:eastAsia="Arial Narrow" w:hAnsi="Arial Narrow" w:cs="Arial Narrow"/>
          <w:color w:val="auto"/>
          <w:sz w:val="24"/>
          <w:szCs w:val="24"/>
        </w:rPr>
        <w:t>y</w:t>
      </w:r>
      <w:r w:rsidR="005F473B" w:rsidRPr="006D426D">
        <w:rPr>
          <w:rFonts w:ascii="Arial Narrow" w:eastAsia="Arial Narrow" w:hAnsi="Arial Narrow" w:cs="Arial Narrow"/>
          <w:color w:val="auto"/>
          <w:sz w:val="24"/>
          <w:szCs w:val="24"/>
        </w:rPr>
        <w:t xml:space="preserve"> zostan</w:t>
      </w:r>
      <w:r w:rsidR="005F473B">
        <w:rPr>
          <w:rFonts w:ascii="Arial Narrow" w:eastAsia="Arial Narrow" w:hAnsi="Arial Narrow" w:cs="Arial Narrow"/>
          <w:color w:val="auto"/>
          <w:sz w:val="24"/>
          <w:szCs w:val="24"/>
        </w:rPr>
        <w:t>ie</w:t>
      </w:r>
      <w:r w:rsidR="005F473B" w:rsidRPr="006D426D">
        <w:rPr>
          <w:rFonts w:ascii="Arial Narrow" w:eastAsia="Arial Narrow" w:hAnsi="Arial Narrow" w:cs="Arial Narrow"/>
          <w:color w:val="auto"/>
          <w:sz w:val="24"/>
          <w:szCs w:val="24"/>
        </w:rPr>
        <w:t xml:space="preserve"> przeznaczon</w:t>
      </w:r>
      <w:r w:rsidR="005F473B">
        <w:rPr>
          <w:rFonts w:ascii="Arial Narrow" w:eastAsia="Arial Narrow" w:hAnsi="Arial Narrow" w:cs="Arial Narrow"/>
          <w:color w:val="auto"/>
          <w:sz w:val="24"/>
          <w:szCs w:val="24"/>
        </w:rPr>
        <w:t>y</w:t>
      </w:r>
      <w:r w:rsidR="005F473B" w:rsidRPr="006D426D">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na pokrycie wydatków kwalifikowalnych i nie </w:t>
      </w:r>
      <w:r w:rsidR="005F473B" w:rsidRPr="006D426D">
        <w:rPr>
          <w:rFonts w:ascii="Arial Narrow" w:eastAsia="Arial Narrow" w:hAnsi="Arial Narrow" w:cs="Arial Narrow"/>
          <w:color w:val="auto"/>
          <w:sz w:val="24"/>
          <w:szCs w:val="24"/>
        </w:rPr>
        <w:t>zosta</w:t>
      </w:r>
      <w:r w:rsidR="005F473B">
        <w:rPr>
          <w:rFonts w:ascii="Arial Narrow" w:eastAsia="Arial Narrow" w:hAnsi="Arial Narrow" w:cs="Arial Narrow"/>
          <w:color w:val="auto"/>
          <w:sz w:val="24"/>
          <w:szCs w:val="24"/>
        </w:rPr>
        <w:t>nie</w:t>
      </w:r>
      <w:r w:rsidR="005F473B" w:rsidRPr="006D426D">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Beneficjentowi </w:t>
      </w:r>
      <w:r w:rsidR="005F473B" w:rsidRPr="006D426D">
        <w:rPr>
          <w:rFonts w:ascii="Arial Narrow" w:eastAsia="Arial Narrow" w:hAnsi="Arial Narrow" w:cs="Arial Narrow"/>
          <w:color w:val="auto"/>
          <w:sz w:val="24"/>
          <w:szCs w:val="24"/>
        </w:rPr>
        <w:t>przekazan</w:t>
      </w:r>
      <w:r w:rsidR="005F473B">
        <w:rPr>
          <w:rFonts w:ascii="Arial Narrow" w:eastAsia="Arial Narrow" w:hAnsi="Arial Narrow" w:cs="Arial Narrow"/>
          <w:color w:val="auto"/>
          <w:sz w:val="24"/>
          <w:szCs w:val="24"/>
        </w:rPr>
        <w:t>y</w:t>
      </w:r>
      <w:r w:rsidR="000D466F">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w formie dofinansowania (różnica między kwotą wydatków kwalifikowalnych</w:t>
      </w:r>
      <w:r w:rsidR="00842C57">
        <w:rPr>
          <w:rFonts w:ascii="Arial Narrow" w:eastAsia="Arial Narrow" w:hAnsi="Arial Narrow" w:cs="Arial Narrow"/>
          <w:color w:val="auto"/>
          <w:sz w:val="24"/>
          <w:szCs w:val="24"/>
        </w:rPr>
        <w:t>,</w:t>
      </w:r>
      <w:r w:rsidRPr="006D426D">
        <w:rPr>
          <w:rFonts w:ascii="Arial Narrow" w:eastAsia="Arial Narrow" w:hAnsi="Arial Narrow" w:cs="Arial Narrow"/>
          <w:color w:val="auto"/>
          <w:sz w:val="24"/>
          <w:szCs w:val="24"/>
        </w:rPr>
        <w:t xml:space="preserve"> a kwotą dofinansowania przekazaną Beneficjentowi, zgodnie z poziomem dofinansowania dla </w:t>
      </w:r>
      <w:r w:rsidR="000D466F">
        <w:rPr>
          <w:rFonts w:ascii="Arial Narrow" w:eastAsia="Arial Narrow" w:hAnsi="Arial Narrow" w:cs="Arial Narrow"/>
          <w:color w:val="auto"/>
          <w:sz w:val="24"/>
          <w:szCs w:val="24"/>
        </w:rPr>
        <w:t>P</w:t>
      </w:r>
      <w:r w:rsidRPr="006D426D">
        <w:rPr>
          <w:rFonts w:ascii="Arial Narrow" w:eastAsia="Arial Narrow" w:hAnsi="Arial Narrow" w:cs="Arial Narrow"/>
          <w:color w:val="auto"/>
          <w:sz w:val="24"/>
          <w:szCs w:val="24"/>
        </w:rPr>
        <w:t>rojektu);</w:t>
      </w:r>
    </w:p>
    <w:p w:rsidR="00BB44F2" w:rsidRPr="00587A29"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587A29">
        <w:rPr>
          <w:rFonts w:ascii="Arial Narrow" w:eastAsia="Arial Narrow" w:hAnsi="Arial Narrow" w:cs="Arial Narrow"/>
          <w:color w:val="auto"/>
          <w:sz w:val="24"/>
          <w:szCs w:val="24"/>
        </w:rPr>
        <w:t>„</w:t>
      </w:r>
      <w:r w:rsidR="005C00BA">
        <w:rPr>
          <w:rFonts w:ascii="Arial Narrow" w:eastAsia="Arial Narrow" w:hAnsi="Arial Narrow" w:cs="Arial Narrow"/>
          <w:color w:val="auto"/>
          <w:sz w:val="24"/>
          <w:szCs w:val="24"/>
        </w:rPr>
        <w:t>W</w:t>
      </w:r>
      <w:r w:rsidRPr="00587A29">
        <w:rPr>
          <w:rFonts w:ascii="Arial Narrow" w:eastAsia="Arial Narrow" w:hAnsi="Arial Narrow" w:cs="Arial Narrow"/>
          <w:color w:val="auto"/>
          <w:sz w:val="24"/>
          <w:szCs w:val="24"/>
        </w:rPr>
        <w:t xml:space="preserve">niosku o dofinansowanie” – należy przez to rozumieć </w:t>
      </w:r>
      <w:r w:rsidR="005C00BA">
        <w:rPr>
          <w:rFonts w:ascii="Arial Narrow" w:eastAsia="Arial Narrow" w:hAnsi="Arial Narrow" w:cs="Arial Narrow"/>
          <w:color w:val="auto"/>
          <w:sz w:val="24"/>
          <w:szCs w:val="24"/>
        </w:rPr>
        <w:t>W</w:t>
      </w:r>
      <w:r w:rsidRPr="00587A29">
        <w:rPr>
          <w:rFonts w:ascii="Arial Narrow" w:eastAsia="Arial Narrow" w:hAnsi="Arial Narrow" w:cs="Arial Narrow"/>
          <w:color w:val="auto"/>
          <w:sz w:val="24"/>
          <w:szCs w:val="24"/>
        </w:rPr>
        <w:t>niosek o dofinansowanie realizacji projektu</w:t>
      </w:r>
      <w:r w:rsidR="00EC1577" w:rsidRPr="00587A29">
        <w:rPr>
          <w:rFonts w:ascii="Arial Narrow" w:eastAsia="Arial Narrow" w:hAnsi="Arial Narrow" w:cs="Arial Narrow"/>
          <w:color w:val="auto"/>
          <w:sz w:val="24"/>
          <w:szCs w:val="24"/>
        </w:rPr>
        <w:br/>
      </w:r>
      <w:r w:rsidRPr="00587A29">
        <w:rPr>
          <w:rFonts w:ascii="Arial Narrow" w:eastAsia="Arial Narrow" w:hAnsi="Arial Narrow" w:cs="Arial Narrow"/>
          <w:color w:val="auto"/>
          <w:sz w:val="24"/>
          <w:szCs w:val="24"/>
        </w:rPr>
        <w:t>nr ………………………..….., o sumie kontrolnej:.....................................................................</w:t>
      </w:r>
      <w:r w:rsidRPr="00587A29">
        <w:rPr>
          <w:rFonts w:ascii="Arial Narrow" w:eastAsia="Arial Narrow" w:hAnsi="Arial Narrow" w:cs="Arial Narrow"/>
          <w:color w:val="auto"/>
          <w:sz w:val="24"/>
          <w:szCs w:val="24"/>
          <w:vertAlign w:val="superscript"/>
        </w:rPr>
        <w:footnoteReference w:id="6"/>
      </w:r>
      <w:r w:rsidRPr="00587A29">
        <w:rPr>
          <w:rFonts w:ascii="Arial Narrow" w:eastAsia="Arial Narrow" w:hAnsi="Arial Narrow" w:cs="Arial Narrow"/>
          <w:color w:val="auto"/>
          <w:sz w:val="24"/>
          <w:szCs w:val="24"/>
        </w:rPr>
        <w:t xml:space="preserve">, stanowiący załącznik </w:t>
      </w:r>
      <w:r w:rsidR="003226E2">
        <w:rPr>
          <w:rFonts w:ascii="Arial Narrow" w:eastAsia="Arial Narrow" w:hAnsi="Arial Narrow" w:cs="Arial Narrow"/>
          <w:color w:val="auto"/>
          <w:sz w:val="24"/>
          <w:szCs w:val="24"/>
        </w:rPr>
        <w:t xml:space="preserve">nr </w:t>
      </w:r>
      <w:r w:rsidR="001A3DA0">
        <w:rPr>
          <w:rFonts w:ascii="Arial Narrow" w:eastAsia="Arial Narrow" w:hAnsi="Arial Narrow" w:cs="Arial Narrow"/>
          <w:color w:val="auto"/>
          <w:sz w:val="24"/>
          <w:szCs w:val="24"/>
        </w:rPr>
        <w:t>1</w:t>
      </w:r>
      <w:r w:rsidR="001A3DA0" w:rsidRPr="00587A29">
        <w:rPr>
          <w:rFonts w:ascii="Arial Narrow" w:eastAsia="Arial Narrow" w:hAnsi="Arial Narrow" w:cs="Arial Narrow"/>
          <w:color w:val="auto"/>
          <w:sz w:val="24"/>
          <w:szCs w:val="24"/>
        </w:rPr>
        <w:t xml:space="preserve"> </w:t>
      </w:r>
      <w:r w:rsidRPr="00587A29">
        <w:rPr>
          <w:rFonts w:ascii="Arial Narrow" w:eastAsia="Arial Narrow" w:hAnsi="Arial Narrow" w:cs="Arial Narrow"/>
          <w:color w:val="auto"/>
          <w:sz w:val="24"/>
          <w:szCs w:val="24"/>
        </w:rPr>
        <w:t>do Umowy;</w:t>
      </w:r>
    </w:p>
    <w:p w:rsidR="00A56039" w:rsidRPr="00A56039" w:rsidDel="001A11E7" w:rsidRDefault="006D426D" w:rsidP="00A56039">
      <w:pPr>
        <w:pStyle w:val="Normalny1"/>
        <w:widowControl w:val="0"/>
        <w:numPr>
          <w:ilvl w:val="0"/>
          <w:numId w:val="34"/>
        </w:numPr>
        <w:spacing w:after="0" w:line="240" w:lineRule="auto"/>
        <w:ind w:hanging="360"/>
        <w:contextualSpacing/>
        <w:jc w:val="both"/>
        <w:rPr>
          <w:ins w:id="75" w:author="maniskiewicz" w:date="2016-10-18T09:03:00Z"/>
          <w:del w:id="76" w:author="pszmaglinski" w:date="2016-10-18T10:18:00Z"/>
          <w:rFonts w:ascii="Arial Narrow" w:hAnsi="Arial Narrow"/>
          <w:sz w:val="24"/>
          <w:szCs w:val="24"/>
        </w:rPr>
      </w:pPr>
      <w:r w:rsidRPr="00587A29">
        <w:rPr>
          <w:rFonts w:ascii="Arial Narrow" w:eastAsia="Arial Narrow" w:hAnsi="Arial Narrow" w:cs="Arial Narrow"/>
          <w:color w:val="auto"/>
          <w:sz w:val="24"/>
          <w:szCs w:val="24"/>
        </w:rPr>
        <w:t>„wniosku o płatność” –</w:t>
      </w:r>
      <w:r w:rsidR="0006426A" w:rsidRPr="00587A29">
        <w:t xml:space="preserve"> </w:t>
      </w:r>
      <w:ins w:id="77" w:author="maniskiewicz" w:date="2016-10-18T09:03:00Z">
        <w:r w:rsidR="00A56039" w:rsidRPr="00A56039">
          <w:rPr>
            <w:rFonts w:ascii="Arial Narrow" w:hAnsi="Arial Narrow"/>
            <w:sz w:val="24"/>
            <w:szCs w:val="24"/>
          </w:rPr>
          <w:t xml:space="preserve">należy przez to rozumieć, określony przez Ministra Infrastruktury i Rozwoju, standardowy formularz wniosku beneficjenta o płatność wraz z załącznikami, należycie wypełniony i złożony przez beneficjenta w systemie teleinformatycznym SL2014, na podstawie którego beneficjent występuje do Instytucji Pośredniczącej o zaliczkę na pokrycie części lub całości kwoty wydatków kwalifikowalnych, stanowiących </w:t>
        </w:r>
        <w:r w:rsidR="00A56039" w:rsidRPr="00A56039">
          <w:rPr>
            <w:rFonts w:ascii="Arial Narrow" w:hAnsi="Arial Narrow"/>
            <w:sz w:val="24"/>
            <w:szCs w:val="24"/>
          </w:rPr>
          <w:lastRenderedPageBreak/>
          <w:t>dofinansowanie projektu, bądź o refundację części albo całości kwoty poniesionych wydatków kwalifikowalnych, stano</w:t>
        </w:r>
        <w:r w:rsidR="005962D1">
          <w:rPr>
            <w:rFonts w:ascii="Arial Narrow" w:hAnsi="Arial Narrow"/>
            <w:sz w:val="24"/>
            <w:szCs w:val="24"/>
          </w:rPr>
          <w:t>wiących dofinansowanie projektu;</w:t>
        </w:r>
      </w:ins>
      <w:ins w:id="78" w:author="pszmaglinski" w:date="2016-10-18T10:19:00Z">
        <w:r w:rsidR="001A11E7">
          <w:rPr>
            <w:rFonts w:ascii="Arial Narrow" w:hAnsi="Arial Narrow"/>
            <w:sz w:val="24"/>
            <w:szCs w:val="24"/>
          </w:rPr>
          <w:t xml:space="preserve"> </w:t>
        </w:r>
      </w:ins>
    </w:p>
    <w:p w:rsidR="001A11E7" w:rsidRPr="001A11E7" w:rsidRDefault="00A56039" w:rsidP="001A11E7">
      <w:pPr>
        <w:pStyle w:val="Normalny1"/>
        <w:widowControl w:val="0"/>
        <w:numPr>
          <w:ilvl w:val="0"/>
          <w:numId w:val="34"/>
        </w:numPr>
        <w:spacing w:after="0" w:line="240" w:lineRule="auto"/>
        <w:ind w:hanging="360"/>
        <w:contextualSpacing/>
        <w:jc w:val="both"/>
        <w:rPr>
          <w:ins w:id="79" w:author="pszmaglinski" w:date="2016-10-18T10:18:00Z"/>
          <w:rFonts w:ascii="Arial Narrow" w:eastAsia="Arial Narrow" w:hAnsi="Arial Narrow" w:cs="Arial Narrow"/>
          <w:color w:val="auto"/>
          <w:sz w:val="24"/>
          <w:szCs w:val="24"/>
          <w:rPrChange w:id="80" w:author="pszmaglinski" w:date="2016-10-18T10:18:00Z">
            <w:rPr>
              <w:ins w:id="81" w:author="pszmaglinski" w:date="2016-10-18T10:18:00Z"/>
              <w:rFonts w:ascii="Arial Narrow" w:hAnsi="Arial Narrow"/>
              <w:sz w:val="24"/>
              <w:szCs w:val="24"/>
            </w:rPr>
          </w:rPrChange>
        </w:rPr>
      </w:pPr>
      <w:ins w:id="82" w:author="maniskiewicz" w:date="2016-10-18T09:03:00Z">
        <w:r w:rsidRPr="001A11E7">
          <w:rPr>
            <w:rFonts w:ascii="Arial Narrow" w:hAnsi="Arial Narrow"/>
            <w:sz w:val="24"/>
            <w:szCs w:val="24"/>
          </w:rPr>
          <w:t>w ramach danego Działania/</w:t>
        </w:r>
        <w:proofErr w:type="spellStart"/>
        <w:r w:rsidRPr="001A11E7">
          <w:rPr>
            <w:rFonts w:ascii="Arial Narrow" w:hAnsi="Arial Narrow"/>
            <w:sz w:val="24"/>
            <w:szCs w:val="24"/>
          </w:rPr>
          <w:t>Poddziałania</w:t>
        </w:r>
        <w:proofErr w:type="spellEnd"/>
        <w:r w:rsidRPr="001A11E7">
          <w:rPr>
            <w:rFonts w:ascii="Arial Narrow" w:hAnsi="Arial Narrow"/>
            <w:sz w:val="24"/>
            <w:szCs w:val="24"/>
          </w:rPr>
          <w:t xml:space="preserve"> Programu bądź rozlicza otrzymaną zaliczkę </w:t>
        </w:r>
      </w:ins>
    </w:p>
    <w:p w:rsidR="006B7525" w:rsidRDefault="0006426A" w:rsidP="006B7525">
      <w:pPr>
        <w:pStyle w:val="Normalny1"/>
        <w:widowControl w:val="0"/>
        <w:numPr>
          <w:ilvl w:val="0"/>
          <w:numId w:val="34"/>
        </w:numPr>
        <w:spacing w:after="0" w:line="240" w:lineRule="auto"/>
        <w:ind w:hanging="360"/>
        <w:jc w:val="both"/>
        <w:rPr>
          <w:del w:id="83" w:author="maniskiewicz" w:date="2016-10-18T09:03:00Z"/>
          <w:rFonts w:ascii="Arial Narrow" w:eastAsia="Arial Narrow" w:hAnsi="Arial Narrow" w:cs="Arial Narrow"/>
          <w:color w:val="auto"/>
          <w:sz w:val="24"/>
          <w:szCs w:val="24"/>
        </w:rPr>
        <w:pPrChange w:id="84" w:author="pszmaglinski" w:date="2016-10-18T10:18:00Z">
          <w:pPr>
            <w:pStyle w:val="Normalny1"/>
            <w:widowControl w:val="0"/>
            <w:numPr>
              <w:numId w:val="34"/>
            </w:numPr>
            <w:spacing w:after="0" w:line="240" w:lineRule="auto"/>
            <w:ind w:left="357" w:hanging="357"/>
            <w:jc w:val="both"/>
          </w:pPr>
        </w:pPrChange>
      </w:pPr>
      <w:del w:id="85" w:author="maniskiewicz" w:date="2016-10-18T09:03:00Z">
        <w:r w:rsidRPr="001A11E7" w:rsidDel="00A56039">
          <w:rPr>
            <w:rFonts w:ascii="Arial Narrow" w:hAnsi="Arial Narrow"/>
            <w:sz w:val="24"/>
            <w:szCs w:val="24"/>
          </w:rPr>
          <w:delText xml:space="preserve">należy przez to rozumieć określony przez Instytucję </w:delText>
        </w:r>
        <w:commentRangeStart w:id="86"/>
        <w:r w:rsidRPr="001A11E7" w:rsidDel="00A56039">
          <w:rPr>
            <w:rFonts w:ascii="Arial Narrow" w:hAnsi="Arial Narrow"/>
            <w:sz w:val="24"/>
            <w:szCs w:val="24"/>
          </w:rPr>
          <w:delText>Zarządzającą</w:delText>
        </w:r>
        <w:commentRangeEnd w:id="86"/>
        <w:r w:rsidR="0020456B" w:rsidDel="00A56039">
          <w:rPr>
            <w:rStyle w:val="Odwoaniedokomentarza"/>
          </w:rPr>
          <w:commentReference w:id="86"/>
        </w:r>
        <w:r w:rsidRPr="001A11E7" w:rsidDel="00A56039">
          <w:rPr>
            <w:rFonts w:ascii="Arial Narrow" w:hAnsi="Arial Narrow"/>
            <w:sz w:val="24"/>
            <w:szCs w:val="24"/>
          </w:rPr>
          <w:delText xml:space="preserve"> formularz wniosku Beneficjenta o płatność</w:delText>
        </w:r>
        <w:r w:rsidR="00AF63E3" w:rsidRPr="001A11E7" w:rsidDel="00A56039">
          <w:rPr>
            <w:rFonts w:ascii="Arial Narrow" w:hAnsi="Arial Narrow"/>
            <w:sz w:val="24"/>
            <w:szCs w:val="24"/>
          </w:rPr>
          <w:delText xml:space="preserve"> wraz z załącznikami</w:delText>
        </w:r>
        <w:r w:rsidRPr="001A11E7" w:rsidDel="00A56039">
          <w:rPr>
            <w:rFonts w:ascii="Arial Narrow" w:hAnsi="Arial Narrow"/>
            <w:sz w:val="24"/>
            <w:szCs w:val="24"/>
          </w:rPr>
          <w:delText>, za pomocą którego Beneficjent wnioskuje o transzę zaliczki i/lub wykazuje poniesione wydatki kwalifikowalne w związku z realizacją Projektu i/lub przekazuje informacje na temat postępu rzeczowego realizacji Projektu</w:delText>
        </w:r>
        <w:r w:rsidR="00756D42" w:rsidRPr="001A11E7" w:rsidDel="00A56039">
          <w:rPr>
            <w:rFonts w:ascii="Arial Narrow" w:hAnsi="Arial Narrow"/>
            <w:sz w:val="24"/>
            <w:szCs w:val="24"/>
          </w:rPr>
          <w:delText>;</w:delText>
        </w:r>
      </w:del>
    </w:p>
    <w:p w:rsidR="00BB44F2" w:rsidRPr="00A56039" w:rsidRDefault="006D426D" w:rsidP="001A11E7">
      <w:pPr>
        <w:pStyle w:val="Normalny1"/>
        <w:widowControl w:val="0"/>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A56039">
        <w:rPr>
          <w:rFonts w:ascii="Arial Narrow" w:eastAsia="Arial Narrow" w:hAnsi="Arial Narrow" w:cs="Arial Narrow"/>
          <w:color w:val="auto"/>
          <w:sz w:val="24"/>
          <w:szCs w:val="24"/>
        </w:rPr>
        <w:t>„wniosku o płatność ko</w:t>
      </w:r>
      <w:r w:rsidRPr="00587A29">
        <w:rPr>
          <w:rFonts w:ascii="Arial Narrow" w:eastAsia="Arial Narrow" w:hAnsi="Arial Narrow" w:cs="Arial Narrow"/>
          <w:color w:val="auto"/>
          <w:sz w:val="24"/>
          <w:szCs w:val="24"/>
        </w:rPr>
        <w:t>ń</w:t>
      </w:r>
      <w:r w:rsidRPr="00A56039">
        <w:rPr>
          <w:rFonts w:ascii="Arial Narrow" w:eastAsia="Arial Narrow" w:hAnsi="Arial Narrow" w:cs="Arial Narrow"/>
          <w:color w:val="auto"/>
          <w:sz w:val="24"/>
          <w:szCs w:val="24"/>
        </w:rPr>
        <w:t>cową” – należy przez to rozumieć wniosek o płatność składany przez Beneficjenta</w:t>
      </w:r>
      <w:r w:rsidR="00EC1577" w:rsidRPr="00A56039">
        <w:rPr>
          <w:rFonts w:ascii="Arial Narrow" w:eastAsia="Arial Narrow" w:hAnsi="Arial Narrow" w:cs="Arial Narrow"/>
          <w:color w:val="auto"/>
          <w:sz w:val="24"/>
          <w:szCs w:val="24"/>
        </w:rPr>
        <w:br/>
      </w:r>
      <w:r w:rsidRPr="00A56039">
        <w:rPr>
          <w:rFonts w:ascii="Arial Narrow" w:eastAsia="Arial Narrow" w:hAnsi="Arial Narrow" w:cs="Arial Narrow"/>
          <w:color w:val="auto"/>
          <w:sz w:val="24"/>
          <w:szCs w:val="24"/>
        </w:rPr>
        <w:t>do 30 dni kalendarzowych od dnia zakończenia rzeczowego lub finansowego realizacji Projektu, w zależności</w:t>
      </w:r>
      <w:r w:rsidR="00271CBF" w:rsidRPr="00A56039">
        <w:rPr>
          <w:rFonts w:ascii="Arial Narrow" w:eastAsia="Arial Narrow" w:hAnsi="Arial Narrow" w:cs="Arial Narrow"/>
          <w:color w:val="auto"/>
          <w:sz w:val="24"/>
          <w:szCs w:val="24"/>
        </w:rPr>
        <w:br/>
      </w:r>
      <w:r w:rsidR="00ED5FA5" w:rsidRPr="00A56039">
        <w:rPr>
          <w:rFonts w:ascii="Arial Narrow" w:eastAsia="Arial Narrow" w:hAnsi="Arial Narrow" w:cs="Arial Narrow"/>
          <w:color w:val="auto"/>
          <w:sz w:val="24"/>
          <w:szCs w:val="24"/>
        </w:rPr>
        <w:t>od tego</w:t>
      </w:r>
      <w:r w:rsidRPr="00A56039">
        <w:rPr>
          <w:rFonts w:ascii="Arial Narrow" w:eastAsia="Arial Narrow" w:hAnsi="Arial Narrow" w:cs="Arial Narrow"/>
          <w:color w:val="auto"/>
          <w:sz w:val="24"/>
          <w:szCs w:val="24"/>
        </w:rPr>
        <w:t>, który termin jest późniejszy;</w:t>
      </w:r>
    </w:p>
    <w:p w:rsidR="009904F9" w:rsidRPr="0091339C" w:rsidRDefault="006D426D" w:rsidP="00D66C5C">
      <w:pPr>
        <w:pStyle w:val="Normalny1"/>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A56039">
        <w:rPr>
          <w:rFonts w:ascii="Arial Narrow" w:eastAsia="Arial Narrow" w:hAnsi="Arial Narrow" w:cs="Arial Narrow"/>
          <w:color w:val="auto"/>
          <w:sz w:val="24"/>
          <w:szCs w:val="24"/>
        </w:rPr>
        <w:t>„wniosku o płatność poś</w:t>
      </w:r>
      <w:r w:rsidRPr="00587A29">
        <w:rPr>
          <w:rFonts w:ascii="Arial Narrow" w:eastAsia="Arial Narrow" w:hAnsi="Arial Narrow" w:cs="Arial Narrow"/>
          <w:color w:val="auto"/>
          <w:sz w:val="24"/>
          <w:szCs w:val="24"/>
        </w:rPr>
        <w:t>rednią” – należy przez</w:t>
      </w:r>
      <w:r w:rsidRPr="006D426D">
        <w:rPr>
          <w:rFonts w:ascii="Arial Narrow" w:eastAsia="Arial Narrow" w:hAnsi="Arial Narrow" w:cs="Arial Narrow"/>
          <w:color w:val="auto"/>
          <w:sz w:val="24"/>
          <w:szCs w:val="24"/>
        </w:rPr>
        <w:t xml:space="preserve"> to rozumieć pierwszy i każdy kolejny wniosek o płatność, wyłącza</w:t>
      </w:r>
      <w:r w:rsidR="00756D42">
        <w:rPr>
          <w:rFonts w:ascii="Arial Narrow" w:eastAsia="Arial Narrow" w:hAnsi="Arial Narrow" w:cs="Arial Narrow"/>
          <w:color w:val="auto"/>
          <w:sz w:val="24"/>
          <w:szCs w:val="24"/>
        </w:rPr>
        <w:t>jąc wniosek o płatność końcową;</w:t>
      </w:r>
    </w:p>
    <w:p w:rsidR="009904F9" w:rsidRPr="0091339C" w:rsidRDefault="006D426D" w:rsidP="00DE0E78">
      <w:pPr>
        <w:pStyle w:val="Normalny1"/>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„wydatkach kwalifikowalnych” – należy przez to rozumieć koszty i wydatki</w:t>
      </w:r>
      <w:r w:rsidR="001E13F2">
        <w:rPr>
          <w:rFonts w:ascii="Arial Narrow" w:eastAsia="Arial Narrow" w:hAnsi="Arial Narrow" w:cs="Arial Narrow"/>
          <w:color w:val="auto"/>
          <w:sz w:val="24"/>
          <w:szCs w:val="24"/>
        </w:rPr>
        <w:t xml:space="preserve"> poniesione </w:t>
      </w:r>
      <w:r w:rsidR="00CC678D">
        <w:rPr>
          <w:rFonts w:ascii="Arial Narrow" w:eastAsia="Arial Narrow" w:hAnsi="Arial Narrow" w:cs="Arial Narrow"/>
          <w:color w:val="auto"/>
          <w:sz w:val="24"/>
          <w:szCs w:val="24"/>
        </w:rPr>
        <w:t>w związku z realizacją Projektu</w:t>
      </w:r>
      <w:r w:rsidRPr="006D426D">
        <w:rPr>
          <w:rFonts w:ascii="Arial Narrow" w:eastAsia="Arial Narrow" w:hAnsi="Arial Narrow" w:cs="Arial Narrow"/>
          <w:color w:val="auto"/>
          <w:sz w:val="24"/>
          <w:szCs w:val="24"/>
        </w:rPr>
        <w:t>,</w:t>
      </w:r>
      <w:r w:rsidR="00CC678D">
        <w:rPr>
          <w:rFonts w:ascii="Arial Narrow" w:eastAsia="Arial Narrow" w:hAnsi="Arial Narrow" w:cs="Arial Narrow"/>
          <w:color w:val="auto"/>
          <w:sz w:val="24"/>
          <w:szCs w:val="24"/>
        </w:rPr>
        <w:t xml:space="preserve"> które kwalifikują się do refundacji, rozliczenia</w:t>
      </w:r>
      <w:r w:rsidR="00BD7E22">
        <w:rPr>
          <w:rFonts w:ascii="Arial Narrow" w:eastAsia="Arial Narrow" w:hAnsi="Arial Narrow" w:cs="Arial Narrow"/>
          <w:color w:val="auto"/>
          <w:sz w:val="24"/>
          <w:szCs w:val="24"/>
        </w:rPr>
        <w:t>, zgodnie m.in. z Rozporządzeniem</w:t>
      </w:r>
      <w:r w:rsidRPr="006D426D">
        <w:rPr>
          <w:rFonts w:ascii="Arial Narrow" w:eastAsia="Arial Narrow" w:hAnsi="Arial Narrow" w:cs="Arial Narrow"/>
          <w:color w:val="auto"/>
          <w:sz w:val="24"/>
          <w:szCs w:val="24"/>
        </w:rPr>
        <w:t xml:space="preserve"> nr 1303/</w:t>
      </w:r>
      <w:r w:rsidR="00BD7E22">
        <w:rPr>
          <w:rFonts w:ascii="Arial Narrow" w:eastAsia="Arial Narrow" w:hAnsi="Arial Narrow" w:cs="Arial Narrow"/>
          <w:color w:val="auto"/>
          <w:sz w:val="24"/>
          <w:szCs w:val="24"/>
        </w:rPr>
        <w:t>2013, R</w:t>
      </w:r>
      <w:r w:rsidRPr="006D426D">
        <w:rPr>
          <w:rFonts w:ascii="Arial Narrow" w:eastAsia="Arial Narrow" w:hAnsi="Arial Narrow" w:cs="Arial Narrow"/>
          <w:color w:val="auto"/>
          <w:sz w:val="24"/>
          <w:szCs w:val="24"/>
        </w:rPr>
        <w:t xml:space="preserve">ozporządzeniem </w:t>
      </w:r>
      <w:r w:rsidR="00BD7E22">
        <w:rPr>
          <w:rFonts w:ascii="Arial Narrow" w:eastAsia="Arial Narrow" w:hAnsi="Arial Narrow" w:cs="Arial Narrow"/>
          <w:color w:val="auto"/>
          <w:sz w:val="24"/>
          <w:szCs w:val="24"/>
        </w:rPr>
        <w:t>KE</w:t>
      </w:r>
      <w:r w:rsidR="000A7AC8">
        <w:rPr>
          <w:rFonts w:ascii="Arial Narrow" w:eastAsia="Arial Narrow" w:hAnsi="Arial Narrow" w:cs="Arial Narrow"/>
          <w:color w:val="auto"/>
          <w:sz w:val="24"/>
          <w:szCs w:val="24"/>
        </w:rPr>
        <w:t xml:space="preserve"> </w:t>
      </w:r>
      <w:r w:rsidR="00BD7E22">
        <w:rPr>
          <w:rFonts w:ascii="Arial Narrow" w:eastAsia="Arial Narrow" w:hAnsi="Arial Narrow" w:cs="Arial Narrow"/>
          <w:color w:val="auto"/>
          <w:sz w:val="24"/>
          <w:szCs w:val="24"/>
        </w:rPr>
        <w:t>nr 215/2014, R</w:t>
      </w:r>
      <w:r w:rsidRPr="006D426D">
        <w:rPr>
          <w:rFonts w:ascii="Arial Narrow" w:eastAsia="Arial Narrow" w:hAnsi="Arial Narrow" w:cs="Arial Narrow"/>
          <w:color w:val="auto"/>
          <w:sz w:val="24"/>
          <w:szCs w:val="24"/>
        </w:rPr>
        <w:t>ozporządzeniem nr 1301/2013, jak również w rozumieniu ustawy wdrożeniowej i przepisów rozporządzeń wydanych do ustawy wdrożeniowej, oraz zgodnie z</w:t>
      </w:r>
      <w:r w:rsidR="00CE02CE">
        <w:rPr>
          <w:rFonts w:ascii="Arial Narrow" w:eastAsia="Arial Narrow" w:hAnsi="Arial Narrow" w:cs="Arial Narrow"/>
          <w:color w:val="auto"/>
          <w:sz w:val="24"/>
          <w:szCs w:val="24"/>
        </w:rPr>
        <w:t xml:space="preserve"> zapisami </w:t>
      </w:r>
      <w:r w:rsidR="00454EBD">
        <w:rPr>
          <w:rFonts w:ascii="Arial Narrow" w:eastAsia="Arial Narrow" w:hAnsi="Arial Narrow" w:cs="Arial Narrow"/>
          <w:color w:val="auto"/>
          <w:sz w:val="24"/>
          <w:szCs w:val="24"/>
        </w:rPr>
        <w:t>U</w:t>
      </w:r>
      <w:r w:rsidR="00CE02CE">
        <w:rPr>
          <w:rFonts w:ascii="Arial Narrow" w:eastAsia="Arial Narrow" w:hAnsi="Arial Narrow" w:cs="Arial Narrow"/>
          <w:color w:val="auto"/>
          <w:sz w:val="24"/>
          <w:szCs w:val="24"/>
        </w:rPr>
        <w:t>mowy o</w:t>
      </w:r>
      <w:r w:rsidR="00501154">
        <w:rPr>
          <w:rFonts w:ascii="Arial Narrow" w:eastAsia="Arial Narrow" w:hAnsi="Arial Narrow" w:cs="Arial Narrow"/>
          <w:color w:val="auto"/>
          <w:sz w:val="24"/>
          <w:szCs w:val="24"/>
        </w:rPr>
        <w:t> </w:t>
      </w:r>
      <w:r w:rsidR="00CE02CE">
        <w:rPr>
          <w:rFonts w:ascii="Arial Narrow" w:eastAsia="Arial Narrow" w:hAnsi="Arial Narrow" w:cs="Arial Narrow"/>
          <w:color w:val="auto"/>
          <w:sz w:val="24"/>
          <w:szCs w:val="24"/>
        </w:rPr>
        <w:t>dofinansowanie</w:t>
      </w:r>
      <w:r w:rsidR="00E44738">
        <w:rPr>
          <w:rFonts w:ascii="Arial Narrow" w:eastAsia="Arial Narrow" w:hAnsi="Arial Narrow" w:cs="Arial Narrow"/>
          <w:color w:val="auto"/>
          <w:sz w:val="24"/>
          <w:szCs w:val="24"/>
        </w:rPr>
        <w:t xml:space="preserve"> </w:t>
      </w:r>
      <w:r w:rsidR="00454EBD">
        <w:rPr>
          <w:rFonts w:ascii="Arial Narrow" w:eastAsia="Arial Narrow" w:hAnsi="Arial Narrow" w:cs="Arial Narrow"/>
          <w:color w:val="auto"/>
          <w:sz w:val="24"/>
          <w:szCs w:val="24"/>
        </w:rPr>
        <w:t>projektu</w:t>
      </w:r>
      <w:r w:rsidR="00764ADD">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krajowymi zasadami kwalifikowalności wydatków w okresie programowania 2014-2020, </w:t>
      </w:r>
      <w:proofErr w:type="spellStart"/>
      <w:r w:rsidRPr="006D426D">
        <w:rPr>
          <w:rFonts w:ascii="Arial Narrow" w:eastAsia="Arial Narrow" w:hAnsi="Arial Narrow" w:cs="Arial Narrow"/>
          <w:color w:val="auto"/>
          <w:sz w:val="24"/>
          <w:szCs w:val="24"/>
        </w:rPr>
        <w:t>SzOOP</w:t>
      </w:r>
      <w:proofErr w:type="spellEnd"/>
      <w:r w:rsidRPr="006D426D">
        <w:rPr>
          <w:rFonts w:ascii="Arial Narrow" w:eastAsia="Arial Narrow" w:hAnsi="Arial Narrow" w:cs="Arial Narrow"/>
          <w:color w:val="auto"/>
          <w:sz w:val="24"/>
          <w:szCs w:val="24"/>
        </w:rPr>
        <w:t xml:space="preserve"> i wytycznymi wydanymi na podstawie art. 5 ust. 1 ustawy wdrożeniowej</w:t>
      </w:r>
      <w:r w:rsidR="0098012D">
        <w:rPr>
          <w:rFonts w:ascii="Arial Narrow" w:eastAsia="Arial Narrow" w:hAnsi="Arial Narrow" w:cs="Arial Narrow"/>
          <w:color w:val="auto"/>
          <w:sz w:val="24"/>
          <w:szCs w:val="24"/>
        </w:rPr>
        <w:t xml:space="preserve"> oraz</w:t>
      </w:r>
      <w:r w:rsidR="00847AE4">
        <w:rPr>
          <w:rFonts w:ascii="Arial Narrow" w:eastAsia="Arial Narrow" w:hAnsi="Arial Narrow" w:cs="Arial Narrow"/>
          <w:color w:val="auto"/>
          <w:sz w:val="24"/>
          <w:szCs w:val="24"/>
        </w:rPr>
        <w:t xml:space="preserve"> R</w:t>
      </w:r>
      <w:r w:rsidR="00764ADD">
        <w:rPr>
          <w:rFonts w:ascii="Arial Narrow" w:eastAsia="Arial Narrow" w:hAnsi="Arial Narrow" w:cs="Arial Narrow"/>
          <w:color w:val="auto"/>
          <w:sz w:val="24"/>
          <w:szCs w:val="24"/>
        </w:rPr>
        <w:t>egulaminem konkursu</w:t>
      </w:r>
      <w:r w:rsidR="000A1484" w:rsidRPr="000A1484">
        <w:rPr>
          <w:rFonts w:ascii="Arial Narrow" w:eastAsia="Arial Narrow" w:hAnsi="Arial Narrow" w:cs="Arial Narrow"/>
          <w:color w:val="auto"/>
          <w:sz w:val="24"/>
          <w:szCs w:val="24"/>
        </w:rPr>
        <w:t>/naboru w trybie pozakonkursowym*</w:t>
      </w:r>
      <w:r w:rsidRPr="006D426D">
        <w:rPr>
          <w:rFonts w:ascii="Arial Narrow" w:eastAsia="Arial Narrow" w:hAnsi="Arial Narrow" w:cs="Arial Narrow"/>
          <w:color w:val="auto"/>
          <w:sz w:val="24"/>
          <w:szCs w:val="24"/>
        </w:rPr>
        <w:t>;</w:t>
      </w:r>
    </w:p>
    <w:p w:rsidR="00BB44F2" w:rsidRPr="0091339C" w:rsidRDefault="00640AB1">
      <w:pPr>
        <w:pStyle w:val="Normalny1"/>
        <w:numPr>
          <w:ilvl w:val="0"/>
          <w:numId w:val="34"/>
        </w:numPr>
        <w:spacing w:after="120" w:line="240" w:lineRule="auto"/>
        <w:ind w:hanging="360"/>
        <w:contextualSpacing/>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w:t>
      </w:r>
      <w:r w:rsidR="006D426D" w:rsidRPr="006D426D">
        <w:rPr>
          <w:rFonts w:ascii="Arial Narrow" w:eastAsia="Arial Narrow" w:hAnsi="Arial Narrow" w:cs="Arial Narrow"/>
          <w:color w:val="auto"/>
          <w:sz w:val="24"/>
          <w:szCs w:val="24"/>
        </w:rPr>
        <w:t xml:space="preserve">wytycznych wydanych na podstawie art. 5 </w:t>
      </w:r>
      <w:r w:rsidR="002C3487">
        <w:rPr>
          <w:rFonts w:ascii="Arial Narrow" w:eastAsia="Arial Narrow" w:hAnsi="Arial Narrow" w:cs="Arial Narrow"/>
          <w:color w:val="auto"/>
          <w:sz w:val="24"/>
          <w:szCs w:val="24"/>
        </w:rPr>
        <w:t xml:space="preserve">ust. 1 </w:t>
      </w:r>
      <w:r w:rsidR="006D426D" w:rsidRPr="006D426D">
        <w:rPr>
          <w:rFonts w:ascii="Arial Narrow" w:eastAsia="Arial Narrow" w:hAnsi="Arial Narrow" w:cs="Arial Narrow"/>
          <w:color w:val="auto"/>
          <w:sz w:val="24"/>
          <w:szCs w:val="24"/>
        </w:rPr>
        <w:t>ustawy wdrożeniowej</w:t>
      </w:r>
      <w:r>
        <w:rPr>
          <w:rFonts w:ascii="Arial Narrow" w:eastAsia="Arial Narrow" w:hAnsi="Arial Narrow" w:cs="Arial Narrow"/>
          <w:color w:val="auto"/>
          <w:sz w:val="24"/>
          <w:szCs w:val="24"/>
        </w:rPr>
        <w:t>”</w:t>
      </w:r>
      <w:r w:rsidR="006D426D" w:rsidRPr="006D426D">
        <w:rPr>
          <w:rFonts w:ascii="Arial Narrow" w:eastAsia="Arial Narrow" w:hAnsi="Arial Narrow" w:cs="Arial Narrow"/>
          <w:color w:val="auto"/>
          <w:sz w:val="24"/>
          <w:szCs w:val="24"/>
        </w:rPr>
        <w:t xml:space="preserve"> – należy przez to rozumieć krajowe wytyczne horyzontalne, tj. odpowiednio</w:t>
      </w:r>
      <w:r w:rsidR="008A3861">
        <w:rPr>
          <w:rStyle w:val="Odwoanieprzypisudolnego"/>
          <w:rFonts w:ascii="Arial Narrow" w:eastAsia="Arial Narrow" w:hAnsi="Arial Narrow" w:cs="Arial Narrow"/>
          <w:color w:val="auto"/>
          <w:sz w:val="24"/>
          <w:szCs w:val="24"/>
        </w:rPr>
        <w:footnoteReference w:id="7"/>
      </w:r>
      <w:r w:rsidR="006D426D" w:rsidRPr="006D426D">
        <w:rPr>
          <w:rFonts w:ascii="Arial Narrow" w:eastAsia="Arial Narrow" w:hAnsi="Arial Narrow" w:cs="Arial Narrow"/>
          <w:color w:val="auto"/>
          <w:sz w:val="24"/>
          <w:szCs w:val="24"/>
        </w:rPr>
        <w:t>:</w:t>
      </w:r>
    </w:p>
    <w:p w:rsidR="00BB44F2" w:rsidRPr="00411D81" w:rsidRDefault="005C61DE">
      <w:pPr>
        <w:pStyle w:val="Normalny1"/>
        <w:numPr>
          <w:ilvl w:val="1"/>
          <w:numId w:val="34"/>
        </w:numPr>
        <w:spacing w:after="0" w:line="240" w:lineRule="auto"/>
        <w:ind w:hanging="360"/>
        <w:contextualSpacing/>
        <w:jc w:val="both"/>
        <w:rPr>
          <w:rFonts w:ascii="Arial Narrow" w:eastAsia="Arial Narrow" w:hAnsi="Arial Narrow" w:cs="Arial Narrow"/>
          <w:color w:val="auto"/>
          <w:sz w:val="24"/>
          <w:szCs w:val="24"/>
        </w:rPr>
      </w:pPr>
      <w:r w:rsidRPr="00411D81">
        <w:rPr>
          <w:rFonts w:ascii="Arial Narrow" w:eastAsia="Arial Narrow" w:hAnsi="Arial Narrow" w:cs="Arial Narrow"/>
          <w:color w:val="auto"/>
          <w:sz w:val="24"/>
          <w:szCs w:val="24"/>
        </w:rPr>
        <w:t>Wytyczne</w:t>
      </w:r>
      <w:r w:rsidR="006D426D" w:rsidRPr="00411D81">
        <w:rPr>
          <w:rFonts w:ascii="Arial Narrow" w:eastAsia="Arial Narrow" w:hAnsi="Arial Narrow" w:cs="Arial Narrow"/>
          <w:color w:val="auto"/>
          <w:sz w:val="24"/>
          <w:szCs w:val="24"/>
        </w:rPr>
        <w:t xml:space="preserve"> w zakresie realizacji przedsięwzięć w obszarze włączenia społecznego i zwalczania ubóstwa </w:t>
      </w:r>
      <w:r w:rsidR="006B6561" w:rsidRPr="00411D81">
        <w:rPr>
          <w:rFonts w:ascii="Arial Narrow" w:eastAsia="Arial Narrow" w:hAnsi="Arial Narrow" w:cs="Arial Narrow"/>
          <w:color w:val="auto"/>
          <w:sz w:val="24"/>
          <w:szCs w:val="24"/>
        </w:rPr>
        <w:br/>
      </w:r>
      <w:r w:rsidR="006D426D" w:rsidRPr="00411D81">
        <w:rPr>
          <w:rFonts w:ascii="Arial Narrow" w:eastAsia="Arial Narrow" w:hAnsi="Arial Narrow" w:cs="Arial Narrow"/>
          <w:color w:val="auto"/>
          <w:sz w:val="24"/>
          <w:szCs w:val="24"/>
        </w:rPr>
        <w:t>z wykorzystaniem środków Europejskiego Funduszu Społecznego i Europejskiego Funduszu Rozwoju Regionalnego na lata 2014-2020</w:t>
      </w:r>
      <w:r w:rsidR="00054BDA" w:rsidRPr="00411D81">
        <w:rPr>
          <w:rFonts w:ascii="Arial Narrow" w:eastAsia="Arial Narrow" w:hAnsi="Arial Narrow" w:cs="Arial Narrow"/>
          <w:color w:val="auto"/>
          <w:sz w:val="24"/>
          <w:szCs w:val="24"/>
        </w:rPr>
        <w:t xml:space="preserve"> z dnia </w:t>
      </w:r>
      <w:r w:rsidR="004F4041">
        <w:rPr>
          <w:rFonts w:ascii="Arial Narrow" w:eastAsia="Arial Narrow" w:hAnsi="Arial Narrow" w:cs="Arial Narrow"/>
          <w:color w:val="auto"/>
          <w:sz w:val="24"/>
          <w:szCs w:val="24"/>
        </w:rPr>
        <w:t>3</w:t>
      </w:r>
      <w:r w:rsidR="00054BDA" w:rsidRPr="00411D81">
        <w:rPr>
          <w:rFonts w:ascii="Arial Narrow" w:eastAsia="Arial Narrow" w:hAnsi="Arial Narrow" w:cs="Arial Narrow"/>
          <w:color w:val="auto"/>
          <w:sz w:val="24"/>
          <w:szCs w:val="24"/>
        </w:rPr>
        <w:t xml:space="preserve"> m</w:t>
      </w:r>
      <w:r w:rsidR="004F4041">
        <w:rPr>
          <w:rFonts w:ascii="Arial Narrow" w:eastAsia="Arial Narrow" w:hAnsi="Arial Narrow" w:cs="Arial Narrow"/>
          <w:color w:val="auto"/>
          <w:sz w:val="24"/>
          <w:szCs w:val="24"/>
        </w:rPr>
        <w:t>arc</w:t>
      </w:r>
      <w:r w:rsidR="00054BDA" w:rsidRPr="00411D81">
        <w:rPr>
          <w:rFonts w:ascii="Arial Narrow" w:eastAsia="Arial Narrow" w:hAnsi="Arial Narrow" w:cs="Arial Narrow"/>
          <w:color w:val="auto"/>
          <w:sz w:val="24"/>
          <w:szCs w:val="24"/>
        </w:rPr>
        <w:t>a 201</w:t>
      </w:r>
      <w:r w:rsidR="004F4041">
        <w:rPr>
          <w:rFonts w:ascii="Arial Narrow" w:eastAsia="Arial Narrow" w:hAnsi="Arial Narrow" w:cs="Arial Narrow"/>
          <w:color w:val="auto"/>
          <w:sz w:val="24"/>
          <w:szCs w:val="24"/>
        </w:rPr>
        <w:t>6</w:t>
      </w:r>
      <w:r w:rsidR="00054BDA" w:rsidRPr="00411D81">
        <w:rPr>
          <w:rFonts w:ascii="Arial Narrow" w:eastAsia="Arial Narrow" w:hAnsi="Arial Narrow" w:cs="Arial Narrow"/>
          <w:color w:val="auto"/>
          <w:sz w:val="24"/>
          <w:szCs w:val="24"/>
        </w:rPr>
        <w:t xml:space="preserve"> r.</w:t>
      </w:r>
      <w:r w:rsidR="00522E27" w:rsidRPr="00411D81">
        <w:rPr>
          <w:rFonts w:ascii="Arial Narrow" w:eastAsia="Arial Narrow" w:hAnsi="Arial Narrow" w:cs="Arial Narrow"/>
          <w:color w:val="auto"/>
          <w:sz w:val="24"/>
          <w:szCs w:val="24"/>
        </w:rPr>
        <w:t>,</w:t>
      </w:r>
    </w:p>
    <w:p w:rsidR="00BB44F2" w:rsidRPr="00411D81" w:rsidRDefault="00D85EC5">
      <w:pPr>
        <w:pStyle w:val="Normalny1"/>
        <w:numPr>
          <w:ilvl w:val="1"/>
          <w:numId w:val="34"/>
        </w:numPr>
        <w:spacing w:after="0" w:line="240" w:lineRule="auto"/>
        <w:ind w:hanging="360"/>
        <w:contextualSpacing/>
        <w:jc w:val="both"/>
        <w:rPr>
          <w:rFonts w:ascii="Arial Narrow" w:eastAsia="Arial Narrow" w:hAnsi="Arial Narrow" w:cs="Arial Narrow"/>
          <w:color w:val="auto"/>
          <w:sz w:val="24"/>
          <w:szCs w:val="24"/>
        </w:rPr>
      </w:pPr>
      <w:r w:rsidRPr="00411D81">
        <w:rPr>
          <w:rFonts w:ascii="Arial Narrow" w:eastAsia="Arial Narrow" w:hAnsi="Arial Narrow" w:cs="Arial Narrow"/>
          <w:color w:val="auto"/>
          <w:sz w:val="24"/>
          <w:szCs w:val="24"/>
        </w:rPr>
        <w:t xml:space="preserve">Wytyczne w zakresie informacji i promocji programów operacyjnych polityki spójności na lata 2014-2020 </w:t>
      </w:r>
      <w:r w:rsidR="00867360" w:rsidRPr="00411D81">
        <w:rPr>
          <w:rFonts w:ascii="Arial Narrow" w:eastAsia="Arial Narrow" w:hAnsi="Arial Narrow" w:cs="Arial Narrow"/>
          <w:color w:val="auto"/>
          <w:sz w:val="24"/>
          <w:szCs w:val="24"/>
        </w:rPr>
        <w:br/>
      </w:r>
      <w:r w:rsidRPr="00411D81">
        <w:rPr>
          <w:rFonts w:ascii="Arial Narrow" w:eastAsia="Arial Narrow" w:hAnsi="Arial Narrow" w:cs="Arial Narrow"/>
          <w:color w:val="auto"/>
          <w:sz w:val="24"/>
          <w:szCs w:val="24"/>
        </w:rPr>
        <w:t>z dnia 30 kwietnia 2015 r.,</w:t>
      </w:r>
    </w:p>
    <w:p w:rsidR="00BB44F2" w:rsidRPr="00411D81" w:rsidRDefault="00D85EC5">
      <w:pPr>
        <w:pStyle w:val="Normalny1"/>
        <w:numPr>
          <w:ilvl w:val="1"/>
          <w:numId w:val="34"/>
        </w:numPr>
        <w:spacing w:after="0" w:line="240" w:lineRule="auto"/>
        <w:ind w:hanging="360"/>
        <w:contextualSpacing/>
        <w:jc w:val="both"/>
        <w:rPr>
          <w:rFonts w:ascii="Arial Narrow" w:eastAsia="Arial Narrow" w:hAnsi="Arial Narrow" w:cs="Arial Narrow"/>
          <w:color w:val="auto"/>
          <w:sz w:val="24"/>
          <w:szCs w:val="24"/>
        </w:rPr>
      </w:pPr>
      <w:r w:rsidRPr="00411D81">
        <w:rPr>
          <w:rFonts w:ascii="Arial Narrow" w:eastAsia="Arial Narrow" w:hAnsi="Arial Narrow" w:cs="Arial Narrow"/>
          <w:color w:val="auto"/>
          <w:sz w:val="24"/>
          <w:szCs w:val="24"/>
        </w:rPr>
        <w:t>Wytyczne w zakresie monitorowania postępu rzeczowego realizacji programów operacyjnych na lata 2014-2020</w:t>
      </w:r>
      <w:r w:rsidR="00E72AC3" w:rsidRPr="00411D81">
        <w:rPr>
          <w:rFonts w:ascii="Arial Narrow" w:eastAsia="Arial Narrow" w:hAnsi="Arial Narrow" w:cs="Arial Narrow"/>
          <w:color w:val="auto"/>
          <w:sz w:val="24"/>
          <w:szCs w:val="24"/>
        </w:rPr>
        <w:t xml:space="preserve"> z dnia 22 kwietnia 2015 r.</w:t>
      </w:r>
      <w:r w:rsidR="00E357BA" w:rsidRPr="00411D81">
        <w:rPr>
          <w:rFonts w:ascii="Arial Narrow" w:eastAsia="Arial Narrow" w:hAnsi="Arial Narrow" w:cs="Arial Narrow"/>
          <w:color w:val="auto"/>
          <w:sz w:val="24"/>
          <w:szCs w:val="24"/>
        </w:rPr>
        <w:t>,</w:t>
      </w:r>
    </w:p>
    <w:p w:rsidR="00BB44F2" w:rsidRPr="00411D81" w:rsidRDefault="00D85EC5">
      <w:pPr>
        <w:pStyle w:val="Normalny1"/>
        <w:numPr>
          <w:ilvl w:val="1"/>
          <w:numId w:val="34"/>
        </w:numPr>
        <w:spacing w:after="0" w:line="240" w:lineRule="auto"/>
        <w:ind w:hanging="360"/>
        <w:contextualSpacing/>
        <w:jc w:val="both"/>
        <w:rPr>
          <w:rFonts w:ascii="Arial Narrow" w:eastAsia="Arial Narrow" w:hAnsi="Arial Narrow" w:cs="Arial Narrow"/>
          <w:color w:val="auto"/>
          <w:sz w:val="24"/>
          <w:szCs w:val="24"/>
        </w:rPr>
      </w:pPr>
      <w:r w:rsidRPr="00411D81">
        <w:rPr>
          <w:rFonts w:ascii="Arial Narrow" w:eastAsia="Arial Narrow" w:hAnsi="Arial Narrow" w:cs="Arial Narrow"/>
          <w:color w:val="auto"/>
          <w:sz w:val="24"/>
          <w:szCs w:val="24"/>
        </w:rPr>
        <w:t>Wytyczne w zakresie kwalifikowalności wydatków w ramach Europejskiego Funduszu Rozwoju Regionalnego, Europejskiego Funduszu Społecznego oraz Funduszu Spójności na lata 2014-2020</w:t>
      </w:r>
      <w:r w:rsidR="00E625E5" w:rsidRPr="00411D81">
        <w:rPr>
          <w:rFonts w:ascii="Arial Narrow" w:eastAsia="Arial Narrow" w:hAnsi="Arial Narrow" w:cs="Arial Narrow"/>
          <w:color w:val="auto"/>
          <w:sz w:val="24"/>
          <w:szCs w:val="24"/>
        </w:rPr>
        <w:t xml:space="preserve"> z dnia 10 </w:t>
      </w:r>
      <w:r w:rsidR="00195B4B" w:rsidRPr="00411D81">
        <w:rPr>
          <w:rFonts w:ascii="Arial Narrow" w:eastAsia="Arial Narrow" w:hAnsi="Arial Narrow" w:cs="Arial Narrow"/>
          <w:color w:val="auto"/>
          <w:sz w:val="24"/>
          <w:szCs w:val="24"/>
        </w:rPr>
        <w:t>kwietnia 2015 r.</w:t>
      </w:r>
      <w:r w:rsidR="00E357BA" w:rsidRPr="00411D81">
        <w:rPr>
          <w:rFonts w:ascii="Arial Narrow" w:eastAsia="Arial Narrow" w:hAnsi="Arial Narrow" w:cs="Arial Narrow"/>
          <w:color w:val="auto"/>
          <w:sz w:val="24"/>
          <w:szCs w:val="24"/>
        </w:rPr>
        <w:t>,</w:t>
      </w:r>
    </w:p>
    <w:p w:rsidR="00BB44F2" w:rsidRPr="00411D81" w:rsidRDefault="00D85EC5">
      <w:pPr>
        <w:pStyle w:val="Normalny1"/>
        <w:numPr>
          <w:ilvl w:val="1"/>
          <w:numId w:val="34"/>
        </w:numPr>
        <w:spacing w:after="0" w:line="240" w:lineRule="auto"/>
        <w:ind w:hanging="360"/>
        <w:contextualSpacing/>
        <w:jc w:val="both"/>
        <w:rPr>
          <w:rFonts w:ascii="Arial Narrow" w:eastAsia="Arial Narrow" w:hAnsi="Arial Narrow" w:cs="Arial Narrow"/>
          <w:color w:val="auto"/>
          <w:sz w:val="24"/>
          <w:szCs w:val="24"/>
        </w:rPr>
      </w:pPr>
      <w:r w:rsidRPr="00411D81">
        <w:rPr>
          <w:rFonts w:ascii="Arial Narrow" w:eastAsia="Arial Narrow" w:hAnsi="Arial Narrow" w:cs="Arial Narrow"/>
          <w:color w:val="auto"/>
          <w:sz w:val="24"/>
          <w:szCs w:val="24"/>
        </w:rPr>
        <w:t>Wytyczne w zakresie realizacji zasady równości szans i niedyskryminacji oraz zasady równości szans kobiet i mężczyzn</w:t>
      </w:r>
      <w:r w:rsidR="00EB00F5" w:rsidRPr="00411D81">
        <w:rPr>
          <w:rFonts w:ascii="Arial Narrow" w:eastAsia="Arial Narrow" w:hAnsi="Arial Narrow" w:cs="Arial Narrow"/>
          <w:color w:val="auto"/>
          <w:sz w:val="24"/>
          <w:szCs w:val="24"/>
        </w:rPr>
        <w:t xml:space="preserve"> z dnia 8 maja 2015 r.</w:t>
      </w:r>
      <w:r w:rsidR="00E357BA" w:rsidRPr="00411D81">
        <w:rPr>
          <w:rFonts w:ascii="Arial Narrow" w:eastAsia="Arial Narrow" w:hAnsi="Arial Narrow" w:cs="Arial Narrow"/>
          <w:color w:val="auto"/>
          <w:sz w:val="24"/>
          <w:szCs w:val="24"/>
        </w:rPr>
        <w:t>,</w:t>
      </w:r>
    </w:p>
    <w:p w:rsidR="00BB44F2" w:rsidRPr="00411D81" w:rsidRDefault="00E357BA">
      <w:pPr>
        <w:pStyle w:val="Normalny1"/>
        <w:numPr>
          <w:ilvl w:val="1"/>
          <w:numId w:val="34"/>
        </w:numPr>
        <w:spacing w:after="0" w:line="240" w:lineRule="auto"/>
        <w:ind w:hanging="360"/>
        <w:contextualSpacing/>
        <w:jc w:val="both"/>
        <w:rPr>
          <w:rFonts w:ascii="Arial Narrow" w:eastAsia="Arial Narrow" w:hAnsi="Arial Narrow" w:cs="Arial Narrow"/>
          <w:color w:val="auto"/>
          <w:sz w:val="24"/>
          <w:szCs w:val="24"/>
        </w:rPr>
      </w:pPr>
      <w:r w:rsidRPr="00411D81">
        <w:rPr>
          <w:rFonts w:ascii="Arial Narrow" w:eastAsia="Arial Narrow" w:hAnsi="Arial Narrow" w:cs="Arial Narrow"/>
          <w:color w:val="auto"/>
          <w:sz w:val="24"/>
          <w:szCs w:val="24"/>
        </w:rPr>
        <w:t xml:space="preserve">Wytyczne </w:t>
      </w:r>
      <w:r w:rsidR="000564F4" w:rsidRPr="00411D81">
        <w:rPr>
          <w:rFonts w:ascii="Arial Narrow" w:eastAsia="Arial Narrow" w:hAnsi="Arial Narrow" w:cs="Arial Narrow"/>
          <w:color w:val="auto"/>
          <w:sz w:val="24"/>
          <w:szCs w:val="24"/>
        </w:rPr>
        <w:t xml:space="preserve">Ministra Infrastruktury i Rozwoju </w:t>
      </w:r>
      <w:r w:rsidRPr="00411D81">
        <w:rPr>
          <w:rFonts w:ascii="Arial Narrow" w:eastAsia="Arial Narrow" w:hAnsi="Arial Narrow" w:cs="Arial Narrow"/>
          <w:color w:val="auto"/>
          <w:sz w:val="24"/>
          <w:szCs w:val="24"/>
        </w:rPr>
        <w:t>w zakresie kontroli realizacji programów operacyjnych na lata 2014-2020</w:t>
      </w:r>
      <w:r w:rsidR="00D85EC5" w:rsidRPr="00411D81">
        <w:rPr>
          <w:rFonts w:ascii="Arial Narrow" w:eastAsia="Arial Narrow" w:hAnsi="Arial Narrow" w:cs="Arial Narrow"/>
          <w:color w:val="auto"/>
          <w:sz w:val="24"/>
          <w:szCs w:val="24"/>
        </w:rPr>
        <w:t xml:space="preserve"> z dnia 28 maja 2015 r.,</w:t>
      </w:r>
    </w:p>
    <w:p w:rsidR="00BB44F2" w:rsidRPr="00411D81" w:rsidRDefault="00D85EC5" w:rsidP="0080382B">
      <w:pPr>
        <w:pStyle w:val="Normalny1"/>
        <w:numPr>
          <w:ilvl w:val="1"/>
          <w:numId w:val="34"/>
        </w:numPr>
        <w:spacing w:after="0" w:line="240" w:lineRule="auto"/>
        <w:ind w:hanging="360"/>
        <w:contextualSpacing/>
        <w:jc w:val="both"/>
        <w:rPr>
          <w:rFonts w:ascii="Arial Narrow" w:eastAsia="Arial Narrow" w:hAnsi="Arial Narrow" w:cs="Arial Narrow"/>
          <w:color w:val="auto"/>
          <w:sz w:val="24"/>
          <w:szCs w:val="24"/>
        </w:rPr>
      </w:pPr>
      <w:r w:rsidRPr="00411D81">
        <w:rPr>
          <w:rFonts w:ascii="Arial Narrow" w:eastAsia="Arial Narrow" w:hAnsi="Arial Narrow" w:cs="Arial Narrow"/>
          <w:color w:val="auto"/>
          <w:sz w:val="24"/>
          <w:szCs w:val="24"/>
        </w:rPr>
        <w:t xml:space="preserve">Wytyczne w zakresie warunków gromadzenia i przekazywania danych w postaci elektronicznej </w:t>
      </w:r>
      <w:r w:rsidRPr="00411D81">
        <w:rPr>
          <w:rFonts w:ascii="Arial Narrow" w:eastAsia="Arial Narrow" w:hAnsi="Arial Narrow" w:cs="Arial Narrow"/>
          <w:color w:val="auto"/>
          <w:sz w:val="24"/>
          <w:szCs w:val="24"/>
        </w:rPr>
        <w:br/>
        <w:t>na lata 2014-2020</w:t>
      </w:r>
      <w:r w:rsidR="00A57850" w:rsidRPr="00411D81">
        <w:rPr>
          <w:rFonts w:ascii="Arial Narrow" w:eastAsia="Arial Narrow" w:hAnsi="Arial Narrow" w:cs="Arial Narrow"/>
          <w:color w:val="auto"/>
          <w:sz w:val="24"/>
          <w:szCs w:val="24"/>
        </w:rPr>
        <w:t xml:space="preserve"> z dnia 3 marca 2015 r.</w:t>
      </w:r>
      <w:r w:rsidR="00E357BA" w:rsidRPr="00411D81">
        <w:rPr>
          <w:rFonts w:ascii="Arial Narrow" w:eastAsia="Arial Narrow" w:hAnsi="Arial Narrow" w:cs="Arial Narrow"/>
          <w:color w:val="auto"/>
          <w:sz w:val="24"/>
          <w:szCs w:val="24"/>
        </w:rPr>
        <w:t>,</w:t>
      </w:r>
    </w:p>
    <w:p w:rsidR="00BB44F2" w:rsidRPr="00411D81" w:rsidRDefault="00D85EC5" w:rsidP="0080382B">
      <w:pPr>
        <w:pStyle w:val="Normalny1"/>
        <w:numPr>
          <w:ilvl w:val="1"/>
          <w:numId w:val="34"/>
        </w:numPr>
        <w:spacing w:after="0" w:line="240" w:lineRule="auto"/>
        <w:ind w:hanging="360"/>
        <w:contextualSpacing/>
        <w:jc w:val="both"/>
        <w:rPr>
          <w:rFonts w:ascii="Arial Narrow" w:eastAsia="Arial Narrow" w:hAnsi="Arial Narrow" w:cs="Arial Narrow"/>
          <w:color w:val="auto"/>
          <w:sz w:val="24"/>
          <w:szCs w:val="24"/>
        </w:rPr>
      </w:pPr>
      <w:r w:rsidRPr="00411D81">
        <w:rPr>
          <w:rFonts w:ascii="Arial Narrow" w:eastAsia="Arial Narrow" w:hAnsi="Arial Narrow" w:cs="Arial Narrow"/>
          <w:color w:val="auto"/>
          <w:sz w:val="24"/>
          <w:szCs w:val="24"/>
        </w:rPr>
        <w:t>Wytyczne w zakresie realizacji zasady partnerstwa na lata 2014-2020</w:t>
      </w:r>
      <w:r w:rsidR="00F65F97" w:rsidRPr="00411D81">
        <w:rPr>
          <w:rFonts w:ascii="Arial Narrow" w:eastAsia="Arial Narrow" w:hAnsi="Arial Narrow" w:cs="Arial Narrow"/>
          <w:color w:val="auto"/>
          <w:sz w:val="24"/>
          <w:szCs w:val="24"/>
        </w:rPr>
        <w:t xml:space="preserve"> z dnia </w:t>
      </w:r>
      <w:r w:rsidR="005030D3" w:rsidRPr="00411D81">
        <w:rPr>
          <w:rFonts w:ascii="Arial Narrow" w:eastAsia="Arial Narrow" w:hAnsi="Arial Narrow" w:cs="Arial Narrow"/>
          <w:color w:val="auto"/>
          <w:sz w:val="24"/>
          <w:szCs w:val="24"/>
        </w:rPr>
        <w:t>28 października</w:t>
      </w:r>
      <w:r w:rsidR="00F65F97" w:rsidRPr="00411D81">
        <w:rPr>
          <w:rFonts w:ascii="Arial Narrow" w:eastAsia="Arial Narrow" w:hAnsi="Arial Narrow" w:cs="Arial Narrow"/>
          <w:color w:val="auto"/>
          <w:sz w:val="24"/>
          <w:szCs w:val="24"/>
        </w:rPr>
        <w:t xml:space="preserve"> 2015 r.</w:t>
      </w:r>
      <w:r w:rsidR="00E357BA" w:rsidRPr="00411D81">
        <w:rPr>
          <w:rFonts w:ascii="Arial Narrow" w:eastAsia="Arial Narrow" w:hAnsi="Arial Narrow" w:cs="Arial Narrow"/>
          <w:color w:val="auto"/>
          <w:sz w:val="24"/>
          <w:szCs w:val="24"/>
        </w:rPr>
        <w:t>,</w:t>
      </w:r>
    </w:p>
    <w:p w:rsidR="00BB44F2" w:rsidRPr="00411D81" w:rsidRDefault="00D85EC5">
      <w:pPr>
        <w:pStyle w:val="Normalny1"/>
        <w:numPr>
          <w:ilvl w:val="1"/>
          <w:numId w:val="34"/>
        </w:numPr>
        <w:spacing w:after="120" w:line="240" w:lineRule="auto"/>
        <w:ind w:hanging="360"/>
        <w:contextualSpacing/>
        <w:jc w:val="both"/>
        <w:rPr>
          <w:rFonts w:ascii="Arial Narrow" w:eastAsia="Arial Narrow" w:hAnsi="Arial Narrow" w:cs="Arial Narrow"/>
          <w:color w:val="auto"/>
          <w:sz w:val="24"/>
          <w:szCs w:val="24"/>
        </w:rPr>
      </w:pPr>
      <w:r w:rsidRPr="00411D81">
        <w:rPr>
          <w:rFonts w:ascii="Arial Narrow" w:eastAsia="Arial Narrow" w:hAnsi="Arial Narrow" w:cs="Arial Narrow"/>
          <w:color w:val="auto"/>
          <w:sz w:val="24"/>
          <w:szCs w:val="24"/>
        </w:rPr>
        <w:t>Wytyczne w zakresie zagadnień związanych z przygotowaniem projektów inwestycyjnych, w tym projektów generujących dochód i projektów hybrydowych na lata 2014-2020 z dnia 18 marca 2015 r.,</w:t>
      </w:r>
    </w:p>
    <w:p w:rsidR="0006426A" w:rsidRPr="00411D81" w:rsidRDefault="00D85EC5">
      <w:pPr>
        <w:pStyle w:val="Normalny1"/>
        <w:numPr>
          <w:ilvl w:val="1"/>
          <w:numId w:val="34"/>
        </w:numPr>
        <w:spacing w:after="120" w:line="240" w:lineRule="auto"/>
        <w:ind w:left="709" w:hanging="283"/>
        <w:contextualSpacing/>
        <w:jc w:val="both"/>
        <w:rPr>
          <w:rFonts w:ascii="Arial Narrow" w:eastAsia="Arial Narrow" w:hAnsi="Arial Narrow" w:cs="Arial Narrow"/>
          <w:color w:val="auto"/>
          <w:sz w:val="24"/>
          <w:szCs w:val="24"/>
        </w:rPr>
      </w:pPr>
      <w:r w:rsidRPr="00411D81">
        <w:rPr>
          <w:rFonts w:ascii="Arial Narrow" w:eastAsia="Arial Narrow" w:hAnsi="Arial Narrow" w:cs="Arial Narrow"/>
          <w:color w:val="auto"/>
          <w:sz w:val="24"/>
          <w:szCs w:val="24"/>
        </w:rPr>
        <w:t xml:space="preserve">Wytyczne w zakresie rewitalizacji w programach operacyjnych na lata 2014-2020 z </w:t>
      </w:r>
      <w:commentRangeStart w:id="87"/>
      <w:r w:rsidRPr="00411D81">
        <w:rPr>
          <w:rFonts w:ascii="Arial Narrow" w:eastAsia="Arial Narrow" w:hAnsi="Arial Narrow" w:cs="Arial Narrow"/>
          <w:color w:val="auto"/>
          <w:sz w:val="24"/>
          <w:szCs w:val="24"/>
        </w:rPr>
        <w:t xml:space="preserve">dnia </w:t>
      </w:r>
      <w:ins w:id="88" w:author="maniskiewicz" w:date="2016-09-28T14:02:00Z">
        <w:r w:rsidR="00706991">
          <w:rPr>
            <w:rFonts w:ascii="Arial Narrow" w:eastAsia="Arial Narrow" w:hAnsi="Arial Narrow" w:cs="Arial Narrow"/>
            <w:color w:val="auto"/>
            <w:sz w:val="24"/>
            <w:szCs w:val="24"/>
          </w:rPr>
          <w:t>2 sierpnia 2016</w:t>
        </w:r>
      </w:ins>
      <w:del w:id="89" w:author="maniskiewicz" w:date="2016-09-28T14:02:00Z">
        <w:r w:rsidRPr="00411D81" w:rsidDel="00706991">
          <w:rPr>
            <w:rFonts w:ascii="Arial Narrow" w:eastAsia="Arial Narrow" w:hAnsi="Arial Narrow" w:cs="Arial Narrow"/>
            <w:color w:val="auto"/>
            <w:sz w:val="24"/>
            <w:szCs w:val="24"/>
          </w:rPr>
          <w:delText>3 lipca 2015</w:delText>
        </w:r>
      </w:del>
      <w:r w:rsidRPr="00411D81">
        <w:rPr>
          <w:rFonts w:ascii="Arial Narrow" w:eastAsia="Arial Narrow" w:hAnsi="Arial Narrow" w:cs="Arial Narrow"/>
          <w:color w:val="auto"/>
          <w:sz w:val="24"/>
          <w:szCs w:val="24"/>
        </w:rPr>
        <w:t xml:space="preserve"> r.,</w:t>
      </w:r>
      <w:commentRangeEnd w:id="87"/>
      <w:r w:rsidR="005746BB">
        <w:rPr>
          <w:rStyle w:val="Odwoaniedokomentarza"/>
        </w:rPr>
        <w:commentReference w:id="87"/>
      </w:r>
    </w:p>
    <w:p w:rsidR="007833E1" w:rsidRPr="00411D81" w:rsidRDefault="00D85EC5">
      <w:pPr>
        <w:pStyle w:val="Normalny1"/>
        <w:numPr>
          <w:ilvl w:val="1"/>
          <w:numId w:val="34"/>
        </w:numPr>
        <w:spacing w:after="120" w:line="240" w:lineRule="auto"/>
        <w:ind w:hanging="360"/>
        <w:contextualSpacing/>
        <w:jc w:val="both"/>
        <w:rPr>
          <w:rFonts w:ascii="Arial Narrow" w:eastAsia="Arial Narrow" w:hAnsi="Arial Narrow" w:cs="Arial Narrow"/>
          <w:color w:val="auto"/>
          <w:sz w:val="24"/>
          <w:szCs w:val="24"/>
        </w:rPr>
      </w:pPr>
      <w:r w:rsidRPr="00411D81">
        <w:rPr>
          <w:rFonts w:ascii="Arial Narrow" w:eastAsia="Arial Narrow" w:hAnsi="Arial Narrow" w:cs="Arial Narrow"/>
          <w:color w:val="auto"/>
          <w:sz w:val="24"/>
          <w:szCs w:val="24"/>
        </w:rPr>
        <w:t>Wytyczne w zakresie sposobu korygowania i odzyskiwania nieprawidłowych wydatków oraz raportowania nieprawidłowości w ramach programów operacyjnych polityki spójności na lata 2014 – 2020</w:t>
      </w:r>
      <w:r w:rsidR="00905096" w:rsidRPr="00411D81">
        <w:rPr>
          <w:rFonts w:ascii="Arial Narrow" w:eastAsia="Arial Narrow" w:hAnsi="Arial Narrow" w:cs="Arial Narrow"/>
          <w:color w:val="auto"/>
          <w:sz w:val="24"/>
          <w:szCs w:val="24"/>
        </w:rPr>
        <w:t xml:space="preserve"> z dnia 20 lipca 2015 r.</w:t>
      </w:r>
      <w:r w:rsidR="00594BF5" w:rsidRPr="00411D81">
        <w:rPr>
          <w:rFonts w:ascii="Arial Narrow" w:eastAsia="Arial Narrow" w:hAnsi="Arial Narrow" w:cs="Arial Narrow"/>
          <w:color w:val="auto"/>
          <w:sz w:val="24"/>
          <w:szCs w:val="24"/>
        </w:rPr>
        <w:t>;</w:t>
      </w:r>
    </w:p>
    <w:p w:rsidR="00BB44F2" w:rsidRPr="00D66C5C" w:rsidRDefault="006D426D" w:rsidP="00D66C5C">
      <w:pPr>
        <w:pStyle w:val="Normalny1"/>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„zakończeniu finansowym Projektu” – należy przez to rozumieć datę poniesienia ostatniego wydatku</w:t>
      </w:r>
      <w:r w:rsidR="008E3AD3">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w Projekcie;</w:t>
      </w:r>
    </w:p>
    <w:p w:rsidR="00594BF5" w:rsidRPr="00E62A5A" w:rsidRDefault="006D426D" w:rsidP="00E62A5A">
      <w:pPr>
        <w:pStyle w:val="Normalny1"/>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lastRenderedPageBreak/>
        <w:t>„zakończeniu rzeczowym Projektu” – należy przez to rozumieć datę podpisania przez Beneficjenta ostatniego protokołu odbioru lub równoważnego dokumentu w ramach Projektu;</w:t>
      </w:r>
    </w:p>
    <w:p w:rsidR="00BB44F2" w:rsidRPr="0091339C" w:rsidRDefault="006D426D">
      <w:pPr>
        <w:pStyle w:val="Normalny1"/>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E62A5A">
        <w:rPr>
          <w:rFonts w:ascii="Arial Narrow" w:eastAsia="Arial Narrow" w:hAnsi="Arial Narrow" w:cs="Arial Narrow"/>
          <w:color w:val="auto"/>
          <w:sz w:val="24"/>
          <w:szCs w:val="24"/>
        </w:rPr>
        <w:t>„zaliczce” – należy przez to rozumieć kwotę dofinansowania wypłaconą przez BG</w:t>
      </w:r>
      <w:r w:rsidR="00A3126F">
        <w:rPr>
          <w:rFonts w:ascii="Arial Narrow" w:eastAsia="Arial Narrow" w:hAnsi="Arial Narrow" w:cs="Arial Narrow"/>
          <w:color w:val="auto"/>
          <w:sz w:val="24"/>
          <w:szCs w:val="24"/>
        </w:rPr>
        <w:t xml:space="preserve">K i/lub Instytucję </w:t>
      </w:r>
      <w:commentRangeStart w:id="90"/>
      <w:del w:id="91" w:author="pszmaglinski" w:date="2016-07-08T13:23:00Z">
        <w:r w:rsidR="00A3126F" w:rsidDel="0020456B">
          <w:rPr>
            <w:rFonts w:ascii="Arial Narrow" w:eastAsia="Arial Narrow" w:hAnsi="Arial Narrow" w:cs="Arial Narrow"/>
            <w:color w:val="auto"/>
            <w:sz w:val="24"/>
            <w:szCs w:val="24"/>
          </w:rPr>
          <w:delText>Zarządzającą</w:delText>
        </w:r>
      </w:del>
      <w:ins w:id="92" w:author="pszmaglinski" w:date="2016-07-08T13:23:00Z">
        <w:r w:rsidR="0020456B">
          <w:rPr>
            <w:rFonts w:ascii="Arial Narrow" w:eastAsia="Arial Narrow" w:hAnsi="Arial Narrow" w:cs="Arial Narrow"/>
            <w:color w:val="auto"/>
            <w:sz w:val="24"/>
            <w:szCs w:val="24"/>
          </w:rPr>
          <w:t>Pośredniczącą</w:t>
        </w:r>
      </w:ins>
      <w:commentRangeEnd w:id="90"/>
      <w:ins w:id="93" w:author="pszmaglinski" w:date="2016-07-08T13:24:00Z">
        <w:r w:rsidR="0020456B">
          <w:rPr>
            <w:rStyle w:val="Odwoaniedokomentarza"/>
          </w:rPr>
          <w:commentReference w:id="90"/>
        </w:r>
      </w:ins>
      <w:r w:rsidRPr="00E62A5A">
        <w:rPr>
          <w:rFonts w:ascii="Arial Narrow" w:eastAsia="Arial Narrow" w:hAnsi="Arial Narrow" w:cs="Arial Narrow"/>
          <w:color w:val="auto"/>
          <w:sz w:val="24"/>
          <w:szCs w:val="24"/>
        </w:rPr>
        <w:t>* na rachunek bankowy Beneficjenta na pokrycie części wydatków kwalifikowalnych odpowiadających dofinansowaniu, przed ich rozliczeniem;</w:t>
      </w:r>
    </w:p>
    <w:p w:rsidR="00BB44F2" w:rsidRPr="0091339C" w:rsidRDefault="006D426D">
      <w:pPr>
        <w:pStyle w:val="Normalny1"/>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„zamówieniu publicznym” – należy przez to rozumieć pisemną umowę odpłatną, zawartą pomiędzy zamawiającym a wykonawcą, której przedmiotem są usługi, dostawy lub roboty budowlane przewidziane </w:t>
      </w:r>
      <w:r w:rsidR="008E3AD3">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w </w:t>
      </w:r>
      <w:r w:rsidR="000D466F">
        <w:rPr>
          <w:rFonts w:ascii="Arial Narrow" w:eastAsia="Arial Narrow" w:hAnsi="Arial Narrow" w:cs="Arial Narrow"/>
          <w:color w:val="auto"/>
          <w:sz w:val="24"/>
          <w:szCs w:val="24"/>
        </w:rPr>
        <w:t>P</w:t>
      </w:r>
      <w:r w:rsidRPr="006D426D">
        <w:rPr>
          <w:rFonts w:ascii="Arial Narrow" w:eastAsia="Arial Narrow" w:hAnsi="Arial Narrow" w:cs="Arial Narrow"/>
          <w:color w:val="auto"/>
          <w:sz w:val="24"/>
          <w:szCs w:val="24"/>
        </w:rPr>
        <w:t>rojekcie, przy czym dotyczy to zarówno umów o udzielenie zamówień zgodnie z ustawą Prawo zamówień publicznych, jak i umów dotyczących zamówień, udzielanych zgodnie z zasadą konkurencyjności, o której mowa w § 9 Umowy;</w:t>
      </w:r>
    </w:p>
    <w:p w:rsidR="00BB44F2" w:rsidRPr="0091339C" w:rsidRDefault="006D426D">
      <w:pPr>
        <w:pStyle w:val="Normalny1"/>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6D426D">
        <w:rPr>
          <w:rFonts w:ascii="Arial Narrow" w:eastAsia="Arial Narrow" w:hAnsi="Arial Narrow" w:cs="Arial Narrow"/>
          <w:color w:val="auto"/>
          <w:sz w:val="24"/>
          <w:szCs w:val="24"/>
        </w:rPr>
        <w:t xml:space="preserve">„zleceniu płatności” – należy przez to rozumieć, określony przez Ministra Finansów wzór zlecenia płatności, </w:t>
      </w:r>
      <w:r w:rsidR="006B6561">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 xml:space="preserve">o którym mowa w art. 188 ust. 6 </w:t>
      </w:r>
      <w:proofErr w:type="spellStart"/>
      <w:r w:rsidRPr="006D426D">
        <w:rPr>
          <w:rFonts w:ascii="Arial Narrow" w:eastAsia="Arial Narrow" w:hAnsi="Arial Narrow" w:cs="Arial Narrow"/>
          <w:color w:val="auto"/>
          <w:sz w:val="24"/>
          <w:szCs w:val="24"/>
        </w:rPr>
        <w:t>pkt</w:t>
      </w:r>
      <w:proofErr w:type="spellEnd"/>
      <w:r w:rsidRPr="006D426D">
        <w:rPr>
          <w:rFonts w:ascii="Arial Narrow" w:eastAsia="Arial Narrow" w:hAnsi="Arial Narrow" w:cs="Arial Narrow"/>
          <w:color w:val="auto"/>
          <w:sz w:val="24"/>
          <w:szCs w:val="24"/>
        </w:rPr>
        <w:t xml:space="preserve"> 1 ustawy o finansach publicznych, wystawiany przez Instytucję </w:t>
      </w:r>
      <w:del w:id="94" w:author="pszmaglinski" w:date="2016-07-08T13:25:00Z">
        <w:r w:rsidRPr="006D426D" w:rsidDel="0020456B">
          <w:rPr>
            <w:rFonts w:ascii="Arial Narrow" w:eastAsia="Arial Narrow" w:hAnsi="Arial Narrow" w:cs="Arial Narrow"/>
            <w:color w:val="auto"/>
            <w:sz w:val="24"/>
            <w:szCs w:val="24"/>
          </w:rPr>
          <w:delText>Zarządzającą</w:delText>
        </w:r>
      </w:del>
      <w:ins w:id="95" w:author="pszmaglinski" w:date="2016-07-08T13:25:00Z">
        <w:r w:rsidR="0020456B">
          <w:rPr>
            <w:rFonts w:ascii="Arial Narrow" w:eastAsia="Arial Narrow" w:hAnsi="Arial Narrow" w:cs="Arial Narrow"/>
            <w:color w:val="auto"/>
            <w:sz w:val="24"/>
            <w:szCs w:val="24"/>
          </w:rPr>
          <w:t>Pośredniczącą</w:t>
        </w:r>
      </w:ins>
      <w:r w:rsidRPr="006D426D">
        <w:rPr>
          <w:rFonts w:ascii="Arial Narrow" w:eastAsia="Arial Narrow" w:hAnsi="Arial Narrow" w:cs="Arial Narrow"/>
          <w:color w:val="auto"/>
          <w:sz w:val="24"/>
          <w:szCs w:val="24"/>
        </w:rPr>
        <w:t xml:space="preserve">/Beneficjenta będącego państwową jednostką budżetową*, na podstawie pisemnej zgody dysponenta części budżetowej na dokonanie płatności, na podstawie którego Instytucja </w:t>
      </w:r>
      <w:del w:id="96" w:author="pszmaglinski" w:date="2016-07-08T13:26:00Z">
        <w:r w:rsidRPr="006D426D" w:rsidDel="0020456B">
          <w:rPr>
            <w:rFonts w:ascii="Arial Narrow" w:eastAsia="Arial Narrow" w:hAnsi="Arial Narrow" w:cs="Arial Narrow"/>
            <w:color w:val="auto"/>
            <w:sz w:val="24"/>
            <w:szCs w:val="24"/>
          </w:rPr>
          <w:delText>Zarządzająca</w:delText>
        </w:r>
      </w:del>
      <w:ins w:id="97" w:author="pszmaglinski" w:date="2016-07-08T13:26:00Z">
        <w:r w:rsidR="0020456B">
          <w:rPr>
            <w:rFonts w:ascii="Arial Narrow" w:eastAsia="Arial Narrow" w:hAnsi="Arial Narrow" w:cs="Arial Narrow"/>
            <w:color w:val="auto"/>
            <w:sz w:val="24"/>
            <w:szCs w:val="24"/>
          </w:rPr>
          <w:t>Pośrednicząca</w:t>
        </w:r>
      </w:ins>
      <w:r w:rsidRPr="006D426D">
        <w:rPr>
          <w:rFonts w:ascii="Arial Narrow" w:eastAsia="Arial Narrow" w:hAnsi="Arial Narrow" w:cs="Arial Narrow"/>
          <w:color w:val="auto"/>
          <w:sz w:val="24"/>
          <w:szCs w:val="24"/>
        </w:rPr>
        <w:t xml:space="preserve">/Beneficjent będący państwową jednostką budżetową* występuje do BGK o przekazanie </w:t>
      </w:r>
      <w:r w:rsidR="006B6561">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na rachunek bankowy Beneficjenta/wykonawcy*, płatności pochodzących z budżetu środków europejskich odpowiadających wkładowi Fundus</w:t>
      </w:r>
      <w:r w:rsidR="00594BF5">
        <w:rPr>
          <w:rFonts w:ascii="Arial Narrow" w:eastAsia="Arial Narrow" w:hAnsi="Arial Narrow" w:cs="Arial Narrow"/>
          <w:color w:val="auto"/>
          <w:sz w:val="24"/>
          <w:szCs w:val="24"/>
        </w:rPr>
        <w:t>zu.</w:t>
      </w:r>
    </w:p>
    <w:p w:rsidR="007E1947" w:rsidRDefault="007E1947">
      <w:pPr>
        <w:pStyle w:val="Normalny1"/>
        <w:widowControl w:val="0"/>
        <w:spacing w:after="0"/>
        <w:jc w:val="center"/>
        <w:rPr>
          <w:rFonts w:ascii="Arial Narrow" w:eastAsia="Arial Narrow" w:hAnsi="Arial Narrow" w:cs="Arial Narrow"/>
          <w:b/>
          <w:color w:val="auto"/>
          <w:sz w:val="24"/>
          <w:szCs w:val="24"/>
        </w:rPr>
      </w:pPr>
    </w:p>
    <w:p w:rsidR="007E1947" w:rsidRDefault="006D426D">
      <w:pPr>
        <w:pStyle w:val="Normalny1"/>
        <w:widowControl w:val="0"/>
        <w:spacing w:after="0"/>
        <w:jc w:val="center"/>
        <w:rPr>
          <w:rFonts w:ascii="Arial Narrow" w:hAnsi="Arial Narrow"/>
          <w:color w:val="auto"/>
          <w:sz w:val="24"/>
          <w:szCs w:val="24"/>
        </w:rPr>
      </w:pPr>
      <w:r w:rsidRPr="006D426D">
        <w:rPr>
          <w:rFonts w:ascii="Arial Narrow" w:eastAsia="Arial Narrow" w:hAnsi="Arial Narrow" w:cs="Arial Narrow"/>
          <w:b/>
          <w:color w:val="auto"/>
          <w:sz w:val="24"/>
          <w:szCs w:val="24"/>
        </w:rPr>
        <w:t>§ 2</w:t>
      </w:r>
      <w:r w:rsidRPr="006D426D">
        <w:rPr>
          <w:rFonts w:ascii="Arial Narrow" w:eastAsia="Arial Narrow" w:hAnsi="Arial Narrow" w:cs="Arial Narrow"/>
          <w:b/>
          <w:smallCaps/>
          <w:color w:val="auto"/>
          <w:sz w:val="24"/>
          <w:szCs w:val="24"/>
        </w:rPr>
        <w:t xml:space="preserve"> </w:t>
      </w:r>
    </w:p>
    <w:p w:rsidR="007E1947" w:rsidRDefault="006D426D">
      <w:pPr>
        <w:pStyle w:val="Normalny1"/>
        <w:widowControl w:val="0"/>
        <w:spacing w:after="0"/>
        <w:jc w:val="center"/>
        <w:rPr>
          <w:rFonts w:ascii="Arial Narrow" w:hAnsi="Arial Narrow"/>
          <w:color w:val="auto"/>
          <w:sz w:val="24"/>
          <w:szCs w:val="24"/>
        </w:rPr>
      </w:pPr>
      <w:r w:rsidRPr="006D426D">
        <w:rPr>
          <w:rFonts w:ascii="Arial Narrow" w:eastAsia="Arial Narrow" w:hAnsi="Arial Narrow" w:cs="Arial Narrow"/>
          <w:b/>
          <w:smallCaps/>
          <w:color w:val="auto"/>
          <w:sz w:val="24"/>
          <w:szCs w:val="24"/>
        </w:rPr>
        <w:t>P</w:t>
      </w:r>
      <w:r w:rsidRPr="006D426D">
        <w:rPr>
          <w:rFonts w:ascii="Arial Narrow" w:eastAsia="Arial Narrow" w:hAnsi="Arial Narrow" w:cs="Arial Narrow"/>
          <w:b/>
          <w:color w:val="auto"/>
          <w:sz w:val="24"/>
          <w:szCs w:val="24"/>
        </w:rPr>
        <w:t>rzedmiot Umowy</w:t>
      </w:r>
    </w:p>
    <w:p w:rsidR="00BB44F2" w:rsidRPr="00BB0B56" w:rsidRDefault="006D426D" w:rsidP="00114C18">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Umowa określa szczegółowe zasady, tryb i warunki, na jakich dokonywane będzie rozliczenie</w:t>
      </w:r>
      <w:r w:rsidR="00BA4327">
        <w:rPr>
          <w:rFonts w:ascii="Arial Narrow" w:eastAsia="Arial Narrow" w:hAnsi="Arial Narrow" w:cs="Arial Narrow"/>
          <w:color w:val="auto"/>
          <w:sz w:val="24"/>
          <w:szCs w:val="24"/>
        </w:rPr>
        <w:t>/refundacja</w:t>
      </w:r>
      <w:r w:rsidRPr="006D426D">
        <w:rPr>
          <w:rFonts w:ascii="Arial Narrow" w:eastAsia="Arial Narrow" w:hAnsi="Arial Narrow" w:cs="Arial Narrow"/>
          <w:color w:val="auto"/>
          <w:sz w:val="24"/>
          <w:szCs w:val="24"/>
        </w:rPr>
        <w:t xml:space="preserve"> wydatków kwalifikowalnych poniesionych przez Beneficjenta i Partnera/ów</w:t>
      </w:r>
      <w:r w:rsidR="00C57412">
        <w:rPr>
          <w:rFonts w:ascii="Arial Narrow" w:eastAsia="Arial Narrow" w:hAnsi="Arial Narrow" w:cs="Arial Narrow"/>
          <w:color w:val="auto"/>
          <w:sz w:val="24"/>
          <w:szCs w:val="24"/>
          <w:vertAlign w:val="superscript"/>
        </w:rPr>
        <w:t>*</w:t>
      </w:r>
      <w:r w:rsidR="00C57412" w:rsidRPr="006D426D">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na realizację Projektu</w:t>
      </w:r>
      <w:r w:rsidR="003F6AEA" w:rsidRPr="0091339C">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o numerze</w:t>
      </w:r>
      <w:r w:rsidR="006B6561">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 pt. „…………”, określonego szczegółowo we </w:t>
      </w:r>
      <w:r w:rsidR="008C701F">
        <w:rPr>
          <w:rFonts w:ascii="Arial Narrow" w:eastAsia="Arial Narrow" w:hAnsi="Arial Narrow" w:cs="Arial Narrow"/>
          <w:color w:val="auto"/>
          <w:sz w:val="24"/>
          <w:szCs w:val="24"/>
        </w:rPr>
        <w:t>W</w:t>
      </w:r>
      <w:r w:rsidRPr="006D426D">
        <w:rPr>
          <w:rFonts w:ascii="Arial Narrow" w:eastAsia="Arial Narrow" w:hAnsi="Arial Narrow" w:cs="Arial Narrow"/>
          <w:color w:val="auto"/>
          <w:sz w:val="24"/>
          <w:szCs w:val="24"/>
        </w:rPr>
        <w:t>niosku o dofinansowanie</w:t>
      </w:r>
      <w:r w:rsidR="003F6AEA" w:rsidRPr="0091339C">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o sumie kontrolnej …………., stanowiącym załącznik nr </w:t>
      </w:r>
      <w:r w:rsidR="00E54F14">
        <w:rPr>
          <w:rFonts w:ascii="Arial Narrow" w:eastAsia="Arial Narrow" w:hAnsi="Arial Narrow" w:cs="Arial Narrow"/>
          <w:color w:val="auto"/>
          <w:sz w:val="24"/>
          <w:szCs w:val="24"/>
        </w:rPr>
        <w:t>1</w:t>
      </w:r>
      <w:r w:rsidR="00E54F14" w:rsidRPr="006D426D">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do Umowy oraz inne prawa i obowiązki Stron Umowy związanych </w:t>
      </w:r>
      <w:r w:rsidR="006B6561">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z realizacją Projektu.</w:t>
      </w:r>
    </w:p>
    <w:p w:rsidR="005F473B" w:rsidRPr="0091339C" w:rsidRDefault="005F473B">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5F473B">
        <w:rPr>
          <w:rFonts w:ascii="Arial Narrow" w:eastAsia="Arial Narrow" w:hAnsi="Arial Narrow" w:cs="Arial Narrow"/>
          <w:color w:val="auto"/>
          <w:sz w:val="24"/>
          <w:szCs w:val="24"/>
        </w:rPr>
        <w:t>Do realizacji Projektu zostaną wykorzystane nieruchomości o następujących numerach ksiąg wieczystych ……………….*</w:t>
      </w:r>
    </w:p>
    <w:p w:rsidR="00BB44F2" w:rsidRPr="0091339C"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 xml:space="preserve">Beneficjent zobowiązuje się do realizacji Projektu z należytą starannością i wykorzystania dofinansowania </w:t>
      </w:r>
      <w:r w:rsidR="006B6561">
        <w:rPr>
          <w:rFonts w:ascii="Arial Narrow" w:eastAsia="Arial Narrow" w:hAnsi="Arial Narrow" w:cs="Arial Narrow"/>
          <w:color w:val="auto"/>
          <w:sz w:val="24"/>
          <w:szCs w:val="24"/>
        </w:rPr>
        <w:br/>
      </w:r>
      <w:r w:rsidRPr="006D426D">
        <w:rPr>
          <w:rFonts w:ascii="Arial Narrow" w:eastAsia="Arial Narrow" w:hAnsi="Arial Narrow" w:cs="Arial Narrow"/>
          <w:color w:val="auto"/>
          <w:sz w:val="24"/>
          <w:szCs w:val="24"/>
        </w:rPr>
        <w:t>na zasadach określonych w Umowie.</w:t>
      </w:r>
    </w:p>
    <w:p w:rsidR="00BB44F2" w:rsidRPr="0091339C"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Całkowita wartość Projektu wynosi ........................... PLN (słownie: .............</w:t>
      </w:r>
      <w:r w:rsidR="00D061F8">
        <w:rPr>
          <w:rFonts w:ascii="Arial Narrow" w:eastAsia="Arial Narrow" w:hAnsi="Arial Narrow" w:cs="Arial Narrow"/>
          <w:color w:val="auto"/>
          <w:sz w:val="24"/>
          <w:szCs w:val="24"/>
        </w:rPr>
        <w:t>.............................).</w:t>
      </w:r>
    </w:p>
    <w:p w:rsidR="00FD7848" w:rsidRPr="00FD7848"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Całkowite wydatki kwalifikowalne Projektu wynoszą: .......................... PLN (słownie: ..........................................)</w:t>
      </w:r>
    </w:p>
    <w:p w:rsidR="00FD7848" w:rsidRPr="00393BEB" w:rsidRDefault="00FD7848" w:rsidP="00FD7848">
      <w:pPr>
        <w:pStyle w:val="Normalny1"/>
        <w:widowControl w:val="0"/>
        <w:spacing w:after="0" w:line="240" w:lineRule="auto"/>
        <w:ind w:left="360"/>
        <w:jc w:val="both"/>
        <w:rPr>
          <w:rFonts w:ascii="Arial Narrow" w:hAnsi="Arial Narrow"/>
          <w:color w:val="auto"/>
          <w:sz w:val="24"/>
          <w:szCs w:val="24"/>
        </w:rPr>
      </w:pPr>
      <w:r>
        <w:rPr>
          <w:rFonts w:ascii="Arial Narrow" w:eastAsia="Arial Narrow" w:hAnsi="Arial Narrow" w:cs="Arial Narrow"/>
          <w:color w:val="auto"/>
          <w:sz w:val="24"/>
          <w:szCs w:val="24"/>
        </w:rPr>
        <w:t>w tym</w:t>
      </w:r>
      <w:r w:rsidRPr="00B871ED">
        <w:rPr>
          <w:rFonts w:ascii="Arial Narrow" w:eastAsia="Arial Narrow" w:hAnsi="Arial Narrow" w:cs="Arial Narrow"/>
          <w:color w:val="auto"/>
          <w:sz w:val="24"/>
          <w:szCs w:val="24"/>
        </w:rPr>
        <w:t>*</w:t>
      </w:r>
      <w:r>
        <w:rPr>
          <w:rStyle w:val="Odwoanieprzypisudolnego"/>
          <w:rFonts w:ascii="Arial Narrow" w:eastAsia="Arial Narrow" w:hAnsi="Arial Narrow" w:cs="Arial Narrow"/>
          <w:color w:val="auto"/>
          <w:sz w:val="24"/>
          <w:szCs w:val="24"/>
        </w:rPr>
        <w:footnoteReference w:id="8"/>
      </w:r>
      <w:r>
        <w:rPr>
          <w:rFonts w:ascii="Arial Narrow" w:eastAsia="Arial Narrow" w:hAnsi="Arial Narrow" w:cs="Arial Narrow"/>
          <w:color w:val="auto"/>
          <w:sz w:val="24"/>
          <w:szCs w:val="24"/>
        </w:rPr>
        <w:t>:</w:t>
      </w:r>
    </w:p>
    <w:p w:rsidR="00FD7848" w:rsidRPr="002E0330" w:rsidRDefault="00FD7848" w:rsidP="00FD7848">
      <w:pPr>
        <w:pStyle w:val="Normalny1"/>
        <w:widowControl w:val="0"/>
        <w:numPr>
          <w:ilvl w:val="0"/>
          <w:numId w:val="86"/>
        </w:numPr>
        <w:spacing w:after="0" w:line="240" w:lineRule="auto"/>
        <w:jc w:val="both"/>
        <w:rPr>
          <w:rFonts w:ascii="Arial Narrow" w:hAnsi="Arial Narrow"/>
          <w:color w:val="auto"/>
          <w:sz w:val="24"/>
          <w:szCs w:val="24"/>
        </w:rPr>
      </w:pPr>
      <w:r>
        <w:rPr>
          <w:rFonts w:ascii="Arial Narrow" w:eastAsia="Arial Narrow" w:hAnsi="Arial Narrow" w:cs="Arial Narrow"/>
          <w:color w:val="auto"/>
          <w:sz w:val="24"/>
          <w:szCs w:val="24"/>
        </w:rPr>
        <w:t>kwota wydatków kwalifikowa</w:t>
      </w:r>
      <w:r w:rsidR="00A6387E">
        <w:rPr>
          <w:rFonts w:ascii="Arial Narrow" w:eastAsia="Arial Narrow" w:hAnsi="Arial Narrow" w:cs="Arial Narrow"/>
          <w:color w:val="auto"/>
          <w:sz w:val="24"/>
          <w:szCs w:val="24"/>
        </w:rPr>
        <w:t>l</w:t>
      </w:r>
      <w:r>
        <w:rPr>
          <w:rFonts w:ascii="Arial Narrow" w:eastAsia="Arial Narrow" w:hAnsi="Arial Narrow" w:cs="Arial Narrow"/>
          <w:color w:val="auto"/>
          <w:sz w:val="24"/>
          <w:szCs w:val="24"/>
        </w:rPr>
        <w:t xml:space="preserve">nych na ………….. </w:t>
      </w:r>
      <w:r w:rsidRPr="00393BEB">
        <w:rPr>
          <w:rFonts w:ascii="Arial Narrow" w:eastAsia="Arial Narrow" w:hAnsi="Arial Narrow" w:cs="Arial Narrow"/>
          <w:color w:val="auto"/>
          <w:sz w:val="24"/>
          <w:szCs w:val="24"/>
        </w:rPr>
        <w:t xml:space="preserve">(podać przeznaczenie pomocy publicznej </w:t>
      </w:r>
      <w:r w:rsidRPr="00393BEB">
        <w:rPr>
          <w:rFonts w:ascii="Arial Narrow" w:eastAsia="Arial Narrow" w:hAnsi="Arial Narrow" w:cs="Arial Narrow"/>
          <w:color w:val="auto"/>
          <w:sz w:val="24"/>
          <w:szCs w:val="24"/>
        </w:rPr>
        <w:br/>
        <w:t>np. regionaln</w:t>
      </w:r>
      <w:r>
        <w:rPr>
          <w:rFonts w:ascii="Arial Narrow" w:eastAsia="Arial Narrow" w:hAnsi="Arial Narrow" w:cs="Arial Narrow"/>
          <w:color w:val="auto"/>
          <w:sz w:val="24"/>
          <w:szCs w:val="24"/>
        </w:rPr>
        <w:t>ą</w:t>
      </w:r>
      <w:r w:rsidRPr="00393BEB">
        <w:rPr>
          <w:rFonts w:ascii="Arial Narrow" w:eastAsia="Arial Narrow" w:hAnsi="Arial Narrow" w:cs="Arial Narrow"/>
          <w:color w:val="auto"/>
          <w:sz w:val="24"/>
          <w:szCs w:val="24"/>
        </w:rPr>
        <w:t xml:space="preserve"> pomoc inwestycyjn</w:t>
      </w:r>
      <w:r>
        <w:rPr>
          <w:rFonts w:ascii="Arial Narrow" w:eastAsia="Arial Narrow" w:hAnsi="Arial Narrow" w:cs="Arial Narrow"/>
          <w:color w:val="auto"/>
          <w:sz w:val="24"/>
          <w:szCs w:val="24"/>
        </w:rPr>
        <w:t>ą</w:t>
      </w:r>
      <w:r w:rsidRPr="00393BEB">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 xml:space="preserve">wynosi …. PLN (słownie: …….), co stanowi ….% kwoty wydatków kwalifikujących się do objęcia wsparciem </w:t>
      </w:r>
      <w:r w:rsidRPr="00B871ED">
        <w:rPr>
          <w:rFonts w:ascii="Arial Narrow" w:eastAsia="Arial Narrow" w:hAnsi="Arial Narrow" w:cs="Arial Narrow"/>
          <w:color w:val="auto"/>
          <w:sz w:val="24"/>
          <w:szCs w:val="24"/>
        </w:rPr>
        <w:t>*</w:t>
      </w:r>
    </w:p>
    <w:p w:rsidR="00FD7848" w:rsidRPr="006878EA" w:rsidRDefault="00FD7848" w:rsidP="00FD7848">
      <w:pPr>
        <w:pStyle w:val="Normalny1"/>
        <w:widowControl w:val="0"/>
        <w:numPr>
          <w:ilvl w:val="0"/>
          <w:numId w:val="86"/>
        </w:numPr>
        <w:spacing w:after="0" w:line="240" w:lineRule="auto"/>
        <w:jc w:val="both"/>
        <w:rPr>
          <w:rFonts w:ascii="Arial Narrow" w:hAnsi="Arial Narrow"/>
          <w:color w:val="auto"/>
          <w:sz w:val="24"/>
          <w:szCs w:val="24"/>
        </w:rPr>
      </w:pPr>
      <w:r>
        <w:rPr>
          <w:rFonts w:ascii="Arial Narrow" w:eastAsia="Arial Narrow" w:hAnsi="Arial Narrow" w:cs="Arial Narrow"/>
          <w:color w:val="auto"/>
          <w:sz w:val="24"/>
          <w:szCs w:val="24"/>
        </w:rPr>
        <w:t>kwota wydatków kwalifikowa</w:t>
      </w:r>
      <w:r w:rsidR="00A6387E">
        <w:rPr>
          <w:rFonts w:ascii="Arial Narrow" w:eastAsia="Arial Narrow" w:hAnsi="Arial Narrow" w:cs="Arial Narrow"/>
          <w:color w:val="auto"/>
          <w:sz w:val="24"/>
          <w:szCs w:val="24"/>
        </w:rPr>
        <w:t>l</w:t>
      </w:r>
      <w:r>
        <w:rPr>
          <w:rFonts w:ascii="Arial Narrow" w:eastAsia="Arial Narrow" w:hAnsi="Arial Narrow" w:cs="Arial Narrow"/>
          <w:color w:val="auto"/>
          <w:sz w:val="24"/>
          <w:szCs w:val="24"/>
        </w:rPr>
        <w:t xml:space="preserve">nych na ………….. </w:t>
      </w:r>
      <w:r w:rsidRPr="00393BEB">
        <w:rPr>
          <w:rFonts w:ascii="Arial Narrow" w:eastAsia="Arial Narrow" w:hAnsi="Arial Narrow" w:cs="Arial Narrow"/>
          <w:color w:val="auto"/>
          <w:sz w:val="24"/>
          <w:szCs w:val="24"/>
        </w:rPr>
        <w:t xml:space="preserve">(podać przeznaczenie pomocy publicznej </w:t>
      </w:r>
      <w:r w:rsidRPr="00393BEB">
        <w:rPr>
          <w:rFonts w:ascii="Arial Narrow" w:eastAsia="Arial Narrow" w:hAnsi="Arial Narrow" w:cs="Arial Narrow"/>
          <w:color w:val="auto"/>
          <w:sz w:val="24"/>
          <w:szCs w:val="24"/>
        </w:rPr>
        <w:br/>
        <w:t>np. pomoc na badania przemysłowe</w:t>
      </w:r>
      <w:r>
        <w:rPr>
          <w:rFonts w:ascii="Arial Narrow" w:eastAsia="Arial Narrow" w:hAnsi="Arial Narrow" w:cs="Arial Narrow"/>
          <w:color w:val="auto"/>
          <w:sz w:val="24"/>
          <w:szCs w:val="24"/>
        </w:rPr>
        <w:t>)</w:t>
      </w:r>
      <w:r w:rsidRPr="00393BEB">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wynosi …. PLN (słownie: …….)</w:t>
      </w:r>
      <w:r w:rsidRPr="00F14742">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co stanowi ….% kwoty wydatków kwalifikujących się do objęcia wsparciem,</w:t>
      </w:r>
      <w:r w:rsidRPr="00B871ED">
        <w:rPr>
          <w:rFonts w:ascii="Arial Narrow" w:eastAsia="Arial Narrow" w:hAnsi="Arial Narrow" w:cs="Arial Narrow"/>
          <w:color w:val="auto"/>
          <w:sz w:val="24"/>
          <w:szCs w:val="24"/>
        </w:rPr>
        <w:t>*</w:t>
      </w:r>
    </w:p>
    <w:p w:rsidR="00FD7848" w:rsidRPr="00D4395C" w:rsidRDefault="00FD7848" w:rsidP="00FD7848">
      <w:pPr>
        <w:pStyle w:val="Normalny1"/>
        <w:widowControl w:val="0"/>
        <w:numPr>
          <w:ilvl w:val="0"/>
          <w:numId w:val="86"/>
        </w:numPr>
        <w:spacing w:after="0" w:line="240" w:lineRule="auto"/>
        <w:jc w:val="both"/>
        <w:rPr>
          <w:rFonts w:ascii="Arial Narrow" w:hAnsi="Arial Narrow"/>
          <w:color w:val="auto"/>
          <w:sz w:val="24"/>
          <w:szCs w:val="24"/>
        </w:rPr>
      </w:pPr>
      <w:r>
        <w:rPr>
          <w:rFonts w:ascii="Arial Narrow" w:eastAsia="Arial Narrow" w:hAnsi="Arial Narrow" w:cs="Arial Narrow"/>
          <w:color w:val="auto"/>
          <w:sz w:val="24"/>
          <w:szCs w:val="24"/>
        </w:rPr>
        <w:t>kwota wydatków kwalifikowa</w:t>
      </w:r>
      <w:r w:rsidR="00A6387E">
        <w:rPr>
          <w:rFonts w:ascii="Arial Narrow" w:eastAsia="Arial Narrow" w:hAnsi="Arial Narrow" w:cs="Arial Narrow"/>
          <w:color w:val="auto"/>
          <w:sz w:val="24"/>
          <w:szCs w:val="24"/>
        </w:rPr>
        <w:t>l</w:t>
      </w:r>
      <w:r>
        <w:rPr>
          <w:rFonts w:ascii="Arial Narrow" w:eastAsia="Arial Narrow" w:hAnsi="Arial Narrow" w:cs="Arial Narrow"/>
          <w:color w:val="auto"/>
          <w:sz w:val="24"/>
          <w:szCs w:val="24"/>
        </w:rPr>
        <w:t xml:space="preserve">nych na ………….. </w:t>
      </w:r>
      <w:r w:rsidRPr="00393BEB">
        <w:rPr>
          <w:rFonts w:ascii="Arial Narrow" w:eastAsia="Arial Narrow" w:hAnsi="Arial Narrow" w:cs="Arial Narrow"/>
          <w:color w:val="auto"/>
          <w:sz w:val="24"/>
          <w:szCs w:val="24"/>
        </w:rPr>
        <w:t xml:space="preserve">(podać przeznaczenie pomocy publicznej </w:t>
      </w:r>
      <w:r w:rsidRPr="00393BEB">
        <w:rPr>
          <w:rFonts w:ascii="Arial Narrow" w:eastAsia="Arial Narrow" w:hAnsi="Arial Narrow" w:cs="Arial Narrow"/>
          <w:color w:val="auto"/>
          <w:sz w:val="24"/>
          <w:szCs w:val="24"/>
        </w:rPr>
        <w:br/>
        <w:t xml:space="preserve">np. pomoc na </w:t>
      </w:r>
      <w:r>
        <w:rPr>
          <w:rFonts w:ascii="Arial Narrow" w:eastAsia="Arial Narrow" w:hAnsi="Arial Narrow" w:cs="Arial Narrow"/>
          <w:color w:val="auto"/>
          <w:sz w:val="24"/>
          <w:szCs w:val="24"/>
        </w:rPr>
        <w:t>eksperymentalne prace rozwojowe</w:t>
      </w:r>
      <w:r w:rsidRPr="00393BEB">
        <w:rPr>
          <w:rFonts w:ascii="Arial Narrow" w:eastAsia="Arial Narrow" w:hAnsi="Arial Narrow" w:cs="Arial Narrow"/>
          <w:color w:val="auto"/>
          <w:sz w:val="24"/>
          <w:szCs w:val="24"/>
        </w:rPr>
        <w:t xml:space="preserve"> itd.) </w:t>
      </w:r>
      <w:r>
        <w:rPr>
          <w:rFonts w:ascii="Arial Narrow" w:eastAsia="Arial Narrow" w:hAnsi="Arial Narrow" w:cs="Arial Narrow"/>
          <w:color w:val="auto"/>
          <w:sz w:val="24"/>
          <w:szCs w:val="24"/>
        </w:rPr>
        <w:t>wynosi …. PLN (słownie: …….)</w:t>
      </w:r>
      <w:r w:rsidRPr="00F14742">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co stanowi ….% kwoty wydatków kwalifikujących się do objęcia wsparciem,</w:t>
      </w:r>
      <w:r w:rsidRPr="00B871ED">
        <w:rPr>
          <w:rFonts w:ascii="Arial Narrow" w:eastAsia="Arial Narrow" w:hAnsi="Arial Narrow" w:cs="Arial Narrow"/>
          <w:color w:val="auto"/>
          <w:sz w:val="24"/>
          <w:szCs w:val="24"/>
        </w:rPr>
        <w:t>*</w:t>
      </w:r>
    </w:p>
    <w:p w:rsidR="00FD7848" w:rsidRDefault="00FD7848" w:rsidP="00FD7848">
      <w:pPr>
        <w:pStyle w:val="Normalny1"/>
        <w:widowControl w:val="0"/>
        <w:numPr>
          <w:ilvl w:val="0"/>
          <w:numId w:val="86"/>
        </w:numPr>
        <w:spacing w:after="0" w:line="240" w:lineRule="auto"/>
        <w:jc w:val="both"/>
        <w:rPr>
          <w:rFonts w:ascii="Arial Narrow" w:hAnsi="Arial Narrow"/>
          <w:color w:val="auto"/>
          <w:sz w:val="24"/>
          <w:szCs w:val="24"/>
        </w:rPr>
      </w:pPr>
      <w:r>
        <w:rPr>
          <w:rFonts w:ascii="Arial Narrow" w:eastAsia="Arial Narrow" w:hAnsi="Arial Narrow" w:cs="Arial Narrow"/>
          <w:color w:val="auto"/>
          <w:sz w:val="24"/>
          <w:szCs w:val="24"/>
        </w:rPr>
        <w:t>kwota wydatków kwalifikowa</w:t>
      </w:r>
      <w:r w:rsidR="00A6387E">
        <w:rPr>
          <w:rFonts w:ascii="Arial Narrow" w:eastAsia="Arial Narrow" w:hAnsi="Arial Narrow" w:cs="Arial Narrow"/>
          <w:color w:val="auto"/>
          <w:sz w:val="24"/>
          <w:szCs w:val="24"/>
        </w:rPr>
        <w:t>l</w:t>
      </w:r>
      <w:r>
        <w:rPr>
          <w:rFonts w:ascii="Arial Narrow" w:eastAsia="Arial Narrow" w:hAnsi="Arial Narrow" w:cs="Arial Narrow"/>
          <w:color w:val="auto"/>
          <w:sz w:val="24"/>
          <w:szCs w:val="24"/>
        </w:rPr>
        <w:t xml:space="preserve">nych na </w:t>
      </w:r>
      <w:r w:rsidRPr="00393BEB">
        <w:rPr>
          <w:rFonts w:ascii="Arial Narrow" w:eastAsia="Arial Narrow" w:hAnsi="Arial Narrow" w:cs="Arial Narrow"/>
          <w:color w:val="auto"/>
          <w:sz w:val="24"/>
          <w:szCs w:val="24"/>
        </w:rPr>
        <w:t>po</w:t>
      </w:r>
      <w:r>
        <w:rPr>
          <w:rFonts w:ascii="Arial Narrow" w:eastAsia="Arial Narrow" w:hAnsi="Arial Narrow" w:cs="Arial Narrow"/>
          <w:color w:val="auto"/>
          <w:sz w:val="24"/>
          <w:szCs w:val="24"/>
        </w:rPr>
        <w:t>moc</w:t>
      </w:r>
      <w:r w:rsidRPr="00393BEB">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 xml:space="preserve">de </w:t>
      </w:r>
      <w:proofErr w:type="spellStart"/>
      <w:r>
        <w:rPr>
          <w:rFonts w:ascii="Arial Narrow" w:eastAsia="Arial Narrow" w:hAnsi="Arial Narrow" w:cs="Arial Narrow"/>
          <w:color w:val="auto"/>
          <w:sz w:val="24"/>
          <w:szCs w:val="24"/>
        </w:rPr>
        <w:t>minimis</w:t>
      </w:r>
      <w:proofErr w:type="spellEnd"/>
      <w:r>
        <w:rPr>
          <w:rFonts w:ascii="Arial Narrow" w:eastAsia="Arial Narrow" w:hAnsi="Arial Narrow" w:cs="Arial Narrow"/>
          <w:color w:val="auto"/>
          <w:sz w:val="24"/>
          <w:szCs w:val="24"/>
        </w:rPr>
        <w:t xml:space="preserve"> wynosi …. PLN (słownie: …….)</w:t>
      </w:r>
      <w:r w:rsidRPr="00F14742">
        <w:rPr>
          <w:rFonts w:ascii="Arial Narrow" w:eastAsia="Arial Narrow" w:hAnsi="Arial Narrow" w:cs="Arial Narrow"/>
          <w:color w:val="auto"/>
          <w:sz w:val="24"/>
          <w:szCs w:val="24"/>
        </w:rPr>
        <w:t xml:space="preserve"> </w:t>
      </w:r>
      <w:r>
        <w:rPr>
          <w:rFonts w:ascii="Arial Narrow" w:eastAsia="Arial Narrow" w:hAnsi="Arial Narrow" w:cs="Arial Narrow"/>
          <w:color w:val="auto"/>
          <w:sz w:val="24"/>
          <w:szCs w:val="24"/>
        </w:rPr>
        <w:t>co stanowi ….% kwoty wydatków kwalifikujących się do objęcia wsparciem,</w:t>
      </w:r>
      <w:r w:rsidRPr="00B871ED">
        <w:rPr>
          <w:rFonts w:ascii="Arial Narrow" w:eastAsia="Arial Narrow" w:hAnsi="Arial Narrow" w:cs="Arial Narrow"/>
          <w:color w:val="auto"/>
          <w:sz w:val="24"/>
          <w:szCs w:val="24"/>
        </w:rPr>
        <w:t>*</w:t>
      </w:r>
    </w:p>
    <w:p w:rsidR="00BB44F2" w:rsidRPr="00FD7848" w:rsidRDefault="00FD7848" w:rsidP="00FD7848">
      <w:pPr>
        <w:pStyle w:val="Normalny1"/>
        <w:widowControl w:val="0"/>
        <w:numPr>
          <w:ilvl w:val="0"/>
          <w:numId w:val="86"/>
        </w:numPr>
        <w:spacing w:after="0" w:line="240" w:lineRule="auto"/>
        <w:jc w:val="both"/>
        <w:rPr>
          <w:rFonts w:ascii="Arial Narrow" w:hAnsi="Arial Narrow"/>
          <w:color w:val="auto"/>
          <w:sz w:val="24"/>
          <w:szCs w:val="24"/>
        </w:rPr>
      </w:pPr>
      <w:r w:rsidRPr="00FD7848">
        <w:rPr>
          <w:rFonts w:ascii="Arial Narrow" w:eastAsia="Arial Narrow" w:hAnsi="Arial Narrow" w:cs="Arial Narrow"/>
          <w:color w:val="auto"/>
          <w:sz w:val="24"/>
          <w:szCs w:val="24"/>
        </w:rPr>
        <w:t xml:space="preserve">kwota kosztów pośrednich nie może przekroczyć ………..% bezpośrednich kosztów kwalifikowalnych </w:t>
      </w:r>
      <w:r w:rsidRPr="00FD7848">
        <w:rPr>
          <w:rFonts w:ascii="Arial Narrow" w:eastAsia="Arial Narrow" w:hAnsi="Arial Narrow" w:cs="Arial Narrow"/>
          <w:color w:val="auto"/>
          <w:sz w:val="24"/>
          <w:szCs w:val="24"/>
        </w:rPr>
        <w:lastRenderedPageBreak/>
        <w:t>Projektu*</w:t>
      </w:r>
      <w:r w:rsidR="006D426D" w:rsidRPr="00FD7848">
        <w:rPr>
          <w:rFonts w:ascii="Arial Narrow" w:eastAsia="Arial Narrow" w:hAnsi="Arial Narrow" w:cs="Arial Narrow"/>
          <w:color w:val="auto"/>
          <w:sz w:val="24"/>
          <w:szCs w:val="24"/>
        </w:rPr>
        <w:t>.</w:t>
      </w:r>
    </w:p>
    <w:p w:rsidR="00BB44F2" w:rsidRPr="0091339C" w:rsidRDefault="004B40F6">
      <w:pPr>
        <w:pStyle w:val="Normalny1"/>
        <w:widowControl w:val="0"/>
        <w:numPr>
          <w:ilvl w:val="0"/>
          <w:numId w:val="38"/>
        </w:numPr>
        <w:spacing w:after="0" w:line="240" w:lineRule="auto"/>
        <w:ind w:left="360" w:hanging="360"/>
        <w:jc w:val="both"/>
        <w:rPr>
          <w:rFonts w:ascii="Arial Narrow" w:hAnsi="Arial Narrow"/>
          <w:color w:val="auto"/>
          <w:sz w:val="24"/>
          <w:szCs w:val="24"/>
        </w:rPr>
      </w:pPr>
      <w:r>
        <w:rPr>
          <w:rStyle w:val="Odwoanieprzypisudolnego"/>
          <w:rFonts w:ascii="Arial Narrow" w:eastAsia="Arial Narrow" w:hAnsi="Arial Narrow" w:cs="Arial Narrow"/>
          <w:color w:val="auto"/>
          <w:sz w:val="24"/>
          <w:szCs w:val="24"/>
        </w:rPr>
        <w:footnoteReference w:id="9"/>
      </w:r>
      <w:r w:rsidR="006D426D" w:rsidRPr="006D426D">
        <w:rPr>
          <w:rFonts w:ascii="Arial Narrow" w:eastAsia="Arial Narrow" w:hAnsi="Arial Narrow" w:cs="Arial Narrow"/>
          <w:color w:val="auto"/>
          <w:sz w:val="24"/>
          <w:szCs w:val="24"/>
        </w:rPr>
        <w:t xml:space="preserve">Instytucja </w:t>
      </w:r>
      <w:del w:id="98" w:author="pszmaglinski" w:date="2016-07-08T13:30:00Z">
        <w:r w:rsidR="006D426D" w:rsidRPr="006D426D" w:rsidDel="00701152">
          <w:rPr>
            <w:rFonts w:ascii="Arial Narrow" w:eastAsia="Arial Narrow" w:hAnsi="Arial Narrow" w:cs="Arial Narrow"/>
            <w:color w:val="auto"/>
            <w:sz w:val="24"/>
            <w:szCs w:val="24"/>
          </w:rPr>
          <w:delText xml:space="preserve">Zarządzająca </w:delText>
        </w:r>
      </w:del>
      <w:ins w:id="99" w:author="pszmaglinski" w:date="2016-07-08T13:30:00Z">
        <w:r w:rsidR="00701152">
          <w:rPr>
            <w:rFonts w:ascii="Arial Narrow" w:eastAsia="Arial Narrow" w:hAnsi="Arial Narrow" w:cs="Arial Narrow"/>
            <w:color w:val="auto"/>
            <w:sz w:val="24"/>
            <w:szCs w:val="24"/>
          </w:rPr>
          <w:t>Pośrednicząca</w:t>
        </w:r>
        <w:r w:rsidR="00701152" w:rsidRPr="006D426D">
          <w:rPr>
            <w:rFonts w:ascii="Arial Narrow" w:eastAsia="Arial Narrow" w:hAnsi="Arial Narrow" w:cs="Arial Narrow"/>
            <w:color w:val="auto"/>
            <w:sz w:val="24"/>
            <w:szCs w:val="24"/>
          </w:rPr>
          <w:t xml:space="preserve"> </w:t>
        </w:r>
      </w:ins>
      <w:r w:rsidR="006D426D" w:rsidRPr="006D426D">
        <w:rPr>
          <w:rFonts w:ascii="Arial Narrow" w:eastAsia="Arial Narrow" w:hAnsi="Arial Narrow" w:cs="Arial Narrow"/>
          <w:color w:val="auto"/>
          <w:sz w:val="24"/>
          <w:szCs w:val="24"/>
        </w:rPr>
        <w:t>przyznaje Beneficjentowi dofinansowanie w kwocie nieprzekraczającej: ……………….. PLN (słownie: ……………………………) i stanowiącej nie więcej niż ……. % kwoty całkowitych wydatków kwalifikowalnych Projektu, w tym:</w:t>
      </w:r>
    </w:p>
    <w:p w:rsidR="0019495B" w:rsidRPr="0019495B" w:rsidRDefault="00FE42EE" w:rsidP="00D66C5C">
      <w:pPr>
        <w:pStyle w:val="Normalny1"/>
        <w:widowControl w:val="0"/>
        <w:numPr>
          <w:ilvl w:val="1"/>
          <w:numId w:val="43"/>
        </w:numPr>
        <w:spacing w:after="0" w:line="240" w:lineRule="auto"/>
        <w:ind w:left="1418" w:hanging="338"/>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ze środków Europejskiego Funduszu Rozwoju Regionalnego </w:t>
      </w:r>
      <w:r w:rsidR="0019495B" w:rsidRPr="0019495B">
        <w:rPr>
          <w:rFonts w:ascii="Arial Narrow" w:eastAsia="Arial Narrow" w:hAnsi="Arial Narrow" w:cs="Arial Narrow"/>
          <w:color w:val="auto"/>
          <w:sz w:val="24"/>
          <w:szCs w:val="24"/>
        </w:rPr>
        <w:t>na realizację Projektu w kwocie nieprzekraczającej : ................. PLN (słownie: ............................)</w:t>
      </w:r>
      <w:r w:rsidR="003069C2">
        <w:rPr>
          <w:rFonts w:ascii="Arial Narrow" w:eastAsia="Arial Narrow" w:hAnsi="Arial Narrow" w:cs="Arial Narrow"/>
          <w:color w:val="auto"/>
          <w:sz w:val="24"/>
          <w:szCs w:val="24"/>
        </w:rPr>
        <w:t>,</w:t>
      </w:r>
      <w:r w:rsidR="0019495B" w:rsidRPr="0019495B">
        <w:rPr>
          <w:rFonts w:ascii="Arial Narrow" w:eastAsia="Arial Narrow" w:hAnsi="Arial Narrow" w:cs="Arial Narrow"/>
          <w:color w:val="auto"/>
          <w:sz w:val="24"/>
          <w:szCs w:val="24"/>
        </w:rPr>
        <w:t xml:space="preserve"> </w:t>
      </w:r>
    </w:p>
    <w:p w:rsidR="0019495B" w:rsidRPr="0019495B" w:rsidRDefault="0019495B" w:rsidP="00D66C5C">
      <w:pPr>
        <w:pStyle w:val="Normalny1"/>
        <w:widowControl w:val="0"/>
        <w:numPr>
          <w:ilvl w:val="1"/>
          <w:numId w:val="43"/>
        </w:numPr>
        <w:spacing w:after="0" w:line="240" w:lineRule="auto"/>
        <w:ind w:left="1418" w:hanging="338"/>
        <w:jc w:val="both"/>
        <w:rPr>
          <w:rFonts w:ascii="Arial Narrow" w:eastAsia="Arial Narrow" w:hAnsi="Arial Narrow" w:cs="Arial Narrow"/>
          <w:color w:val="auto"/>
          <w:sz w:val="24"/>
          <w:szCs w:val="24"/>
        </w:rPr>
      </w:pPr>
      <w:r w:rsidRPr="0019495B">
        <w:rPr>
          <w:rFonts w:ascii="Arial Narrow" w:eastAsia="Arial Narrow" w:hAnsi="Arial Narrow" w:cs="Arial Narrow"/>
          <w:color w:val="auto"/>
          <w:sz w:val="24"/>
          <w:szCs w:val="24"/>
        </w:rPr>
        <w:t>z budżetu państwa na realizację Projektu w kwocie nieprzekraczającej : ................... PLN (słownie: ............................)*</w:t>
      </w:r>
    </w:p>
    <w:p w:rsidR="00A20993" w:rsidRDefault="0019495B">
      <w:pPr>
        <w:pStyle w:val="Normalny1"/>
        <w:widowControl w:val="0"/>
        <w:spacing w:after="0" w:line="240" w:lineRule="auto"/>
        <w:jc w:val="both"/>
        <w:rPr>
          <w:rFonts w:ascii="Arial Narrow" w:eastAsia="Arial Narrow" w:hAnsi="Arial Narrow" w:cs="Arial Narrow"/>
          <w:color w:val="auto"/>
          <w:sz w:val="24"/>
          <w:szCs w:val="24"/>
        </w:rPr>
      </w:pPr>
      <w:r w:rsidRPr="0019495B">
        <w:rPr>
          <w:rFonts w:ascii="Arial Narrow" w:eastAsia="Arial Narrow" w:hAnsi="Arial Narrow" w:cs="Arial Narrow"/>
          <w:color w:val="auto"/>
          <w:sz w:val="24"/>
          <w:szCs w:val="24"/>
        </w:rPr>
        <w:t>stanowiące pomoc publiczną</w:t>
      </w:r>
      <w:r w:rsidR="00360402">
        <w:rPr>
          <w:rFonts w:ascii="Arial Narrow" w:eastAsia="Arial Narrow" w:hAnsi="Arial Narrow" w:cs="Arial Narrow"/>
          <w:color w:val="auto"/>
          <w:sz w:val="24"/>
          <w:szCs w:val="24"/>
        </w:rPr>
        <w:t>*</w:t>
      </w:r>
      <w:r w:rsidR="00AE0BB4">
        <w:rPr>
          <w:rFonts w:ascii="Arial Narrow" w:eastAsia="Arial Narrow" w:hAnsi="Arial Narrow" w:cs="Arial Narrow"/>
          <w:color w:val="auto"/>
          <w:sz w:val="24"/>
          <w:szCs w:val="24"/>
        </w:rPr>
        <w:t xml:space="preserve">/pomoc de </w:t>
      </w:r>
      <w:proofErr w:type="spellStart"/>
      <w:r w:rsidR="00AE0BB4">
        <w:rPr>
          <w:rFonts w:ascii="Arial Narrow" w:eastAsia="Arial Narrow" w:hAnsi="Arial Narrow" w:cs="Arial Narrow"/>
          <w:color w:val="auto"/>
          <w:sz w:val="24"/>
          <w:szCs w:val="24"/>
        </w:rPr>
        <w:t>minimis</w:t>
      </w:r>
      <w:proofErr w:type="spellEnd"/>
      <w:r w:rsidR="00AE0BB4">
        <w:rPr>
          <w:rFonts w:ascii="Arial Narrow" w:eastAsia="Arial Narrow" w:hAnsi="Arial Narrow" w:cs="Arial Narrow"/>
          <w:color w:val="auto"/>
          <w:sz w:val="24"/>
          <w:szCs w:val="24"/>
        </w:rPr>
        <w:t>*</w:t>
      </w:r>
      <w:r w:rsidRPr="0019495B">
        <w:rPr>
          <w:rFonts w:ascii="Arial Narrow" w:eastAsia="Arial Narrow" w:hAnsi="Arial Narrow" w:cs="Arial Narrow"/>
          <w:color w:val="auto"/>
          <w:sz w:val="24"/>
          <w:szCs w:val="24"/>
        </w:rPr>
        <w:t xml:space="preserve"> udzieloną na podstawie …….</w:t>
      </w:r>
      <w:r w:rsidR="007D5534">
        <w:rPr>
          <w:rFonts w:ascii="Arial Narrow" w:eastAsia="Arial Narrow" w:hAnsi="Arial Narrow" w:cs="Arial Narrow"/>
          <w:color w:val="auto"/>
          <w:sz w:val="24"/>
          <w:szCs w:val="24"/>
        </w:rPr>
        <w:t>(podać r</w:t>
      </w:r>
      <w:r w:rsidR="00C059EA">
        <w:rPr>
          <w:rFonts w:ascii="Arial Narrow" w:eastAsia="Arial Narrow" w:hAnsi="Arial Narrow" w:cs="Arial Narrow"/>
          <w:color w:val="auto"/>
          <w:sz w:val="24"/>
          <w:szCs w:val="24"/>
        </w:rPr>
        <w:t xml:space="preserve">ozporządzenie, na podstawie którego udzielono pomocy publicznej/pomocy de </w:t>
      </w:r>
      <w:proofErr w:type="spellStart"/>
      <w:r w:rsidR="00C059EA">
        <w:rPr>
          <w:rFonts w:ascii="Arial Narrow" w:eastAsia="Arial Narrow" w:hAnsi="Arial Narrow" w:cs="Arial Narrow"/>
          <w:color w:val="auto"/>
          <w:sz w:val="24"/>
          <w:szCs w:val="24"/>
        </w:rPr>
        <w:t>minimis</w:t>
      </w:r>
      <w:proofErr w:type="spellEnd"/>
      <w:r w:rsidR="00C059EA">
        <w:rPr>
          <w:rFonts w:ascii="Arial Narrow" w:eastAsia="Arial Narrow" w:hAnsi="Arial Narrow" w:cs="Arial Narrow"/>
          <w:color w:val="auto"/>
          <w:sz w:val="24"/>
          <w:szCs w:val="24"/>
        </w:rPr>
        <w:t>)</w:t>
      </w:r>
      <w:r w:rsidR="00C059EA" w:rsidRPr="0019495B">
        <w:rPr>
          <w:rFonts w:ascii="Arial Narrow" w:eastAsia="Arial Narrow" w:hAnsi="Arial Narrow" w:cs="Arial Narrow"/>
          <w:color w:val="auto"/>
          <w:sz w:val="24"/>
          <w:szCs w:val="24"/>
        </w:rPr>
        <w:t>*</w:t>
      </w:r>
      <w:r w:rsidR="00C059EA">
        <w:rPr>
          <w:rStyle w:val="Odwoanieprzypisudolnego"/>
          <w:rFonts w:ascii="Arial Narrow" w:eastAsia="Arial Narrow" w:hAnsi="Arial Narrow" w:cs="Arial Narrow"/>
          <w:color w:val="auto"/>
          <w:sz w:val="24"/>
          <w:szCs w:val="24"/>
        </w:rPr>
        <w:footnoteReference w:id="10"/>
      </w:r>
      <w:r w:rsidR="00993265">
        <w:rPr>
          <w:rFonts w:ascii="Arial Narrow" w:eastAsia="Arial Narrow" w:hAnsi="Arial Narrow" w:cs="Arial Narrow"/>
          <w:color w:val="auto"/>
          <w:sz w:val="24"/>
          <w:szCs w:val="24"/>
        </w:rPr>
        <w:t>,</w:t>
      </w:r>
    </w:p>
    <w:p w:rsidR="0019495B" w:rsidRPr="0019495B" w:rsidRDefault="0019495B" w:rsidP="0019495B">
      <w:pPr>
        <w:pStyle w:val="Normalny1"/>
        <w:widowControl w:val="0"/>
        <w:numPr>
          <w:ilvl w:val="1"/>
          <w:numId w:val="43"/>
        </w:numPr>
        <w:spacing w:after="0" w:line="240" w:lineRule="auto"/>
        <w:jc w:val="both"/>
        <w:rPr>
          <w:rFonts w:ascii="Arial Narrow" w:eastAsia="Arial Narrow" w:hAnsi="Arial Narrow" w:cs="Arial Narrow"/>
          <w:color w:val="auto"/>
          <w:sz w:val="24"/>
          <w:szCs w:val="24"/>
        </w:rPr>
      </w:pPr>
      <w:r w:rsidRPr="0019495B">
        <w:rPr>
          <w:rFonts w:ascii="Arial Narrow" w:eastAsia="Arial Narrow" w:hAnsi="Arial Narrow" w:cs="Arial Narrow"/>
          <w:color w:val="auto"/>
          <w:sz w:val="24"/>
          <w:szCs w:val="24"/>
        </w:rPr>
        <w:t>dofinansowanie o którym mowa powyżej zawiera*:</w:t>
      </w:r>
    </w:p>
    <w:p w:rsidR="00A20993" w:rsidRDefault="0019495B">
      <w:pPr>
        <w:pStyle w:val="Normalny1"/>
        <w:widowControl w:val="0"/>
        <w:spacing w:after="0" w:line="240" w:lineRule="auto"/>
        <w:ind w:left="1080"/>
        <w:jc w:val="both"/>
        <w:rPr>
          <w:rFonts w:ascii="Arial Narrow" w:eastAsia="Arial Narrow" w:hAnsi="Arial Narrow" w:cs="Arial Narrow"/>
          <w:color w:val="auto"/>
          <w:sz w:val="24"/>
          <w:szCs w:val="24"/>
        </w:rPr>
      </w:pPr>
      <w:r w:rsidRPr="0019495B">
        <w:rPr>
          <w:rFonts w:ascii="Arial Narrow" w:eastAsia="Arial Narrow" w:hAnsi="Arial Narrow" w:cs="Arial Narrow"/>
          <w:color w:val="auto"/>
          <w:sz w:val="24"/>
          <w:szCs w:val="24"/>
        </w:rPr>
        <w:t xml:space="preserve">- …. PLN (słownie: </w:t>
      </w:r>
      <w:r w:rsidR="004E11A4">
        <w:rPr>
          <w:rFonts w:ascii="Arial Narrow" w:eastAsia="Arial Narrow" w:hAnsi="Arial Narrow" w:cs="Arial Narrow"/>
          <w:color w:val="auto"/>
          <w:sz w:val="24"/>
          <w:szCs w:val="24"/>
        </w:rPr>
        <w:t>……), stanowiące pomoc publiczną</w:t>
      </w:r>
      <w:r w:rsidR="005C3578">
        <w:rPr>
          <w:rFonts w:ascii="Arial Narrow" w:eastAsia="Arial Narrow" w:hAnsi="Arial Narrow" w:cs="Arial Narrow"/>
          <w:color w:val="auto"/>
          <w:sz w:val="24"/>
          <w:szCs w:val="24"/>
        </w:rPr>
        <w:t xml:space="preserve"> </w:t>
      </w:r>
      <w:r w:rsidRPr="0019495B">
        <w:rPr>
          <w:rFonts w:ascii="Arial Narrow" w:eastAsia="Arial Narrow" w:hAnsi="Arial Narrow" w:cs="Arial Narrow"/>
          <w:color w:val="auto"/>
          <w:sz w:val="24"/>
          <w:szCs w:val="24"/>
        </w:rPr>
        <w:t>udzieloną na podstawie …… (podać odpowiednie rozporządzenie, na podstawie którego udzielono pomocy</w:t>
      </w:r>
      <w:r w:rsidR="000E2A0F">
        <w:rPr>
          <w:rFonts w:ascii="Arial Narrow" w:eastAsia="Arial Narrow" w:hAnsi="Arial Narrow" w:cs="Arial Narrow"/>
          <w:color w:val="auto"/>
          <w:sz w:val="24"/>
          <w:szCs w:val="24"/>
        </w:rPr>
        <w:t xml:space="preserve"> publicznej</w:t>
      </w:r>
      <w:r w:rsidRPr="0019495B">
        <w:rPr>
          <w:rFonts w:ascii="Arial Narrow" w:eastAsia="Arial Narrow" w:hAnsi="Arial Narrow" w:cs="Arial Narrow"/>
          <w:color w:val="auto"/>
          <w:sz w:val="24"/>
          <w:szCs w:val="24"/>
        </w:rPr>
        <w:t>)</w:t>
      </w:r>
      <w:r w:rsidR="00993265">
        <w:rPr>
          <w:rFonts w:ascii="Arial Narrow" w:eastAsia="Arial Narrow" w:hAnsi="Arial Narrow" w:cs="Arial Narrow"/>
          <w:color w:val="auto"/>
          <w:sz w:val="24"/>
          <w:szCs w:val="24"/>
        </w:rPr>
        <w:t>,</w:t>
      </w:r>
      <w:r w:rsidR="004E6C85">
        <w:rPr>
          <w:rFonts w:ascii="Arial Narrow" w:eastAsia="Arial Narrow" w:hAnsi="Arial Narrow" w:cs="Arial Narrow"/>
          <w:color w:val="auto"/>
          <w:sz w:val="24"/>
          <w:szCs w:val="24"/>
        </w:rPr>
        <w:t>*</w:t>
      </w:r>
    </w:p>
    <w:p w:rsidR="00FE1645" w:rsidRDefault="0019495B" w:rsidP="00E4477A">
      <w:pPr>
        <w:pStyle w:val="Normalny1"/>
        <w:widowControl w:val="0"/>
        <w:spacing w:after="0" w:line="240" w:lineRule="auto"/>
        <w:ind w:left="1080"/>
        <w:jc w:val="both"/>
        <w:rPr>
          <w:rFonts w:ascii="Arial Narrow" w:eastAsia="Arial Narrow" w:hAnsi="Arial Narrow" w:cs="Arial Narrow"/>
          <w:color w:val="auto"/>
          <w:sz w:val="24"/>
          <w:szCs w:val="24"/>
        </w:rPr>
      </w:pPr>
      <w:r w:rsidRPr="0019495B">
        <w:rPr>
          <w:rFonts w:ascii="Arial Narrow" w:eastAsia="Arial Narrow" w:hAnsi="Arial Narrow" w:cs="Arial Narrow"/>
          <w:color w:val="auto"/>
          <w:sz w:val="24"/>
          <w:szCs w:val="24"/>
        </w:rPr>
        <w:t xml:space="preserve">- </w:t>
      </w:r>
      <w:r w:rsidR="00173C09">
        <w:rPr>
          <w:rFonts w:ascii="Arial Narrow" w:eastAsia="Arial Narrow" w:hAnsi="Arial Narrow" w:cs="Arial Narrow"/>
          <w:color w:val="auto"/>
          <w:sz w:val="24"/>
          <w:szCs w:val="24"/>
        </w:rPr>
        <w:t>.</w:t>
      </w:r>
      <w:r w:rsidRPr="0019495B">
        <w:rPr>
          <w:rFonts w:ascii="Arial Narrow" w:eastAsia="Arial Narrow" w:hAnsi="Arial Narrow" w:cs="Arial Narrow"/>
          <w:color w:val="auto"/>
          <w:sz w:val="24"/>
          <w:szCs w:val="24"/>
        </w:rPr>
        <w:t xml:space="preserve">… PLN (słownie: …….) stanowiące pomoc </w:t>
      </w:r>
      <w:r w:rsidR="00C57412" w:rsidRPr="00C57412">
        <w:rPr>
          <w:rFonts w:ascii="Arial Narrow" w:eastAsia="Arial Narrow" w:hAnsi="Arial Narrow" w:cs="Arial Narrow"/>
          <w:color w:val="auto"/>
          <w:sz w:val="24"/>
          <w:szCs w:val="24"/>
        </w:rPr>
        <w:t xml:space="preserve">de </w:t>
      </w:r>
      <w:proofErr w:type="spellStart"/>
      <w:r w:rsidR="009A0DDA">
        <w:rPr>
          <w:rFonts w:ascii="Arial Narrow" w:eastAsia="Arial Narrow" w:hAnsi="Arial Narrow" w:cs="Arial Narrow"/>
          <w:color w:val="auto"/>
          <w:sz w:val="24"/>
          <w:szCs w:val="24"/>
        </w:rPr>
        <w:t>minimis</w:t>
      </w:r>
      <w:proofErr w:type="spellEnd"/>
      <w:r w:rsidR="009A0DDA">
        <w:rPr>
          <w:rFonts w:ascii="Arial Narrow" w:eastAsia="Arial Narrow" w:hAnsi="Arial Narrow" w:cs="Arial Narrow"/>
          <w:color w:val="auto"/>
          <w:sz w:val="24"/>
          <w:szCs w:val="24"/>
        </w:rPr>
        <w:t xml:space="preserve"> </w:t>
      </w:r>
      <w:r w:rsidRPr="0019495B">
        <w:rPr>
          <w:rFonts w:ascii="Arial Narrow" w:eastAsia="Arial Narrow" w:hAnsi="Arial Narrow" w:cs="Arial Narrow"/>
          <w:color w:val="auto"/>
          <w:sz w:val="24"/>
          <w:szCs w:val="24"/>
        </w:rPr>
        <w:t>udzieloną na podstawie …… (podać odpowiednie rozporządzenie, na podstawie którego udzielono pomocy</w:t>
      </w:r>
      <w:r w:rsidR="000E2A0F">
        <w:rPr>
          <w:rFonts w:ascii="Arial Narrow" w:eastAsia="Arial Narrow" w:hAnsi="Arial Narrow" w:cs="Arial Narrow"/>
          <w:color w:val="auto"/>
          <w:sz w:val="24"/>
          <w:szCs w:val="24"/>
        </w:rPr>
        <w:t xml:space="preserve"> de </w:t>
      </w:r>
      <w:proofErr w:type="spellStart"/>
      <w:r w:rsidR="000E2A0F">
        <w:rPr>
          <w:rFonts w:ascii="Arial Narrow" w:eastAsia="Arial Narrow" w:hAnsi="Arial Narrow" w:cs="Arial Narrow"/>
          <w:color w:val="auto"/>
          <w:sz w:val="24"/>
          <w:szCs w:val="24"/>
        </w:rPr>
        <w:t>minimis</w:t>
      </w:r>
      <w:proofErr w:type="spellEnd"/>
      <w:r w:rsidRPr="0019495B">
        <w:rPr>
          <w:rFonts w:ascii="Arial Narrow" w:eastAsia="Arial Narrow" w:hAnsi="Arial Narrow" w:cs="Arial Narrow"/>
          <w:color w:val="auto"/>
          <w:sz w:val="24"/>
          <w:szCs w:val="24"/>
        </w:rPr>
        <w:t>)</w:t>
      </w:r>
      <w:r w:rsidR="00993265">
        <w:rPr>
          <w:rFonts w:ascii="Arial Narrow" w:eastAsia="Arial Narrow" w:hAnsi="Arial Narrow" w:cs="Arial Narrow"/>
          <w:color w:val="auto"/>
          <w:sz w:val="24"/>
          <w:szCs w:val="24"/>
        </w:rPr>
        <w:t>.</w:t>
      </w:r>
      <w:r w:rsidR="004E6C85">
        <w:rPr>
          <w:rFonts w:ascii="Arial Narrow" w:eastAsia="Arial Narrow" w:hAnsi="Arial Narrow" w:cs="Arial Narrow"/>
          <w:color w:val="auto"/>
          <w:sz w:val="24"/>
          <w:szCs w:val="24"/>
        </w:rPr>
        <w:t>*</w:t>
      </w:r>
    </w:p>
    <w:p w:rsidR="004E11A4" w:rsidRPr="004E11A4" w:rsidRDefault="004E11A4" w:rsidP="004E11A4">
      <w:pPr>
        <w:pStyle w:val="Normalny1"/>
        <w:widowControl w:val="0"/>
        <w:spacing w:after="0" w:line="240" w:lineRule="auto"/>
        <w:ind w:left="360" w:hanging="360"/>
        <w:jc w:val="both"/>
        <w:rPr>
          <w:rFonts w:ascii="Arial Narrow" w:hAnsi="Arial Narrow"/>
          <w:color w:val="auto"/>
          <w:sz w:val="24"/>
          <w:szCs w:val="24"/>
        </w:rPr>
      </w:pPr>
      <w:r w:rsidRPr="004E11A4">
        <w:rPr>
          <w:rFonts w:ascii="Arial Narrow" w:eastAsia="Arial Narrow" w:hAnsi="Arial Narrow" w:cs="Arial Narrow"/>
          <w:color w:val="auto"/>
          <w:sz w:val="24"/>
          <w:szCs w:val="24"/>
        </w:rPr>
        <w:t>6.</w:t>
      </w:r>
      <w:r w:rsidRPr="004E11A4">
        <w:rPr>
          <w:rStyle w:val="Odwoanieprzypisudolnego"/>
          <w:rFonts w:ascii="Arial Narrow" w:eastAsia="Arial Narrow" w:hAnsi="Arial Narrow" w:cs="Arial Narrow"/>
          <w:color w:val="auto"/>
          <w:sz w:val="24"/>
          <w:szCs w:val="24"/>
        </w:rPr>
        <w:footnoteReference w:id="11"/>
      </w:r>
      <w:r w:rsidRPr="004E11A4">
        <w:rPr>
          <w:rFonts w:ascii="Arial Narrow" w:eastAsia="Arial Narrow" w:hAnsi="Arial Narrow" w:cs="Arial Narrow"/>
          <w:color w:val="auto"/>
          <w:sz w:val="24"/>
          <w:szCs w:val="24"/>
        </w:rPr>
        <w:t xml:space="preserve"> Instytucja </w:t>
      </w:r>
      <w:del w:id="100" w:author="pszmaglinski" w:date="2016-07-08T13:31:00Z">
        <w:r w:rsidRPr="004E11A4" w:rsidDel="00701152">
          <w:rPr>
            <w:rFonts w:ascii="Arial Narrow" w:eastAsia="Arial Narrow" w:hAnsi="Arial Narrow" w:cs="Arial Narrow"/>
            <w:color w:val="auto"/>
            <w:sz w:val="24"/>
            <w:szCs w:val="24"/>
          </w:rPr>
          <w:delText xml:space="preserve">Zarządzająca </w:delText>
        </w:r>
      </w:del>
      <w:ins w:id="101" w:author="pszmaglinski" w:date="2016-07-08T13:31:00Z">
        <w:r w:rsidR="00701152">
          <w:rPr>
            <w:rFonts w:ascii="Arial Narrow" w:eastAsia="Arial Narrow" w:hAnsi="Arial Narrow" w:cs="Arial Narrow"/>
            <w:color w:val="auto"/>
            <w:sz w:val="24"/>
            <w:szCs w:val="24"/>
          </w:rPr>
          <w:t>Pośrednicząca</w:t>
        </w:r>
        <w:r w:rsidR="00701152" w:rsidRPr="004E11A4">
          <w:rPr>
            <w:rFonts w:ascii="Arial Narrow" w:eastAsia="Arial Narrow" w:hAnsi="Arial Narrow" w:cs="Arial Narrow"/>
            <w:color w:val="auto"/>
            <w:sz w:val="24"/>
            <w:szCs w:val="24"/>
          </w:rPr>
          <w:t xml:space="preserve"> </w:t>
        </w:r>
      </w:ins>
      <w:r w:rsidRPr="004E11A4">
        <w:rPr>
          <w:rFonts w:ascii="Arial Narrow" w:eastAsia="Arial Narrow" w:hAnsi="Arial Narrow" w:cs="Arial Narrow"/>
          <w:color w:val="auto"/>
          <w:sz w:val="24"/>
          <w:szCs w:val="24"/>
        </w:rPr>
        <w:t>przyznaje Beneficjentowi dofinansowanie w kwocie nieprzekraczającej: ……………….. PLN (słownie: ……………………………), w tym:</w:t>
      </w:r>
    </w:p>
    <w:p w:rsidR="004E11A4" w:rsidRPr="004E11A4" w:rsidRDefault="004E11A4" w:rsidP="004E11A4">
      <w:pPr>
        <w:pStyle w:val="Normalny1"/>
        <w:widowControl w:val="0"/>
        <w:numPr>
          <w:ilvl w:val="1"/>
          <w:numId w:val="38"/>
        </w:numPr>
        <w:spacing w:after="0" w:line="240" w:lineRule="auto"/>
        <w:ind w:hanging="306"/>
        <w:jc w:val="both"/>
        <w:rPr>
          <w:rFonts w:ascii="Arial Narrow" w:eastAsia="Arial Narrow" w:hAnsi="Arial Narrow" w:cs="Arial Narrow"/>
          <w:color w:val="auto"/>
          <w:sz w:val="24"/>
          <w:szCs w:val="24"/>
        </w:rPr>
      </w:pPr>
      <w:r w:rsidRPr="004E11A4">
        <w:rPr>
          <w:rFonts w:ascii="Arial Narrow" w:eastAsia="Arial Narrow" w:hAnsi="Arial Narrow" w:cs="Arial Narrow"/>
          <w:color w:val="auto"/>
          <w:sz w:val="24"/>
          <w:szCs w:val="24"/>
        </w:rPr>
        <w:t xml:space="preserve">ze środków Europejskiego Funduszu Rozwoju Regionalnego na realizację Projektu w kwocie nieprzekraczającej: ................. PLN (słownie: ............................), </w:t>
      </w:r>
    </w:p>
    <w:p w:rsidR="004E11A4" w:rsidRPr="004E11A4" w:rsidRDefault="004E11A4" w:rsidP="004E11A4">
      <w:pPr>
        <w:pStyle w:val="Normalny1"/>
        <w:widowControl w:val="0"/>
        <w:numPr>
          <w:ilvl w:val="1"/>
          <w:numId w:val="38"/>
        </w:numPr>
        <w:spacing w:after="0" w:line="240" w:lineRule="auto"/>
        <w:ind w:hanging="306"/>
        <w:jc w:val="both"/>
        <w:rPr>
          <w:rFonts w:ascii="Arial Narrow" w:eastAsia="Arial Narrow" w:hAnsi="Arial Narrow" w:cs="Arial Narrow"/>
          <w:color w:val="auto"/>
          <w:sz w:val="24"/>
          <w:szCs w:val="24"/>
        </w:rPr>
      </w:pPr>
      <w:r w:rsidRPr="004E11A4">
        <w:rPr>
          <w:rFonts w:ascii="Arial Narrow" w:eastAsia="Arial Narrow" w:hAnsi="Arial Narrow" w:cs="Arial Narrow"/>
          <w:color w:val="auto"/>
          <w:sz w:val="24"/>
          <w:szCs w:val="24"/>
        </w:rPr>
        <w:t>z budżetu państwa na realizację Projektu w kwocie nieprzekraczającej: ................... PLN (słownie: ............................)*</w:t>
      </w:r>
    </w:p>
    <w:p w:rsidR="004E11A4" w:rsidRPr="004E11A4" w:rsidRDefault="004E11A4" w:rsidP="004E11A4">
      <w:pPr>
        <w:pStyle w:val="Normalny1"/>
        <w:widowControl w:val="0"/>
        <w:spacing w:after="0" w:line="240" w:lineRule="auto"/>
        <w:jc w:val="both"/>
        <w:rPr>
          <w:rFonts w:ascii="Arial Narrow" w:eastAsia="Arial Narrow" w:hAnsi="Arial Narrow" w:cs="Arial Narrow"/>
          <w:color w:val="auto"/>
          <w:sz w:val="24"/>
          <w:szCs w:val="24"/>
        </w:rPr>
      </w:pPr>
      <w:r w:rsidRPr="004E11A4">
        <w:rPr>
          <w:rFonts w:ascii="Arial Narrow" w:eastAsia="Arial Narrow" w:hAnsi="Arial Narrow" w:cs="Arial Narrow"/>
          <w:color w:val="auto"/>
          <w:sz w:val="24"/>
          <w:szCs w:val="24"/>
        </w:rPr>
        <w:t xml:space="preserve">stanowiące pomoc publiczną*/pomoc de </w:t>
      </w:r>
      <w:proofErr w:type="spellStart"/>
      <w:r w:rsidRPr="004E11A4">
        <w:rPr>
          <w:rFonts w:ascii="Arial Narrow" w:eastAsia="Arial Narrow" w:hAnsi="Arial Narrow" w:cs="Arial Narrow"/>
          <w:color w:val="auto"/>
          <w:sz w:val="24"/>
          <w:szCs w:val="24"/>
        </w:rPr>
        <w:t>minimis</w:t>
      </w:r>
      <w:proofErr w:type="spellEnd"/>
      <w:r w:rsidRPr="004E11A4">
        <w:rPr>
          <w:rFonts w:ascii="Arial Narrow" w:eastAsia="Arial Narrow" w:hAnsi="Arial Narrow" w:cs="Arial Narrow"/>
          <w:color w:val="auto"/>
          <w:sz w:val="24"/>
          <w:szCs w:val="24"/>
        </w:rPr>
        <w:t>* ud</w:t>
      </w:r>
      <w:r w:rsidR="007D5534">
        <w:rPr>
          <w:rFonts w:ascii="Arial Narrow" w:eastAsia="Arial Narrow" w:hAnsi="Arial Narrow" w:cs="Arial Narrow"/>
          <w:color w:val="auto"/>
          <w:sz w:val="24"/>
          <w:szCs w:val="24"/>
        </w:rPr>
        <w:t>zieloną na podstawie …….(podać r</w:t>
      </w:r>
      <w:r w:rsidRPr="004E11A4">
        <w:rPr>
          <w:rFonts w:ascii="Arial Narrow" w:eastAsia="Arial Narrow" w:hAnsi="Arial Narrow" w:cs="Arial Narrow"/>
          <w:color w:val="auto"/>
          <w:sz w:val="24"/>
          <w:szCs w:val="24"/>
        </w:rPr>
        <w:t xml:space="preserve">ozporządzenie, na podstawie którego udzielono pomocy publicznej/pomocy de </w:t>
      </w:r>
      <w:proofErr w:type="spellStart"/>
      <w:r w:rsidRPr="004E11A4">
        <w:rPr>
          <w:rFonts w:ascii="Arial Narrow" w:eastAsia="Arial Narrow" w:hAnsi="Arial Narrow" w:cs="Arial Narrow"/>
          <w:color w:val="auto"/>
          <w:sz w:val="24"/>
          <w:szCs w:val="24"/>
        </w:rPr>
        <w:t>minimis</w:t>
      </w:r>
      <w:proofErr w:type="spellEnd"/>
      <w:r w:rsidRPr="004E11A4">
        <w:rPr>
          <w:rFonts w:ascii="Arial Narrow" w:eastAsia="Arial Narrow" w:hAnsi="Arial Narrow" w:cs="Arial Narrow"/>
          <w:color w:val="auto"/>
          <w:sz w:val="24"/>
          <w:szCs w:val="24"/>
        </w:rPr>
        <w:t>)*</w:t>
      </w:r>
      <w:r w:rsidRPr="004E11A4">
        <w:rPr>
          <w:rStyle w:val="Odwoanieprzypisudolnego"/>
          <w:rFonts w:ascii="Arial Narrow" w:eastAsia="Arial Narrow" w:hAnsi="Arial Narrow" w:cs="Arial Narrow"/>
          <w:color w:val="auto"/>
          <w:sz w:val="24"/>
          <w:szCs w:val="24"/>
        </w:rPr>
        <w:footnoteReference w:id="12"/>
      </w:r>
    </w:p>
    <w:p w:rsidR="004E11A4" w:rsidRPr="004E11A4" w:rsidRDefault="004E11A4" w:rsidP="004E11A4">
      <w:pPr>
        <w:pStyle w:val="Normalny1"/>
        <w:widowControl w:val="0"/>
        <w:numPr>
          <w:ilvl w:val="1"/>
          <w:numId w:val="38"/>
        </w:numPr>
        <w:spacing w:after="0" w:line="240" w:lineRule="auto"/>
        <w:ind w:hanging="306"/>
        <w:jc w:val="both"/>
        <w:rPr>
          <w:rFonts w:ascii="Arial Narrow" w:eastAsia="Arial Narrow" w:hAnsi="Arial Narrow" w:cs="Arial Narrow"/>
          <w:color w:val="auto"/>
          <w:sz w:val="24"/>
          <w:szCs w:val="24"/>
        </w:rPr>
      </w:pPr>
      <w:r w:rsidRPr="004E11A4">
        <w:rPr>
          <w:rFonts w:ascii="Arial Narrow" w:eastAsia="Arial Narrow" w:hAnsi="Arial Narrow" w:cs="Arial Narrow"/>
          <w:color w:val="auto"/>
          <w:sz w:val="24"/>
          <w:szCs w:val="24"/>
        </w:rPr>
        <w:t>dofinansowanie, o którym mowa powyżej zawiera*</w:t>
      </w:r>
      <w:r w:rsidRPr="004E11A4">
        <w:rPr>
          <w:rStyle w:val="Odwoanieprzypisudolnego"/>
          <w:rFonts w:ascii="Arial Narrow" w:eastAsia="Arial Narrow" w:hAnsi="Arial Narrow" w:cs="Arial Narrow"/>
          <w:color w:val="auto"/>
          <w:sz w:val="24"/>
          <w:szCs w:val="24"/>
        </w:rPr>
        <w:footnoteReference w:id="13"/>
      </w:r>
      <w:r w:rsidRPr="004E11A4">
        <w:rPr>
          <w:rFonts w:ascii="Arial Narrow" w:eastAsia="Arial Narrow" w:hAnsi="Arial Narrow" w:cs="Arial Narrow"/>
          <w:color w:val="auto"/>
          <w:sz w:val="24"/>
          <w:szCs w:val="24"/>
        </w:rPr>
        <w:t>:</w:t>
      </w:r>
    </w:p>
    <w:p w:rsidR="004E11A4" w:rsidRPr="004E11A4" w:rsidRDefault="004E11A4" w:rsidP="004E11A4">
      <w:pPr>
        <w:pStyle w:val="Normalny1"/>
        <w:widowControl w:val="0"/>
        <w:spacing w:after="0" w:line="240" w:lineRule="auto"/>
        <w:ind w:left="1134"/>
        <w:jc w:val="both"/>
        <w:rPr>
          <w:rFonts w:ascii="Arial Narrow" w:eastAsia="Arial Narrow" w:hAnsi="Arial Narrow" w:cs="Arial Narrow"/>
          <w:color w:val="auto"/>
          <w:sz w:val="24"/>
          <w:szCs w:val="24"/>
        </w:rPr>
      </w:pPr>
      <w:r w:rsidRPr="004E11A4">
        <w:rPr>
          <w:rFonts w:ascii="Arial Narrow" w:eastAsia="Arial Narrow" w:hAnsi="Arial Narrow" w:cs="Arial Narrow"/>
          <w:color w:val="auto"/>
          <w:sz w:val="24"/>
          <w:szCs w:val="24"/>
        </w:rPr>
        <w:t xml:space="preserve">- …. PLN (słownie: ……), stanowiące pomoc na badania przemysłowe i eksperymentalne prace rozwojowe*/ eksperymentalne prace rozwojowe* udzieloną na podstawie .……… </w:t>
      </w:r>
      <w:r w:rsidRPr="004E11A4">
        <w:rPr>
          <w:rFonts w:ascii="Arial Narrow" w:eastAsia="Arial Narrow" w:hAnsi="Arial Narrow" w:cs="Arial Narrow"/>
          <w:color w:val="auto"/>
          <w:sz w:val="24"/>
          <w:szCs w:val="24"/>
        </w:rPr>
        <w:br/>
        <w:t>(podać odpowiednie rozporządzenie, na podstawie którego udzielono pomocy publicznej),</w:t>
      </w:r>
    </w:p>
    <w:p w:rsidR="004E11A4" w:rsidRPr="004E11A4" w:rsidRDefault="004E11A4" w:rsidP="004E11A4">
      <w:pPr>
        <w:pStyle w:val="Normalny1"/>
        <w:widowControl w:val="0"/>
        <w:spacing w:after="0" w:line="240" w:lineRule="auto"/>
        <w:ind w:left="1134"/>
        <w:jc w:val="both"/>
        <w:rPr>
          <w:rFonts w:ascii="Arial Narrow" w:eastAsia="Arial Narrow" w:hAnsi="Arial Narrow" w:cs="Arial Narrow"/>
          <w:color w:val="auto"/>
          <w:sz w:val="24"/>
          <w:szCs w:val="24"/>
        </w:rPr>
      </w:pPr>
      <w:r w:rsidRPr="004E11A4">
        <w:rPr>
          <w:rFonts w:ascii="Arial Narrow" w:eastAsia="Arial Narrow" w:hAnsi="Arial Narrow" w:cs="Arial Narrow"/>
          <w:color w:val="auto"/>
          <w:sz w:val="24"/>
          <w:szCs w:val="24"/>
        </w:rPr>
        <w:t xml:space="preserve">- …. PLN (słownie: ……), stanowiące regionalną pomoc inwestycyjną udzieloną na podstawie .……… </w:t>
      </w:r>
      <w:r w:rsidRPr="004E11A4">
        <w:rPr>
          <w:rFonts w:ascii="Arial Narrow" w:eastAsia="Arial Narrow" w:hAnsi="Arial Narrow" w:cs="Arial Narrow"/>
          <w:color w:val="auto"/>
          <w:sz w:val="24"/>
          <w:szCs w:val="24"/>
        </w:rPr>
        <w:br/>
        <w:t>(podać odpowiednie rozporządzenie, na podstawie którego udzielono pomocy publicznej),</w:t>
      </w:r>
    </w:p>
    <w:p w:rsidR="004E11A4" w:rsidRPr="004E11A4" w:rsidRDefault="004E11A4" w:rsidP="004E11A4">
      <w:pPr>
        <w:pStyle w:val="Normalny1"/>
        <w:widowControl w:val="0"/>
        <w:spacing w:after="0" w:line="240" w:lineRule="auto"/>
        <w:ind w:left="1134"/>
        <w:jc w:val="both"/>
        <w:rPr>
          <w:rFonts w:ascii="Arial Narrow" w:eastAsia="Arial Narrow" w:hAnsi="Arial Narrow" w:cs="Arial Narrow"/>
          <w:color w:val="auto"/>
          <w:sz w:val="24"/>
          <w:szCs w:val="24"/>
        </w:rPr>
      </w:pPr>
      <w:r w:rsidRPr="004E11A4">
        <w:rPr>
          <w:rFonts w:ascii="Arial Narrow" w:eastAsia="Arial Narrow" w:hAnsi="Arial Narrow" w:cs="Arial Narrow"/>
          <w:color w:val="auto"/>
          <w:sz w:val="24"/>
          <w:szCs w:val="24"/>
        </w:rPr>
        <w:t>- …. PLN (słownie: ……), stanowiące pomoc na wspieranie innowacyjności* i pomoc na innowacje procesowe i organizacyjne* udzieloną na podstawie .……… (podać odpowiednie rozporządzenie, na podstawie którego udzielono pomocy publicznej),</w:t>
      </w:r>
    </w:p>
    <w:p w:rsidR="004E11A4" w:rsidRPr="004E11A4" w:rsidRDefault="004E11A4" w:rsidP="004E11A4">
      <w:pPr>
        <w:pStyle w:val="Normalny1"/>
        <w:widowControl w:val="0"/>
        <w:spacing w:after="0" w:line="240" w:lineRule="auto"/>
        <w:ind w:left="1134"/>
        <w:jc w:val="both"/>
        <w:rPr>
          <w:rFonts w:ascii="Arial Narrow" w:eastAsia="Arial Narrow" w:hAnsi="Arial Narrow" w:cs="Arial Narrow"/>
          <w:color w:val="auto"/>
          <w:sz w:val="24"/>
          <w:szCs w:val="24"/>
        </w:rPr>
      </w:pPr>
      <w:r w:rsidRPr="004E11A4">
        <w:rPr>
          <w:rFonts w:ascii="Arial Narrow" w:eastAsia="Arial Narrow" w:hAnsi="Arial Narrow" w:cs="Arial Narrow"/>
          <w:color w:val="auto"/>
          <w:sz w:val="24"/>
          <w:szCs w:val="24"/>
        </w:rPr>
        <w:t>- …. PLN (słownie: ……), stanowiące pomoc na usługi doradcze*/udział w targach* udzieloną na podstawie .……… (podać odpowiednie rozporządzenie, na podstawie którego udzielono pomocy publicznej),</w:t>
      </w:r>
    </w:p>
    <w:p w:rsidR="004E11A4" w:rsidRDefault="004E11A4" w:rsidP="00005C21">
      <w:pPr>
        <w:pStyle w:val="Normalny1"/>
        <w:widowControl w:val="0"/>
        <w:spacing w:after="0" w:line="240" w:lineRule="auto"/>
        <w:ind w:left="1134"/>
        <w:jc w:val="both"/>
        <w:rPr>
          <w:rFonts w:ascii="Arial Narrow" w:eastAsia="Arial Narrow" w:hAnsi="Arial Narrow" w:cs="Arial Narrow"/>
          <w:color w:val="auto"/>
          <w:sz w:val="24"/>
          <w:szCs w:val="24"/>
        </w:rPr>
      </w:pPr>
      <w:r w:rsidRPr="004E11A4">
        <w:rPr>
          <w:rFonts w:ascii="Arial Narrow" w:eastAsia="Arial Narrow" w:hAnsi="Arial Narrow" w:cs="Arial Narrow"/>
          <w:color w:val="auto"/>
          <w:sz w:val="24"/>
          <w:szCs w:val="24"/>
        </w:rPr>
        <w:t xml:space="preserve">- .… PLN (słownie: …….) stanowiące pomoc de </w:t>
      </w:r>
      <w:proofErr w:type="spellStart"/>
      <w:r w:rsidRPr="004E11A4">
        <w:rPr>
          <w:rFonts w:ascii="Arial Narrow" w:eastAsia="Arial Narrow" w:hAnsi="Arial Narrow" w:cs="Arial Narrow"/>
          <w:color w:val="auto"/>
          <w:sz w:val="24"/>
          <w:szCs w:val="24"/>
        </w:rPr>
        <w:t>minimis</w:t>
      </w:r>
      <w:proofErr w:type="spellEnd"/>
      <w:r w:rsidRPr="004E11A4">
        <w:rPr>
          <w:rFonts w:ascii="Arial Narrow" w:eastAsia="Arial Narrow" w:hAnsi="Arial Narrow" w:cs="Arial Narrow"/>
          <w:color w:val="auto"/>
          <w:sz w:val="24"/>
          <w:szCs w:val="24"/>
        </w:rPr>
        <w:t xml:space="preserve"> udzieloną na podstawie ….…… </w:t>
      </w:r>
      <w:r w:rsidRPr="004E11A4">
        <w:rPr>
          <w:rFonts w:ascii="Arial Narrow" w:eastAsia="Arial Narrow" w:hAnsi="Arial Narrow" w:cs="Arial Narrow"/>
          <w:color w:val="auto"/>
          <w:sz w:val="24"/>
          <w:szCs w:val="24"/>
        </w:rPr>
        <w:br/>
        <w:t xml:space="preserve">(podać odpowiednie rozporządzenie, na podstawie którego udzielono pomocy de </w:t>
      </w:r>
      <w:proofErr w:type="spellStart"/>
      <w:r w:rsidRPr="004E11A4">
        <w:rPr>
          <w:rFonts w:ascii="Arial Narrow" w:eastAsia="Arial Narrow" w:hAnsi="Arial Narrow" w:cs="Arial Narrow"/>
          <w:color w:val="auto"/>
          <w:sz w:val="24"/>
          <w:szCs w:val="24"/>
        </w:rPr>
        <w:t>minimis</w:t>
      </w:r>
      <w:proofErr w:type="spellEnd"/>
      <w:r w:rsidRPr="004E11A4">
        <w:rPr>
          <w:rFonts w:ascii="Arial Narrow" w:eastAsia="Arial Narrow" w:hAnsi="Arial Narrow" w:cs="Arial Narrow"/>
          <w:color w:val="auto"/>
          <w:sz w:val="24"/>
          <w:szCs w:val="24"/>
        </w:rPr>
        <w:t>).</w:t>
      </w:r>
    </w:p>
    <w:p w:rsidR="00E24DB6" w:rsidRPr="00E24DB6" w:rsidRDefault="00E24DB6">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Beneficjent otrzymuje</w:t>
      </w:r>
      <w:r>
        <w:rPr>
          <w:rFonts w:ascii="Arial Narrow" w:eastAsia="Arial Narrow" w:hAnsi="Arial Narrow" w:cs="Arial Narrow"/>
          <w:color w:val="auto"/>
          <w:sz w:val="24"/>
          <w:szCs w:val="24"/>
        </w:rPr>
        <w:t xml:space="preserve"> dofinansowanie w ramach cross – </w:t>
      </w:r>
      <w:proofErr w:type="spellStart"/>
      <w:r w:rsidRPr="006D426D">
        <w:rPr>
          <w:rFonts w:ascii="Arial Narrow" w:eastAsia="Arial Narrow" w:hAnsi="Arial Narrow" w:cs="Arial Narrow"/>
          <w:color w:val="auto"/>
          <w:sz w:val="24"/>
          <w:szCs w:val="24"/>
        </w:rPr>
        <w:t>financingu</w:t>
      </w:r>
      <w:proofErr w:type="spellEnd"/>
      <w:r w:rsidRPr="006D426D">
        <w:rPr>
          <w:rFonts w:ascii="Arial Narrow" w:eastAsia="Arial Narrow" w:hAnsi="Arial Narrow" w:cs="Arial Narrow"/>
          <w:color w:val="auto"/>
          <w:sz w:val="24"/>
          <w:szCs w:val="24"/>
        </w:rPr>
        <w:t xml:space="preserve"> w kwocie nieprzekraczającej ………… PLN (słownie: ……………………….) stanowiącej nie więcej niż …..% kwoty wydatków kwalifikowalnych Projektu*.</w:t>
      </w:r>
    </w:p>
    <w:p w:rsidR="00BB44F2" w:rsidRPr="0091339C"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Beneficjent otrzymuje dofinansowanie w formie zaliczki w kwocie nieprzekraczającej ……………….. PLN (słownie: …………………………..) stanowiącej nie więcej niż …….% kwoty dofinansowania Projektu*.</w:t>
      </w:r>
    </w:p>
    <w:p w:rsidR="00BB44F2" w:rsidRPr="00E24DB6" w:rsidRDefault="006D426D" w:rsidP="00E24DB6">
      <w:pPr>
        <w:pStyle w:val="Normalny1"/>
        <w:widowControl w:val="0"/>
        <w:numPr>
          <w:ilvl w:val="0"/>
          <w:numId w:val="38"/>
        </w:numPr>
        <w:spacing w:after="0" w:line="240" w:lineRule="auto"/>
        <w:ind w:left="360" w:hanging="360"/>
        <w:jc w:val="both"/>
        <w:rPr>
          <w:rFonts w:ascii="Arial Narrow" w:eastAsia="Arial Narrow" w:hAnsi="Arial Narrow" w:cs="Arial Narrow"/>
          <w:color w:val="auto"/>
          <w:sz w:val="24"/>
          <w:szCs w:val="24"/>
        </w:rPr>
      </w:pPr>
      <w:r w:rsidRPr="00E24DB6">
        <w:rPr>
          <w:rFonts w:ascii="Arial Narrow" w:eastAsia="Arial Narrow" w:hAnsi="Arial Narrow" w:cs="Arial Narrow"/>
          <w:color w:val="auto"/>
          <w:sz w:val="24"/>
          <w:szCs w:val="24"/>
        </w:rPr>
        <w:t xml:space="preserve">Beneficjent zobowiązuje się wnieść wkład własny w </w:t>
      </w:r>
      <w:r w:rsidR="00C57412" w:rsidRPr="00E24DB6">
        <w:rPr>
          <w:rFonts w:ascii="Arial Narrow" w:eastAsia="Arial Narrow" w:hAnsi="Arial Narrow" w:cs="Arial Narrow"/>
          <w:color w:val="auto"/>
          <w:sz w:val="24"/>
          <w:szCs w:val="24"/>
        </w:rPr>
        <w:t>wysokości</w:t>
      </w:r>
      <w:r w:rsidRPr="00E24DB6">
        <w:rPr>
          <w:rFonts w:ascii="Arial Narrow" w:eastAsia="Arial Narrow" w:hAnsi="Arial Narrow" w:cs="Arial Narrow"/>
          <w:color w:val="auto"/>
          <w:sz w:val="24"/>
          <w:szCs w:val="24"/>
        </w:rPr>
        <w:t xml:space="preserve"> ................... PLN (słownie: ........................).</w:t>
      </w:r>
    </w:p>
    <w:p w:rsidR="00BB44F2" w:rsidRPr="00E24DB6" w:rsidRDefault="006D426D">
      <w:pPr>
        <w:pStyle w:val="Normalny1"/>
        <w:widowControl w:val="0"/>
        <w:numPr>
          <w:ilvl w:val="0"/>
          <w:numId w:val="38"/>
        </w:numPr>
        <w:spacing w:after="0" w:line="240" w:lineRule="auto"/>
        <w:ind w:left="360" w:hanging="360"/>
        <w:jc w:val="both"/>
        <w:rPr>
          <w:rFonts w:ascii="Arial Narrow" w:eastAsia="Arial Narrow" w:hAnsi="Arial Narrow" w:cs="Arial Narrow"/>
          <w:color w:val="auto"/>
          <w:sz w:val="24"/>
          <w:szCs w:val="24"/>
        </w:rPr>
      </w:pPr>
      <w:r w:rsidRPr="00E24DB6">
        <w:rPr>
          <w:rFonts w:ascii="Arial Narrow" w:eastAsia="Arial Narrow" w:hAnsi="Arial Narrow" w:cs="Arial Narrow"/>
          <w:color w:val="auto"/>
          <w:sz w:val="24"/>
          <w:szCs w:val="24"/>
        </w:rPr>
        <w:t xml:space="preserve">Beneficjent zobowiązuje się do zapewnienia finansowania Projektu oraz pokrycia, w pełnym zakresie, wszelkich </w:t>
      </w:r>
      <w:r w:rsidRPr="00E24DB6">
        <w:rPr>
          <w:rFonts w:ascii="Arial Narrow" w:eastAsia="Arial Narrow" w:hAnsi="Arial Narrow" w:cs="Arial Narrow"/>
          <w:color w:val="auto"/>
          <w:sz w:val="24"/>
          <w:szCs w:val="24"/>
        </w:rPr>
        <w:lastRenderedPageBreak/>
        <w:t>wydatków niekwalifikowalnych w ramach Projektu.</w:t>
      </w:r>
    </w:p>
    <w:p w:rsidR="00BB44F2" w:rsidRPr="0091339C"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E24DB6">
        <w:rPr>
          <w:rFonts w:ascii="Arial Narrow" w:eastAsia="Arial Narrow" w:hAnsi="Arial Narrow" w:cs="Arial Narrow"/>
          <w:color w:val="auto"/>
          <w:sz w:val="24"/>
          <w:szCs w:val="24"/>
        </w:rPr>
        <w:t>Dofinansowanie jest przeznaczone na reali</w:t>
      </w:r>
      <w:r w:rsidRPr="006D426D">
        <w:rPr>
          <w:rFonts w:ascii="Arial Narrow" w:eastAsia="Arial Narrow" w:hAnsi="Arial Narrow" w:cs="Arial Narrow"/>
          <w:color w:val="auto"/>
          <w:sz w:val="24"/>
          <w:szCs w:val="24"/>
        </w:rPr>
        <w:t>zację Projektu przez Beneficjenta i Partnera/ów</w:t>
      </w:r>
      <w:r w:rsidR="00C57412">
        <w:rPr>
          <w:rFonts w:ascii="Arial Narrow" w:eastAsia="Arial Narrow" w:hAnsi="Arial Narrow" w:cs="Arial Narrow"/>
          <w:color w:val="auto"/>
          <w:sz w:val="24"/>
          <w:szCs w:val="24"/>
          <w:vertAlign w:val="superscript"/>
        </w:rPr>
        <w:t>*</w:t>
      </w:r>
      <w:r w:rsidR="00C57412" w:rsidRPr="006D426D">
        <w:rPr>
          <w:rFonts w:ascii="Arial Narrow" w:eastAsia="Arial Narrow" w:hAnsi="Arial Narrow" w:cs="Arial Narrow"/>
          <w:color w:val="auto"/>
          <w:sz w:val="24"/>
          <w:szCs w:val="24"/>
        </w:rPr>
        <w:t xml:space="preserve"> </w:t>
      </w:r>
      <w:r w:rsidRPr="006D426D">
        <w:rPr>
          <w:rFonts w:ascii="Arial Narrow" w:eastAsia="Arial Narrow" w:hAnsi="Arial Narrow" w:cs="Arial Narrow"/>
          <w:color w:val="auto"/>
          <w:sz w:val="24"/>
          <w:szCs w:val="24"/>
        </w:rPr>
        <w:t xml:space="preserve">zgodnie z </w:t>
      </w:r>
      <w:r w:rsidR="000D466F">
        <w:rPr>
          <w:rFonts w:ascii="Arial Narrow" w:eastAsia="Arial Narrow" w:hAnsi="Arial Narrow" w:cs="Arial Narrow"/>
          <w:color w:val="auto"/>
          <w:sz w:val="24"/>
          <w:szCs w:val="24"/>
        </w:rPr>
        <w:t>W</w:t>
      </w:r>
      <w:r w:rsidRPr="006D426D">
        <w:rPr>
          <w:rFonts w:ascii="Arial Narrow" w:eastAsia="Arial Narrow" w:hAnsi="Arial Narrow" w:cs="Arial Narrow"/>
          <w:color w:val="auto"/>
          <w:sz w:val="24"/>
          <w:szCs w:val="24"/>
        </w:rPr>
        <w:t xml:space="preserve">nioskiem o dofinansowanie stanowiącym </w:t>
      </w:r>
      <w:r w:rsidRPr="002F4E14">
        <w:rPr>
          <w:rFonts w:ascii="Arial Narrow" w:eastAsia="Arial Narrow" w:hAnsi="Arial Narrow" w:cs="Arial Narrow"/>
          <w:color w:val="auto"/>
          <w:sz w:val="24"/>
          <w:szCs w:val="24"/>
        </w:rPr>
        <w:t xml:space="preserve">załącznik nr </w:t>
      </w:r>
      <w:r w:rsidR="00484D3A" w:rsidRPr="002F4E14">
        <w:rPr>
          <w:rFonts w:ascii="Arial Narrow" w:eastAsia="Arial Narrow" w:hAnsi="Arial Narrow" w:cs="Arial Narrow"/>
          <w:color w:val="auto"/>
          <w:sz w:val="24"/>
          <w:szCs w:val="24"/>
        </w:rPr>
        <w:t xml:space="preserve">1 </w:t>
      </w:r>
      <w:r w:rsidRPr="002F4E14">
        <w:rPr>
          <w:rFonts w:ascii="Arial Narrow" w:eastAsia="Arial Narrow" w:hAnsi="Arial Narrow" w:cs="Arial Narrow"/>
          <w:color w:val="auto"/>
          <w:sz w:val="24"/>
          <w:szCs w:val="24"/>
        </w:rPr>
        <w:t>do Umowy</w:t>
      </w:r>
      <w:r w:rsidRPr="006D426D">
        <w:rPr>
          <w:rFonts w:ascii="Arial Narrow" w:eastAsia="Arial Narrow" w:hAnsi="Arial Narrow" w:cs="Arial Narrow"/>
          <w:color w:val="auto"/>
          <w:sz w:val="24"/>
          <w:szCs w:val="24"/>
        </w:rPr>
        <w:t>.</w:t>
      </w:r>
    </w:p>
    <w:p w:rsidR="00BB44F2" w:rsidRPr="0091339C"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 xml:space="preserve">Podmiotami upoważnionymi do ponoszenia wydatków są podmioty wskazane we </w:t>
      </w:r>
      <w:r w:rsidR="00616397">
        <w:rPr>
          <w:rFonts w:ascii="Arial Narrow" w:eastAsia="Arial Narrow" w:hAnsi="Arial Narrow" w:cs="Arial Narrow"/>
          <w:color w:val="auto"/>
          <w:sz w:val="24"/>
          <w:szCs w:val="24"/>
        </w:rPr>
        <w:t>W</w:t>
      </w:r>
      <w:r w:rsidRPr="006D426D">
        <w:rPr>
          <w:rFonts w:ascii="Arial Narrow" w:eastAsia="Arial Narrow" w:hAnsi="Arial Narrow" w:cs="Arial Narrow"/>
          <w:color w:val="auto"/>
          <w:sz w:val="24"/>
          <w:szCs w:val="24"/>
        </w:rPr>
        <w:t xml:space="preserve">niosku o dofinansowanie stanowiącym </w:t>
      </w:r>
      <w:r w:rsidRPr="00046468">
        <w:rPr>
          <w:rFonts w:ascii="Arial Narrow" w:eastAsia="Arial Narrow" w:hAnsi="Arial Narrow" w:cs="Arial Narrow"/>
          <w:color w:val="auto"/>
          <w:sz w:val="24"/>
          <w:szCs w:val="24"/>
        </w:rPr>
        <w:t xml:space="preserve">załącznik nr </w:t>
      </w:r>
      <w:r w:rsidR="00484D3A" w:rsidRPr="00046468">
        <w:rPr>
          <w:rFonts w:ascii="Arial Narrow" w:eastAsia="Arial Narrow" w:hAnsi="Arial Narrow" w:cs="Arial Narrow"/>
          <w:color w:val="auto"/>
          <w:sz w:val="24"/>
          <w:szCs w:val="24"/>
        </w:rPr>
        <w:t xml:space="preserve">1 </w:t>
      </w:r>
      <w:r w:rsidRPr="00046468">
        <w:rPr>
          <w:rFonts w:ascii="Arial Narrow" w:eastAsia="Arial Narrow" w:hAnsi="Arial Narrow" w:cs="Arial Narrow"/>
          <w:color w:val="auto"/>
          <w:sz w:val="24"/>
          <w:szCs w:val="24"/>
        </w:rPr>
        <w:t>do Umowy</w:t>
      </w:r>
      <w:r w:rsidRPr="006D426D">
        <w:rPr>
          <w:rFonts w:ascii="Arial Narrow" w:eastAsia="Arial Narrow" w:hAnsi="Arial Narrow" w:cs="Arial Narrow"/>
          <w:color w:val="auto"/>
          <w:sz w:val="24"/>
          <w:szCs w:val="24"/>
        </w:rPr>
        <w:t>.</w:t>
      </w:r>
    </w:p>
    <w:p w:rsidR="00BB44F2" w:rsidRPr="0091339C"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 xml:space="preserve">Podatek od towarów i usług w wydatkach w Projekcie </w:t>
      </w:r>
      <w:r w:rsidR="00AC3B99">
        <w:rPr>
          <w:rFonts w:ascii="Arial Narrow" w:eastAsia="Arial Narrow" w:hAnsi="Arial Narrow" w:cs="Arial Narrow"/>
          <w:color w:val="auto"/>
          <w:sz w:val="24"/>
          <w:szCs w:val="24"/>
        </w:rPr>
        <w:t>może</w:t>
      </w:r>
      <w:r w:rsidR="00716ABC">
        <w:rPr>
          <w:rFonts w:ascii="Arial Narrow" w:eastAsia="Arial Narrow" w:hAnsi="Arial Narrow" w:cs="Arial Narrow"/>
          <w:color w:val="auto"/>
          <w:sz w:val="24"/>
          <w:szCs w:val="24"/>
        </w:rPr>
        <w:t xml:space="preserve"> być rozliczony/zrefundowany</w:t>
      </w:r>
      <w:r w:rsidR="00D12864">
        <w:rPr>
          <w:rFonts w:ascii="Arial Narrow" w:eastAsia="Arial Narrow" w:hAnsi="Arial Narrow" w:cs="Arial Narrow"/>
          <w:color w:val="auto"/>
          <w:sz w:val="24"/>
          <w:szCs w:val="24"/>
        </w:rPr>
        <w:t>,</w:t>
      </w:r>
      <w:r w:rsidR="00716ABC">
        <w:rPr>
          <w:rFonts w:ascii="Arial Narrow" w:eastAsia="Arial Narrow" w:hAnsi="Arial Narrow" w:cs="Arial Narrow"/>
          <w:color w:val="auto"/>
          <w:sz w:val="24"/>
          <w:szCs w:val="24"/>
        </w:rPr>
        <w:t xml:space="preserve"> o ile Beneficjent nie ma możliwości jego odzyskania, co rozpatruje się w oparciu o zapisy </w:t>
      </w:r>
      <w:r w:rsidR="00D12864">
        <w:rPr>
          <w:rFonts w:ascii="Arial Narrow" w:eastAsia="Arial Narrow" w:hAnsi="Arial Narrow" w:cs="Arial Narrow"/>
          <w:color w:val="auto"/>
          <w:sz w:val="24"/>
          <w:szCs w:val="24"/>
        </w:rPr>
        <w:t>u</w:t>
      </w:r>
      <w:r w:rsidR="00716ABC">
        <w:rPr>
          <w:rFonts w:ascii="Arial Narrow" w:eastAsia="Arial Narrow" w:hAnsi="Arial Narrow" w:cs="Arial Narrow"/>
          <w:color w:val="auto"/>
          <w:sz w:val="24"/>
          <w:szCs w:val="24"/>
        </w:rPr>
        <w:t xml:space="preserve">stawy </w:t>
      </w:r>
      <w:r w:rsidR="00D12864" w:rsidRPr="00D12864">
        <w:rPr>
          <w:rFonts w:ascii="Arial Narrow" w:eastAsia="Arial Narrow" w:hAnsi="Arial Narrow" w:cs="Arial Narrow"/>
          <w:color w:val="auto"/>
          <w:sz w:val="24"/>
          <w:szCs w:val="24"/>
        </w:rPr>
        <w:t>z dnia 11 marca 2004 r.</w:t>
      </w:r>
      <w:r w:rsidR="00D12864">
        <w:rPr>
          <w:rFonts w:ascii="Arial Narrow" w:eastAsia="Arial Narrow" w:hAnsi="Arial Narrow" w:cs="Arial Narrow"/>
          <w:color w:val="auto"/>
          <w:sz w:val="24"/>
          <w:szCs w:val="24"/>
        </w:rPr>
        <w:t xml:space="preserve"> </w:t>
      </w:r>
      <w:r w:rsidR="00716ABC">
        <w:rPr>
          <w:rFonts w:ascii="Arial Narrow" w:eastAsia="Arial Narrow" w:hAnsi="Arial Narrow" w:cs="Arial Narrow"/>
          <w:color w:val="auto"/>
          <w:sz w:val="24"/>
          <w:szCs w:val="24"/>
        </w:rPr>
        <w:t>o podatku od towa</w:t>
      </w:r>
      <w:r w:rsidR="009A3E56">
        <w:rPr>
          <w:rFonts w:ascii="Arial Narrow" w:eastAsia="Arial Narrow" w:hAnsi="Arial Narrow" w:cs="Arial Narrow"/>
          <w:color w:val="auto"/>
          <w:sz w:val="24"/>
          <w:szCs w:val="24"/>
        </w:rPr>
        <w:t xml:space="preserve">rów i usług (Dz. U. z </w:t>
      </w:r>
      <w:r w:rsidR="00DE16D1">
        <w:rPr>
          <w:rFonts w:ascii="Arial Narrow" w:eastAsia="Arial Narrow" w:hAnsi="Arial Narrow" w:cs="Arial Narrow"/>
          <w:color w:val="auto"/>
          <w:sz w:val="24"/>
          <w:szCs w:val="24"/>
        </w:rPr>
        <w:t xml:space="preserve">2016 </w:t>
      </w:r>
      <w:r w:rsidR="009A3E56">
        <w:rPr>
          <w:rFonts w:ascii="Arial Narrow" w:eastAsia="Arial Narrow" w:hAnsi="Arial Narrow" w:cs="Arial Narrow"/>
          <w:color w:val="auto"/>
          <w:sz w:val="24"/>
          <w:szCs w:val="24"/>
        </w:rPr>
        <w:t xml:space="preserve">r., </w:t>
      </w:r>
      <w:r w:rsidR="00716ABC">
        <w:rPr>
          <w:rFonts w:ascii="Arial Narrow" w:eastAsia="Arial Narrow" w:hAnsi="Arial Narrow" w:cs="Arial Narrow"/>
          <w:color w:val="auto"/>
          <w:sz w:val="24"/>
          <w:szCs w:val="24"/>
        </w:rPr>
        <w:t xml:space="preserve">poz. </w:t>
      </w:r>
      <w:r w:rsidR="00DE16D1">
        <w:rPr>
          <w:rFonts w:ascii="Arial Narrow" w:eastAsia="Arial Narrow" w:hAnsi="Arial Narrow" w:cs="Arial Narrow"/>
          <w:color w:val="auto"/>
          <w:sz w:val="24"/>
          <w:szCs w:val="24"/>
        </w:rPr>
        <w:t>710</w:t>
      </w:r>
      <w:ins w:id="102" w:author="maniskiewicz" w:date="2016-09-27T13:57:00Z">
        <w:r w:rsidR="00730C02">
          <w:rPr>
            <w:rFonts w:ascii="Arial Narrow" w:eastAsia="Arial Narrow" w:hAnsi="Arial Narrow" w:cs="Arial Narrow"/>
            <w:color w:val="auto"/>
            <w:sz w:val="24"/>
            <w:szCs w:val="24"/>
          </w:rPr>
          <w:t xml:space="preserve"> z późn. zm.</w:t>
        </w:r>
      </w:ins>
      <w:r w:rsidR="00D150E3" w:rsidRPr="00D150E3">
        <w:rPr>
          <w:rFonts w:ascii="Arial Narrow" w:eastAsia="Arial Narrow" w:hAnsi="Arial Narrow" w:cs="Arial Narrow"/>
          <w:color w:val="auto"/>
          <w:sz w:val="24"/>
          <w:szCs w:val="24"/>
          <w:vertAlign w:val="superscript"/>
        </w:rPr>
        <w:sym w:font="Symbol" w:char="F0B7"/>
      </w:r>
      <w:r w:rsidR="00716ABC">
        <w:rPr>
          <w:rFonts w:ascii="Arial Narrow" w:eastAsia="Arial Narrow" w:hAnsi="Arial Narrow" w:cs="Arial Narrow"/>
          <w:color w:val="auto"/>
          <w:sz w:val="24"/>
          <w:szCs w:val="24"/>
        </w:rPr>
        <w:t xml:space="preserve">) oraz rozporządzeń do tej ustawy. </w:t>
      </w:r>
    </w:p>
    <w:p w:rsidR="00BB44F2" w:rsidRPr="005A0427"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6D426D">
        <w:rPr>
          <w:rFonts w:ascii="Arial Narrow" w:eastAsia="Arial Narrow" w:hAnsi="Arial Narrow" w:cs="Arial Narrow"/>
          <w:color w:val="auto"/>
          <w:sz w:val="24"/>
          <w:szCs w:val="24"/>
        </w:rPr>
        <w:t xml:space="preserve">Dla Projektu objętego pomocą publiczną i/lub pomocą de </w:t>
      </w:r>
      <w:proofErr w:type="spellStart"/>
      <w:r w:rsidRPr="006D426D">
        <w:rPr>
          <w:rFonts w:ascii="Arial Narrow" w:eastAsia="Arial Narrow" w:hAnsi="Arial Narrow" w:cs="Arial Narrow"/>
          <w:color w:val="auto"/>
          <w:sz w:val="24"/>
          <w:szCs w:val="24"/>
        </w:rPr>
        <w:t>minimis</w:t>
      </w:r>
      <w:proofErr w:type="spellEnd"/>
      <w:r w:rsidRPr="006D426D">
        <w:rPr>
          <w:rFonts w:ascii="Arial Narrow" w:eastAsia="Arial Narrow" w:hAnsi="Arial Narrow" w:cs="Arial Narrow"/>
          <w:color w:val="auto"/>
          <w:sz w:val="24"/>
          <w:szCs w:val="24"/>
        </w:rPr>
        <w:t xml:space="preserve">, dofinansowanie, o którym mowa </w:t>
      </w:r>
      <w:r w:rsidRPr="005A0427">
        <w:rPr>
          <w:rFonts w:ascii="Arial Narrow" w:eastAsia="Arial Narrow" w:hAnsi="Arial Narrow" w:cs="Arial Narrow"/>
          <w:color w:val="auto"/>
          <w:sz w:val="24"/>
          <w:szCs w:val="24"/>
        </w:rPr>
        <w:t xml:space="preserve">w ust. </w:t>
      </w:r>
      <w:r w:rsidR="00173C09" w:rsidRPr="005A0427">
        <w:rPr>
          <w:rFonts w:ascii="Arial Narrow" w:eastAsia="Arial Narrow" w:hAnsi="Arial Narrow" w:cs="Arial Narrow"/>
          <w:color w:val="auto"/>
          <w:sz w:val="24"/>
          <w:szCs w:val="24"/>
        </w:rPr>
        <w:t>6</w:t>
      </w:r>
      <w:r w:rsidRPr="005A0427">
        <w:rPr>
          <w:rFonts w:ascii="Arial Narrow" w:eastAsia="Arial Narrow" w:hAnsi="Arial Narrow" w:cs="Arial Narrow"/>
          <w:color w:val="auto"/>
          <w:sz w:val="24"/>
          <w:szCs w:val="24"/>
        </w:rPr>
        <w:t>, jest przekazywane i rozliczane</w:t>
      </w:r>
      <w:r w:rsidR="00BA4327" w:rsidRPr="005A0427">
        <w:rPr>
          <w:rFonts w:ascii="Arial Narrow" w:eastAsia="Arial Narrow" w:hAnsi="Arial Narrow" w:cs="Arial Narrow"/>
          <w:color w:val="auto"/>
          <w:sz w:val="24"/>
          <w:szCs w:val="24"/>
        </w:rPr>
        <w:t>/refundowane</w:t>
      </w:r>
      <w:r w:rsidRPr="005A0427">
        <w:rPr>
          <w:rFonts w:ascii="Arial Narrow" w:eastAsia="Arial Narrow" w:hAnsi="Arial Narrow" w:cs="Arial Narrow"/>
          <w:color w:val="auto"/>
          <w:sz w:val="24"/>
          <w:szCs w:val="24"/>
        </w:rPr>
        <w:t xml:space="preserve"> zgodnie z zasadami RPO-L2020, </w:t>
      </w:r>
      <w:proofErr w:type="spellStart"/>
      <w:r w:rsidRPr="005A0427">
        <w:rPr>
          <w:rFonts w:ascii="Arial Narrow" w:eastAsia="Arial Narrow" w:hAnsi="Arial Narrow" w:cs="Arial Narrow"/>
          <w:color w:val="auto"/>
          <w:sz w:val="24"/>
          <w:szCs w:val="24"/>
        </w:rPr>
        <w:t>SzOOP</w:t>
      </w:r>
      <w:proofErr w:type="spellEnd"/>
      <w:r w:rsidRPr="005A0427">
        <w:rPr>
          <w:rFonts w:ascii="Arial Narrow" w:eastAsia="Arial Narrow" w:hAnsi="Arial Narrow" w:cs="Arial Narrow"/>
          <w:color w:val="auto"/>
          <w:sz w:val="24"/>
          <w:szCs w:val="24"/>
        </w:rPr>
        <w:t>, odpowiednim rozporządzeniem właściwego ministra oraz na warunkach określonych w Umowie. Ewentualna zmiana kwoty dofinansowania,</w:t>
      </w:r>
      <w:r w:rsidR="006756BB" w:rsidRPr="005A0427">
        <w:rPr>
          <w:rFonts w:ascii="Arial Narrow" w:eastAsia="Arial Narrow" w:hAnsi="Arial Narrow" w:cs="Arial Narrow"/>
          <w:color w:val="auto"/>
          <w:sz w:val="24"/>
          <w:szCs w:val="24"/>
        </w:rPr>
        <w:t xml:space="preserve"> </w:t>
      </w:r>
      <w:r w:rsidRPr="005A0427">
        <w:rPr>
          <w:rFonts w:ascii="Arial Narrow" w:eastAsia="Arial Narrow" w:hAnsi="Arial Narrow" w:cs="Arial Narrow"/>
          <w:color w:val="auto"/>
          <w:sz w:val="24"/>
          <w:szCs w:val="24"/>
        </w:rPr>
        <w:t xml:space="preserve">o której mowa w ust. </w:t>
      </w:r>
      <w:r w:rsidR="00173C09" w:rsidRPr="005A0427">
        <w:rPr>
          <w:rFonts w:ascii="Arial Narrow" w:eastAsia="Arial Narrow" w:hAnsi="Arial Narrow" w:cs="Arial Narrow"/>
          <w:color w:val="auto"/>
          <w:sz w:val="24"/>
          <w:szCs w:val="24"/>
        </w:rPr>
        <w:t xml:space="preserve">6 </w:t>
      </w:r>
      <w:r w:rsidRPr="005A0427">
        <w:rPr>
          <w:rFonts w:ascii="Arial Narrow" w:eastAsia="Arial Narrow" w:hAnsi="Arial Narrow" w:cs="Arial Narrow"/>
          <w:color w:val="auto"/>
          <w:sz w:val="24"/>
          <w:szCs w:val="24"/>
        </w:rPr>
        <w:t>nie może spowodować przekroczenia dopuszczalnego maksymalnego poziomu intensywności wsparcia określonego dla danego rodzaju pomocy.</w:t>
      </w:r>
    </w:p>
    <w:p w:rsidR="007833E1" w:rsidRPr="005A0427" w:rsidRDefault="006D426D" w:rsidP="00DE0E78">
      <w:pPr>
        <w:pStyle w:val="Normalny1"/>
        <w:widowControl w:val="0"/>
        <w:numPr>
          <w:ilvl w:val="0"/>
          <w:numId w:val="38"/>
        </w:numPr>
        <w:spacing w:after="0" w:line="240" w:lineRule="auto"/>
        <w:ind w:left="360"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Rozliczeniu wydatków</w:t>
      </w:r>
      <w:r w:rsidR="00D5517C" w:rsidRPr="005A0427">
        <w:rPr>
          <w:rFonts w:ascii="Arial Narrow" w:eastAsia="Arial Narrow" w:hAnsi="Arial Narrow" w:cs="Arial Narrow"/>
          <w:color w:val="auto"/>
          <w:sz w:val="24"/>
          <w:szCs w:val="24"/>
        </w:rPr>
        <w:t>/refundacji</w:t>
      </w:r>
      <w:r w:rsidRPr="005A0427">
        <w:rPr>
          <w:rFonts w:ascii="Arial Narrow" w:eastAsia="Arial Narrow" w:hAnsi="Arial Narrow" w:cs="Arial Narrow"/>
          <w:color w:val="auto"/>
          <w:sz w:val="24"/>
          <w:szCs w:val="24"/>
        </w:rPr>
        <w:t xml:space="preserve"> podlegają jedynie wydatki </w:t>
      </w:r>
      <w:r w:rsidR="001C68AF" w:rsidRPr="005A0427">
        <w:rPr>
          <w:rFonts w:ascii="Arial Narrow" w:eastAsia="Arial Narrow" w:hAnsi="Arial Narrow" w:cs="Arial Narrow"/>
          <w:color w:val="auto"/>
          <w:sz w:val="24"/>
          <w:szCs w:val="24"/>
        </w:rPr>
        <w:t>spełniające wymogi kwalifikowalności</w:t>
      </w:r>
      <w:r w:rsidR="008C7A86" w:rsidRPr="005A0427">
        <w:rPr>
          <w:rFonts w:ascii="Arial Narrow" w:eastAsia="Arial Narrow" w:hAnsi="Arial Narrow" w:cs="Arial Narrow"/>
          <w:color w:val="auto"/>
          <w:sz w:val="24"/>
          <w:szCs w:val="24"/>
        </w:rPr>
        <w:t>,</w:t>
      </w:r>
      <w:r w:rsidR="005C194E" w:rsidRPr="005A0427">
        <w:rPr>
          <w:rFonts w:ascii="Arial Narrow" w:eastAsia="Arial Narrow" w:hAnsi="Arial Narrow" w:cs="Arial Narrow"/>
          <w:color w:val="auto"/>
          <w:sz w:val="24"/>
          <w:szCs w:val="24"/>
        </w:rPr>
        <w:t xml:space="preserve"> określone w </w:t>
      </w:r>
      <w:r w:rsidR="001C68AF" w:rsidRPr="005A0427">
        <w:rPr>
          <w:rFonts w:ascii="Arial Narrow" w:eastAsia="Arial Narrow" w:hAnsi="Arial Narrow" w:cs="Arial Narrow"/>
          <w:color w:val="auto"/>
          <w:sz w:val="24"/>
          <w:szCs w:val="24"/>
        </w:rPr>
        <w:t xml:space="preserve">Wytycznych, o których mowa w § 1 </w:t>
      </w:r>
      <w:proofErr w:type="spellStart"/>
      <w:r w:rsidR="001C68AF" w:rsidRPr="005A0427">
        <w:rPr>
          <w:rFonts w:ascii="Arial Narrow" w:eastAsia="Arial Narrow" w:hAnsi="Arial Narrow" w:cs="Arial Narrow"/>
          <w:color w:val="auto"/>
          <w:sz w:val="24"/>
          <w:szCs w:val="24"/>
        </w:rPr>
        <w:t>pkt</w:t>
      </w:r>
      <w:proofErr w:type="spellEnd"/>
      <w:r w:rsidR="001C68AF" w:rsidRPr="005A0427">
        <w:rPr>
          <w:rFonts w:ascii="Arial Narrow" w:eastAsia="Arial Narrow" w:hAnsi="Arial Narrow" w:cs="Arial Narrow"/>
          <w:color w:val="auto"/>
          <w:sz w:val="24"/>
          <w:szCs w:val="24"/>
        </w:rPr>
        <w:t xml:space="preserve"> </w:t>
      </w:r>
      <w:r w:rsidR="009F4B05" w:rsidRPr="005A0427">
        <w:rPr>
          <w:rFonts w:ascii="Arial Narrow" w:eastAsia="Arial Narrow" w:hAnsi="Arial Narrow" w:cs="Arial Narrow"/>
          <w:color w:val="auto"/>
          <w:sz w:val="24"/>
          <w:szCs w:val="24"/>
        </w:rPr>
        <w:t>4</w:t>
      </w:r>
      <w:ins w:id="103" w:author="maniskiewicz" w:date="2016-10-14T12:09:00Z">
        <w:del w:id="104" w:author="mmossetty" w:date="2016-11-09T07:34:00Z">
          <w:r w:rsidR="0071120B" w:rsidDel="003961AB">
            <w:rPr>
              <w:rFonts w:ascii="Arial Narrow" w:eastAsia="Arial Narrow" w:hAnsi="Arial Narrow" w:cs="Arial Narrow"/>
              <w:color w:val="auto"/>
              <w:sz w:val="24"/>
              <w:szCs w:val="24"/>
            </w:rPr>
            <w:delText>5</w:delText>
          </w:r>
        </w:del>
      </w:ins>
      <w:ins w:id="105" w:author="mmossetty" w:date="2016-11-09T07:34:00Z">
        <w:r w:rsidR="003961AB">
          <w:rPr>
            <w:rFonts w:ascii="Arial Narrow" w:eastAsia="Arial Narrow" w:hAnsi="Arial Narrow" w:cs="Arial Narrow"/>
            <w:color w:val="auto"/>
            <w:sz w:val="24"/>
            <w:szCs w:val="24"/>
          </w:rPr>
          <w:t>4</w:t>
        </w:r>
      </w:ins>
      <w:del w:id="106" w:author="maniskiewicz" w:date="2016-10-14T12:09:00Z">
        <w:r w:rsidR="009F4B05" w:rsidRPr="005A0427" w:rsidDel="0071120B">
          <w:rPr>
            <w:rFonts w:ascii="Arial Narrow" w:eastAsia="Arial Narrow" w:hAnsi="Arial Narrow" w:cs="Arial Narrow"/>
            <w:color w:val="auto"/>
            <w:sz w:val="24"/>
            <w:szCs w:val="24"/>
          </w:rPr>
          <w:delText>4</w:delText>
        </w:r>
      </w:del>
      <w:r w:rsidR="001C68AF" w:rsidRPr="005A0427">
        <w:rPr>
          <w:rFonts w:ascii="Arial Narrow" w:eastAsia="Arial Narrow" w:hAnsi="Arial Narrow" w:cs="Arial Narrow"/>
          <w:color w:val="auto"/>
          <w:sz w:val="24"/>
          <w:szCs w:val="24"/>
        </w:rPr>
        <w:t xml:space="preserve"> lit. d oraz w Regulaminie konkursu*</w:t>
      </w:r>
      <w:r w:rsidR="000A1484" w:rsidRPr="000A1484">
        <w:rPr>
          <w:rFonts w:ascii="Arial Narrow" w:eastAsia="Arial Narrow" w:hAnsi="Arial Narrow" w:cs="Arial Narrow"/>
          <w:color w:val="auto"/>
          <w:sz w:val="24"/>
          <w:szCs w:val="24"/>
        </w:rPr>
        <w:t>/nabor</w:t>
      </w:r>
      <w:r w:rsidR="000A1484">
        <w:rPr>
          <w:rFonts w:ascii="Arial Narrow" w:eastAsia="Arial Narrow" w:hAnsi="Arial Narrow" w:cs="Arial Narrow"/>
          <w:color w:val="auto"/>
          <w:sz w:val="24"/>
          <w:szCs w:val="24"/>
        </w:rPr>
        <w:t>u</w:t>
      </w:r>
      <w:r w:rsidR="000A1484" w:rsidRPr="000A1484">
        <w:rPr>
          <w:rFonts w:ascii="Arial Narrow" w:eastAsia="Arial Narrow" w:hAnsi="Arial Narrow" w:cs="Arial Narrow"/>
          <w:color w:val="auto"/>
          <w:sz w:val="24"/>
          <w:szCs w:val="24"/>
        </w:rPr>
        <w:t xml:space="preserve"> w trybie pozakonkursowym*</w:t>
      </w:r>
      <w:r w:rsidR="005C194E" w:rsidRPr="005A0427">
        <w:rPr>
          <w:rFonts w:ascii="Arial Narrow" w:eastAsia="Arial Narrow" w:hAnsi="Arial Narrow" w:cs="Arial Narrow"/>
          <w:color w:val="auto"/>
          <w:sz w:val="24"/>
          <w:szCs w:val="24"/>
        </w:rPr>
        <w:t xml:space="preserve"> i wskazane przez Beneficjenta we Wniosku o dofinansowanie, stanowiącym załącznik nr 1 do Umowy</w:t>
      </w:r>
      <w:r w:rsidR="001C68AF" w:rsidRPr="005A0427">
        <w:rPr>
          <w:rFonts w:ascii="Arial Narrow" w:eastAsia="Arial Narrow" w:hAnsi="Arial Narrow" w:cs="Arial Narrow"/>
          <w:color w:val="auto"/>
          <w:sz w:val="24"/>
          <w:szCs w:val="24"/>
        </w:rPr>
        <w:t xml:space="preserve">. </w:t>
      </w:r>
    </w:p>
    <w:p w:rsidR="00BB44F2" w:rsidRPr="00DE0E78" w:rsidRDefault="004871A0" w:rsidP="00DE0E78">
      <w:pPr>
        <w:pStyle w:val="Normalny1"/>
        <w:widowControl w:val="0"/>
        <w:numPr>
          <w:ilvl w:val="0"/>
          <w:numId w:val="38"/>
        </w:numPr>
        <w:spacing w:after="0" w:line="240" w:lineRule="auto"/>
        <w:ind w:left="360"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W</w:t>
      </w:r>
      <w:r w:rsidR="006D426D" w:rsidRPr="005A0427">
        <w:rPr>
          <w:rFonts w:ascii="Arial Narrow" w:eastAsia="Arial Narrow" w:hAnsi="Arial Narrow" w:cs="Arial Narrow"/>
          <w:color w:val="auto"/>
          <w:sz w:val="24"/>
          <w:szCs w:val="24"/>
        </w:rPr>
        <w:t>ydatki spełniające wszystkie wymogi kwalifikowalności określone w Wytycznych</w:t>
      </w:r>
      <w:r w:rsidR="004C7A00" w:rsidRPr="005A0427">
        <w:rPr>
          <w:rFonts w:ascii="Arial Narrow" w:eastAsia="Arial Narrow" w:hAnsi="Arial Narrow" w:cs="Arial Narrow"/>
          <w:color w:val="auto"/>
          <w:sz w:val="24"/>
          <w:szCs w:val="24"/>
        </w:rPr>
        <w:t xml:space="preserve">, o których mowa w </w:t>
      </w:r>
      <w:r w:rsidR="009F4B05" w:rsidRPr="005A0427">
        <w:rPr>
          <w:rFonts w:ascii="Arial Narrow" w:eastAsia="Arial Narrow" w:hAnsi="Arial Narrow" w:cs="Arial Narrow"/>
          <w:color w:val="auto"/>
          <w:sz w:val="24"/>
          <w:szCs w:val="24"/>
        </w:rPr>
        <w:t xml:space="preserve">§ 1 </w:t>
      </w:r>
      <w:proofErr w:type="spellStart"/>
      <w:r w:rsidR="009F4B05" w:rsidRPr="005A0427">
        <w:rPr>
          <w:rFonts w:ascii="Arial Narrow" w:eastAsia="Arial Narrow" w:hAnsi="Arial Narrow" w:cs="Arial Narrow"/>
          <w:color w:val="auto"/>
          <w:sz w:val="24"/>
          <w:szCs w:val="24"/>
        </w:rPr>
        <w:t>pkt</w:t>
      </w:r>
      <w:proofErr w:type="spellEnd"/>
      <w:r w:rsidR="009F4B05" w:rsidRPr="005A0427">
        <w:rPr>
          <w:rFonts w:ascii="Arial Narrow" w:eastAsia="Arial Narrow" w:hAnsi="Arial Narrow" w:cs="Arial Narrow"/>
          <w:color w:val="auto"/>
          <w:sz w:val="24"/>
          <w:szCs w:val="24"/>
        </w:rPr>
        <w:t xml:space="preserve"> 4</w:t>
      </w:r>
      <w:ins w:id="107" w:author="maniskiewicz" w:date="2016-10-14T12:09:00Z">
        <w:del w:id="108" w:author="mmossetty" w:date="2016-11-09T07:34:00Z">
          <w:r w:rsidR="0071120B" w:rsidDel="003961AB">
            <w:rPr>
              <w:rFonts w:ascii="Arial Narrow" w:eastAsia="Arial Narrow" w:hAnsi="Arial Narrow" w:cs="Arial Narrow"/>
              <w:color w:val="auto"/>
              <w:sz w:val="24"/>
              <w:szCs w:val="24"/>
            </w:rPr>
            <w:delText>5</w:delText>
          </w:r>
        </w:del>
      </w:ins>
      <w:ins w:id="109" w:author="mmossetty" w:date="2016-11-09T07:34:00Z">
        <w:r w:rsidR="003961AB">
          <w:rPr>
            <w:rFonts w:ascii="Arial Narrow" w:eastAsia="Arial Narrow" w:hAnsi="Arial Narrow" w:cs="Arial Narrow"/>
            <w:color w:val="auto"/>
            <w:sz w:val="24"/>
            <w:szCs w:val="24"/>
          </w:rPr>
          <w:t>4</w:t>
        </w:r>
      </w:ins>
      <w:del w:id="110" w:author="maniskiewicz" w:date="2016-10-14T12:09:00Z">
        <w:r w:rsidR="009F4B05" w:rsidRPr="005A0427" w:rsidDel="0071120B">
          <w:rPr>
            <w:rFonts w:ascii="Arial Narrow" w:eastAsia="Arial Narrow" w:hAnsi="Arial Narrow" w:cs="Arial Narrow"/>
            <w:color w:val="auto"/>
            <w:sz w:val="24"/>
            <w:szCs w:val="24"/>
          </w:rPr>
          <w:delText>4</w:delText>
        </w:r>
      </w:del>
      <w:r w:rsidR="004C7A00" w:rsidRPr="005A0427">
        <w:rPr>
          <w:rFonts w:ascii="Arial Narrow" w:eastAsia="Arial Narrow" w:hAnsi="Arial Narrow" w:cs="Arial Narrow"/>
          <w:color w:val="auto"/>
          <w:sz w:val="24"/>
          <w:szCs w:val="24"/>
        </w:rPr>
        <w:t xml:space="preserve"> lit. d </w:t>
      </w:r>
      <w:r w:rsidR="002F26B6" w:rsidRPr="005A0427">
        <w:rPr>
          <w:rFonts w:ascii="Arial Narrow" w:eastAsia="Arial Narrow" w:hAnsi="Arial Narrow" w:cs="Arial Narrow"/>
          <w:color w:val="auto"/>
          <w:sz w:val="24"/>
          <w:szCs w:val="24"/>
        </w:rPr>
        <w:t>oraz w Regulaminie konkursu</w:t>
      </w:r>
      <w:r w:rsidR="00665B82" w:rsidRPr="005A0427">
        <w:rPr>
          <w:rFonts w:ascii="Arial Narrow" w:eastAsia="Arial Narrow" w:hAnsi="Arial Narrow" w:cs="Arial Narrow"/>
          <w:color w:val="auto"/>
          <w:sz w:val="24"/>
          <w:szCs w:val="24"/>
        </w:rPr>
        <w:t>*</w:t>
      </w:r>
      <w:r w:rsidR="000A1484" w:rsidRPr="000A1484">
        <w:rPr>
          <w:rFonts w:ascii="Arial Narrow" w:eastAsia="Arial Narrow" w:hAnsi="Arial Narrow" w:cs="Arial Narrow"/>
          <w:color w:val="auto"/>
          <w:sz w:val="24"/>
          <w:szCs w:val="24"/>
        </w:rPr>
        <w:t>/naboru w trybie pozakonkursowym*</w:t>
      </w:r>
      <w:r w:rsidR="00603F7E" w:rsidRPr="005A0427">
        <w:rPr>
          <w:rFonts w:ascii="Arial Narrow" w:eastAsia="Arial Narrow" w:hAnsi="Arial Narrow" w:cs="Arial Narrow"/>
          <w:color w:val="auto"/>
          <w:sz w:val="24"/>
          <w:szCs w:val="24"/>
        </w:rPr>
        <w:t xml:space="preserve"> </w:t>
      </w:r>
      <w:r w:rsidR="00C7316B" w:rsidRPr="005A0427">
        <w:rPr>
          <w:rFonts w:ascii="Arial Narrow" w:eastAsia="Arial Narrow" w:hAnsi="Arial Narrow" w:cs="Arial Narrow"/>
          <w:color w:val="auto"/>
          <w:sz w:val="24"/>
          <w:szCs w:val="24"/>
        </w:rPr>
        <w:t>są kwalifikowalne</w:t>
      </w:r>
      <w:r w:rsidR="006D426D" w:rsidRPr="005A0427">
        <w:rPr>
          <w:rFonts w:ascii="Arial Narrow" w:eastAsia="Arial Narrow" w:hAnsi="Arial Narrow" w:cs="Arial Narrow"/>
          <w:color w:val="auto"/>
          <w:sz w:val="24"/>
          <w:szCs w:val="24"/>
        </w:rPr>
        <w:t>, a w przypadku nie sp</w:t>
      </w:r>
      <w:r w:rsidR="009F4B05" w:rsidRPr="005A0427">
        <w:rPr>
          <w:rFonts w:ascii="Arial Narrow" w:eastAsia="Arial Narrow" w:hAnsi="Arial Narrow" w:cs="Arial Narrow"/>
          <w:color w:val="auto"/>
          <w:sz w:val="24"/>
          <w:szCs w:val="24"/>
        </w:rPr>
        <w:t>ełnienia wszystkich wymogów ww. </w:t>
      </w:r>
      <w:r w:rsidR="006D426D" w:rsidRPr="005A0427">
        <w:rPr>
          <w:rFonts w:ascii="Arial Narrow" w:eastAsia="Arial Narrow" w:hAnsi="Arial Narrow" w:cs="Arial Narrow"/>
          <w:color w:val="auto"/>
          <w:sz w:val="24"/>
          <w:szCs w:val="24"/>
        </w:rPr>
        <w:t>Wytycznych</w:t>
      </w:r>
      <w:r w:rsidR="002F26B6" w:rsidRPr="005A0427">
        <w:rPr>
          <w:rFonts w:ascii="Arial Narrow" w:eastAsia="Arial Narrow" w:hAnsi="Arial Narrow" w:cs="Arial Narrow"/>
          <w:color w:val="auto"/>
          <w:sz w:val="24"/>
          <w:szCs w:val="24"/>
        </w:rPr>
        <w:t xml:space="preserve"> oraz Regulaminu konkursu</w:t>
      </w:r>
      <w:r w:rsidR="00665B82" w:rsidRPr="005A0427">
        <w:rPr>
          <w:rFonts w:ascii="Arial Narrow" w:eastAsia="Arial Narrow" w:hAnsi="Arial Narrow" w:cs="Arial Narrow"/>
          <w:color w:val="auto"/>
          <w:sz w:val="24"/>
          <w:szCs w:val="24"/>
        </w:rPr>
        <w:t>*</w:t>
      </w:r>
      <w:r w:rsidR="000A1484" w:rsidRPr="000A1484">
        <w:rPr>
          <w:rFonts w:ascii="Arial Narrow" w:eastAsia="Arial Narrow" w:hAnsi="Arial Narrow" w:cs="Arial Narrow"/>
          <w:color w:val="auto"/>
          <w:sz w:val="24"/>
          <w:szCs w:val="24"/>
        </w:rPr>
        <w:t>/naboru w trybie pozakonkursowym*</w:t>
      </w:r>
      <w:r w:rsidR="006D426D" w:rsidRPr="005A0427">
        <w:rPr>
          <w:rFonts w:ascii="Arial Narrow" w:eastAsia="Arial Narrow" w:hAnsi="Arial Narrow" w:cs="Arial Narrow"/>
          <w:color w:val="auto"/>
          <w:sz w:val="24"/>
          <w:szCs w:val="24"/>
        </w:rPr>
        <w:t xml:space="preserve">, </w:t>
      </w:r>
      <w:r w:rsidR="00D7140D" w:rsidRPr="005A0427">
        <w:rPr>
          <w:rFonts w:ascii="Arial Narrow" w:eastAsia="Arial Narrow" w:hAnsi="Arial Narrow" w:cs="Arial Narrow"/>
          <w:color w:val="auto"/>
          <w:sz w:val="24"/>
          <w:szCs w:val="24"/>
        </w:rPr>
        <w:t xml:space="preserve">są kwalifikowalne w części </w:t>
      </w:r>
      <w:r w:rsidR="006D426D" w:rsidRPr="005A0427">
        <w:rPr>
          <w:rFonts w:ascii="Arial Narrow" w:eastAsia="Arial Narrow" w:hAnsi="Arial Narrow" w:cs="Arial Narrow"/>
          <w:color w:val="auto"/>
          <w:sz w:val="24"/>
          <w:szCs w:val="24"/>
        </w:rPr>
        <w:t>skorygowane</w:t>
      </w:r>
      <w:r w:rsidR="00D7140D" w:rsidRPr="005A0427">
        <w:rPr>
          <w:rFonts w:ascii="Arial Narrow" w:eastAsia="Arial Narrow" w:hAnsi="Arial Narrow" w:cs="Arial Narrow"/>
          <w:color w:val="auto"/>
          <w:sz w:val="24"/>
          <w:szCs w:val="24"/>
        </w:rPr>
        <w:t>j</w:t>
      </w:r>
      <w:r w:rsidR="006D426D" w:rsidRPr="005A0427">
        <w:rPr>
          <w:rFonts w:ascii="Arial Narrow" w:eastAsia="Arial Narrow" w:hAnsi="Arial Narrow" w:cs="Arial Narrow"/>
          <w:color w:val="auto"/>
          <w:sz w:val="24"/>
          <w:szCs w:val="24"/>
        </w:rPr>
        <w:t xml:space="preserve"> zgodnie z Wytyczn</w:t>
      </w:r>
      <w:r w:rsidR="00D7140D" w:rsidRPr="005A0427">
        <w:rPr>
          <w:rFonts w:ascii="Arial Narrow" w:eastAsia="Arial Narrow" w:hAnsi="Arial Narrow" w:cs="Arial Narrow"/>
          <w:color w:val="auto"/>
          <w:sz w:val="24"/>
          <w:szCs w:val="24"/>
        </w:rPr>
        <w:t>ym</w:t>
      </w:r>
      <w:r w:rsidR="00E80F2B" w:rsidRPr="005A0427">
        <w:rPr>
          <w:rFonts w:ascii="Arial Narrow" w:eastAsia="Arial Narrow" w:hAnsi="Arial Narrow" w:cs="Arial Narrow"/>
          <w:color w:val="auto"/>
          <w:sz w:val="24"/>
          <w:szCs w:val="24"/>
        </w:rPr>
        <w:t>i</w:t>
      </w:r>
      <w:r w:rsidR="009F4B05" w:rsidRPr="005A0427">
        <w:rPr>
          <w:rFonts w:ascii="Arial Narrow" w:eastAsia="Arial Narrow" w:hAnsi="Arial Narrow" w:cs="Arial Narrow"/>
          <w:color w:val="auto"/>
          <w:sz w:val="24"/>
          <w:szCs w:val="24"/>
        </w:rPr>
        <w:t>, o </w:t>
      </w:r>
      <w:r w:rsidR="00AC6A94" w:rsidRPr="005A0427">
        <w:rPr>
          <w:rFonts w:ascii="Arial Narrow" w:eastAsia="Arial Narrow" w:hAnsi="Arial Narrow" w:cs="Arial Narrow"/>
          <w:color w:val="auto"/>
          <w:sz w:val="24"/>
          <w:szCs w:val="24"/>
        </w:rPr>
        <w:t xml:space="preserve">których mowa w </w:t>
      </w:r>
      <w:r w:rsidR="009F4B05" w:rsidRPr="005A0427">
        <w:rPr>
          <w:rFonts w:ascii="Arial Narrow" w:eastAsia="Arial Narrow" w:hAnsi="Arial Narrow" w:cs="Arial Narrow"/>
          <w:color w:val="auto"/>
          <w:sz w:val="24"/>
          <w:szCs w:val="24"/>
        </w:rPr>
        <w:t xml:space="preserve">§ 1 </w:t>
      </w:r>
      <w:proofErr w:type="spellStart"/>
      <w:r w:rsidR="009F4B05" w:rsidRPr="005A0427">
        <w:rPr>
          <w:rFonts w:ascii="Arial Narrow" w:eastAsia="Arial Narrow" w:hAnsi="Arial Narrow" w:cs="Arial Narrow"/>
          <w:color w:val="auto"/>
          <w:sz w:val="24"/>
          <w:szCs w:val="24"/>
        </w:rPr>
        <w:t>pkt</w:t>
      </w:r>
      <w:proofErr w:type="spellEnd"/>
      <w:r w:rsidR="009F4B05" w:rsidRPr="005A0427">
        <w:rPr>
          <w:rFonts w:ascii="Arial Narrow" w:eastAsia="Arial Narrow" w:hAnsi="Arial Narrow" w:cs="Arial Narrow"/>
          <w:color w:val="auto"/>
          <w:sz w:val="24"/>
          <w:szCs w:val="24"/>
        </w:rPr>
        <w:t xml:space="preserve"> 4</w:t>
      </w:r>
      <w:ins w:id="111" w:author="mmossetty" w:date="2016-11-09T07:34:00Z">
        <w:r w:rsidR="003961AB">
          <w:rPr>
            <w:rFonts w:ascii="Arial Narrow" w:eastAsia="Arial Narrow" w:hAnsi="Arial Narrow" w:cs="Arial Narrow"/>
            <w:color w:val="auto"/>
            <w:sz w:val="24"/>
            <w:szCs w:val="24"/>
          </w:rPr>
          <w:t>4</w:t>
        </w:r>
      </w:ins>
      <w:ins w:id="112" w:author="maniskiewicz" w:date="2016-10-14T12:09:00Z">
        <w:del w:id="113" w:author="mmossetty" w:date="2016-11-09T07:34:00Z">
          <w:r w:rsidR="0071120B" w:rsidDel="003961AB">
            <w:rPr>
              <w:rFonts w:ascii="Arial Narrow" w:eastAsia="Arial Narrow" w:hAnsi="Arial Narrow" w:cs="Arial Narrow"/>
              <w:color w:val="auto"/>
              <w:sz w:val="24"/>
              <w:szCs w:val="24"/>
            </w:rPr>
            <w:delText>5</w:delText>
          </w:r>
        </w:del>
      </w:ins>
      <w:del w:id="114" w:author="maniskiewicz" w:date="2016-10-14T12:09:00Z">
        <w:r w:rsidR="009F4B05" w:rsidRPr="005A0427" w:rsidDel="0071120B">
          <w:rPr>
            <w:rFonts w:ascii="Arial Narrow" w:eastAsia="Arial Narrow" w:hAnsi="Arial Narrow" w:cs="Arial Narrow"/>
            <w:color w:val="auto"/>
            <w:sz w:val="24"/>
            <w:szCs w:val="24"/>
          </w:rPr>
          <w:delText>4</w:delText>
        </w:r>
      </w:del>
      <w:r w:rsidR="00AC6A94" w:rsidRPr="005A0427">
        <w:rPr>
          <w:rFonts w:ascii="Arial Narrow" w:eastAsia="Arial Narrow" w:hAnsi="Arial Narrow" w:cs="Arial Narrow"/>
          <w:color w:val="auto"/>
          <w:sz w:val="24"/>
          <w:szCs w:val="24"/>
        </w:rPr>
        <w:t xml:space="preserve"> lit. k</w:t>
      </w:r>
      <w:r w:rsidR="006D426D" w:rsidRPr="005A0427">
        <w:rPr>
          <w:rFonts w:ascii="Arial Narrow" w:eastAsia="Arial Narrow" w:hAnsi="Arial Narrow" w:cs="Arial Narrow"/>
          <w:color w:val="auto"/>
          <w:sz w:val="24"/>
          <w:szCs w:val="24"/>
        </w:rPr>
        <w:t xml:space="preserve"> oraz </w:t>
      </w:r>
      <w:r w:rsidR="00DE34AD" w:rsidRPr="005A0427">
        <w:rPr>
          <w:rFonts w:ascii="Arial Narrow" w:eastAsia="Arial Narrow" w:hAnsi="Arial Narrow" w:cs="Arial Narrow"/>
          <w:color w:val="auto"/>
          <w:sz w:val="24"/>
          <w:szCs w:val="24"/>
        </w:rPr>
        <w:t>rozporządzeniami</w:t>
      </w:r>
      <w:r w:rsidR="00B83783" w:rsidRPr="005A0427">
        <w:rPr>
          <w:rFonts w:ascii="Arial Narrow" w:eastAsia="Arial Narrow" w:hAnsi="Arial Narrow" w:cs="Arial Narrow"/>
          <w:color w:val="auto"/>
          <w:sz w:val="24"/>
          <w:szCs w:val="24"/>
        </w:rPr>
        <w:t xml:space="preserve"> wydany</w:t>
      </w:r>
      <w:r w:rsidR="00DE34AD" w:rsidRPr="005A0427">
        <w:rPr>
          <w:rFonts w:ascii="Arial Narrow" w:eastAsia="Arial Narrow" w:hAnsi="Arial Narrow" w:cs="Arial Narrow"/>
          <w:color w:val="auto"/>
          <w:sz w:val="24"/>
          <w:szCs w:val="24"/>
        </w:rPr>
        <w:t>mi</w:t>
      </w:r>
      <w:r w:rsidR="00B83783" w:rsidRPr="005A0427">
        <w:rPr>
          <w:rFonts w:ascii="Arial Narrow" w:eastAsia="Arial Narrow" w:hAnsi="Arial Narrow" w:cs="Arial Narrow"/>
          <w:color w:val="auto"/>
          <w:sz w:val="24"/>
          <w:szCs w:val="24"/>
        </w:rPr>
        <w:t xml:space="preserve"> na podstawie</w:t>
      </w:r>
      <w:r w:rsidR="00AC6A94" w:rsidRPr="005A0427">
        <w:rPr>
          <w:rFonts w:ascii="Arial Narrow" w:eastAsia="Arial Narrow" w:hAnsi="Arial Narrow" w:cs="Arial Narrow"/>
          <w:color w:val="auto"/>
          <w:sz w:val="24"/>
          <w:szCs w:val="24"/>
        </w:rPr>
        <w:t xml:space="preserve"> </w:t>
      </w:r>
      <w:r w:rsidR="006D426D" w:rsidRPr="005A0427">
        <w:rPr>
          <w:rFonts w:ascii="Arial Narrow" w:eastAsia="Arial Narrow" w:hAnsi="Arial Narrow" w:cs="Arial Narrow"/>
          <w:color w:val="auto"/>
          <w:sz w:val="24"/>
          <w:szCs w:val="24"/>
        </w:rPr>
        <w:t xml:space="preserve">art. 24 </w:t>
      </w:r>
      <w:r w:rsidR="00B83783" w:rsidRPr="005A0427">
        <w:rPr>
          <w:rFonts w:ascii="Arial Narrow" w:eastAsia="Arial Narrow" w:hAnsi="Arial Narrow" w:cs="Arial Narrow"/>
          <w:color w:val="auto"/>
          <w:sz w:val="24"/>
          <w:szCs w:val="24"/>
        </w:rPr>
        <w:t xml:space="preserve">ust. 13 </w:t>
      </w:r>
      <w:r w:rsidR="006D426D" w:rsidRPr="005A0427">
        <w:rPr>
          <w:rFonts w:ascii="Arial Narrow" w:eastAsia="Arial Narrow" w:hAnsi="Arial Narrow" w:cs="Arial Narrow"/>
          <w:color w:val="auto"/>
          <w:sz w:val="24"/>
          <w:szCs w:val="24"/>
        </w:rPr>
        <w:t>ustawy wdrożeniowej.</w:t>
      </w:r>
    </w:p>
    <w:p w:rsidR="00BB44F2" w:rsidRPr="005A0427"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5A0427">
        <w:rPr>
          <w:rFonts w:ascii="Arial Narrow" w:eastAsia="Arial Narrow" w:hAnsi="Arial Narrow" w:cs="Arial Narrow"/>
          <w:color w:val="auto"/>
          <w:sz w:val="24"/>
          <w:szCs w:val="24"/>
        </w:rPr>
        <w:t xml:space="preserve">Beneficjent zobowiązuje się do realizacji Projektu zgodnie z </w:t>
      </w:r>
      <w:r w:rsidR="009E0A57" w:rsidRPr="005A0427">
        <w:rPr>
          <w:rFonts w:ascii="Arial Narrow" w:eastAsia="Arial Narrow" w:hAnsi="Arial Narrow" w:cs="Arial Narrow"/>
          <w:color w:val="auto"/>
          <w:sz w:val="24"/>
          <w:szCs w:val="24"/>
        </w:rPr>
        <w:t>U</w:t>
      </w:r>
      <w:r w:rsidR="00D5517C" w:rsidRPr="005A0427">
        <w:rPr>
          <w:rFonts w:ascii="Arial Narrow" w:eastAsia="Arial Narrow" w:hAnsi="Arial Narrow" w:cs="Arial Narrow"/>
          <w:color w:val="auto"/>
          <w:sz w:val="24"/>
          <w:szCs w:val="24"/>
        </w:rPr>
        <w:t>mową</w:t>
      </w:r>
      <w:r w:rsidR="00CA563A" w:rsidRPr="005A0427">
        <w:rPr>
          <w:rFonts w:ascii="Arial Narrow" w:eastAsia="Arial Narrow" w:hAnsi="Arial Narrow" w:cs="Arial Narrow"/>
          <w:color w:val="auto"/>
          <w:sz w:val="24"/>
          <w:szCs w:val="24"/>
        </w:rPr>
        <w:t xml:space="preserve"> oraz</w:t>
      </w:r>
      <w:r w:rsidR="00D5517C" w:rsidRPr="005A0427">
        <w:rPr>
          <w:rFonts w:ascii="Arial Narrow" w:eastAsia="Arial Narrow" w:hAnsi="Arial Narrow" w:cs="Arial Narrow"/>
          <w:color w:val="auto"/>
          <w:sz w:val="24"/>
          <w:szCs w:val="24"/>
        </w:rPr>
        <w:t xml:space="preserve"> </w:t>
      </w:r>
      <w:r w:rsidR="00C54B32" w:rsidRPr="005A0427">
        <w:rPr>
          <w:rFonts w:ascii="Arial Narrow" w:eastAsia="Arial Narrow" w:hAnsi="Arial Narrow" w:cs="Arial Narrow"/>
          <w:color w:val="auto"/>
          <w:sz w:val="24"/>
          <w:szCs w:val="24"/>
        </w:rPr>
        <w:t>W</w:t>
      </w:r>
      <w:r w:rsidRPr="005A0427">
        <w:rPr>
          <w:rFonts w:ascii="Arial Narrow" w:eastAsia="Arial Narrow" w:hAnsi="Arial Narrow" w:cs="Arial Narrow"/>
          <w:color w:val="auto"/>
          <w:sz w:val="24"/>
          <w:szCs w:val="24"/>
        </w:rPr>
        <w:t>nioskiem o dofinansowa</w:t>
      </w:r>
      <w:r w:rsidR="000D74B2" w:rsidRPr="005A0427">
        <w:rPr>
          <w:rFonts w:ascii="Arial Narrow" w:eastAsia="Arial Narrow" w:hAnsi="Arial Narrow" w:cs="Arial Narrow"/>
          <w:color w:val="auto"/>
          <w:sz w:val="24"/>
          <w:szCs w:val="24"/>
        </w:rPr>
        <w:t>nie</w:t>
      </w:r>
      <w:r w:rsidRPr="005A0427">
        <w:rPr>
          <w:rFonts w:ascii="Arial Narrow" w:eastAsia="Arial Narrow" w:hAnsi="Arial Narrow" w:cs="Arial Narrow"/>
          <w:color w:val="auto"/>
          <w:sz w:val="24"/>
          <w:szCs w:val="24"/>
        </w:rPr>
        <w:t>.</w:t>
      </w:r>
      <w:r w:rsidR="00271CBF">
        <w:rPr>
          <w:rFonts w:ascii="Arial Narrow" w:eastAsia="Arial Narrow" w:hAnsi="Arial Narrow" w:cs="Arial Narrow"/>
          <w:color w:val="auto"/>
          <w:sz w:val="24"/>
          <w:szCs w:val="24"/>
        </w:rPr>
        <w:t xml:space="preserve"> Fakt,</w:t>
      </w:r>
      <w:r w:rsidR="00271CBF">
        <w:rPr>
          <w:rFonts w:ascii="Arial Narrow" w:eastAsia="Arial Narrow" w:hAnsi="Arial Narrow" w:cs="Arial Narrow"/>
          <w:color w:val="auto"/>
          <w:sz w:val="24"/>
          <w:szCs w:val="24"/>
        </w:rPr>
        <w:br/>
      </w:r>
      <w:r w:rsidR="00F8216D" w:rsidRPr="005A0427">
        <w:rPr>
          <w:rFonts w:ascii="Arial Narrow" w:eastAsia="Arial Narrow" w:hAnsi="Arial Narrow" w:cs="Arial Narrow"/>
          <w:color w:val="auto"/>
          <w:sz w:val="24"/>
          <w:szCs w:val="24"/>
        </w:rPr>
        <w:t xml:space="preserve">że dany </w:t>
      </w:r>
      <w:r w:rsidR="00855078" w:rsidRPr="005A0427">
        <w:rPr>
          <w:rFonts w:ascii="Arial Narrow" w:eastAsia="Arial Narrow" w:hAnsi="Arial Narrow" w:cs="Arial Narrow"/>
          <w:color w:val="auto"/>
          <w:sz w:val="24"/>
          <w:szCs w:val="24"/>
        </w:rPr>
        <w:t>P</w:t>
      </w:r>
      <w:r w:rsidR="00F8216D" w:rsidRPr="005A0427">
        <w:rPr>
          <w:rFonts w:ascii="Arial Narrow" w:eastAsia="Arial Narrow" w:hAnsi="Arial Narrow" w:cs="Arial Narrow"/>
          <w:color w:val="auto"/>
          <w:sz w:val="24"/>
          <w:szCs w:val="24"/>
        </w:rPr>
        <w:t>rojekt został zakwalifikowany do dofinansowania nie oznacza, że wszystkie koszty poniesione podczas jego realizacji będą uznane za kwalifikowalne.</w:t>
      </w:r>
    </w:p>
    <w:p w:rsidR="00BB44F2" w:rsidRPr="005A0427"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5A0427">
        <w:rPr>
          <w:rFonts w:ascii="Arial Narrow" w:eastAsia="Arial Narrow" w:hAnsi="Arial Narrow" w:cs="Arial Narrow"/>
          <w:color w:val="auto"/>
          <w:sz w:val="24"/>
          <w:szCs w:val="24"/>
        </w:rPr>
        <w:t>Beneficjent zobowiązuje się do osiągnięcia wskaźników produktu i rezultatu Projektu. Ich nieosiągnięcie</w:t>
      </w:r>
      <w:r w:rsidR="00114C18" w:rsidRPr="005A0427">
        <w:rPr>
          <w:rFonts w:ascii="Arial Narrow" w:eastAsia="Arial Narrow" w:hAnsi="Arial Narrow" w:cs="Arial Narrow"/>
          <w:color w:val="auto"/>
          <w:sz w:val="24"/>
          <w:szCs w:val="24"/>
        </w:rPr>
        <w:br/>
      </w:r>
      <w:r w:rsidRPr="005A0427">
        <w:rPr>
          <w:rFonts w:ascii="Arial Narrow" w:eastAsia="Arial Narrow" w:hAnsi="Arial Narrow" w:cs="Arial Narrow"/>
          <w:color w:val="auto"/>
          <w:sz w:val="24"/>
          <w:szCs w:val="24"/>
        </w:rPr>
        <w:t>lub niezachowanie może oznaczać nieprawidłowość i skutkować korektą finansową ustaloną zgodnie</w:t>
      </w:r>
      <w:r w:rsidR="00E243FD" w:rsidRPr="005A0427">
        <w:rPr>
          <w:rFonts w:ascii="Arial Narrow" w:eastAsia="Arial Narrow" w:hAnsi="Arial Narrow" w:cs="Arial Narrow"/>
          <w:color w:val="auto"/>
          <w:sz w:val="24"/>
          <w:szCs w:val="24"/>
        </w:rPr>
        <w:t xml:space="preserve"> </w:t>
      </w:r>
      <w:r w:rsidR="00C31F60" w:rsidRPr="005A0427">
        <w:rPr>
          <w:rFonts w:ascii="Arial Narrow" w:eastAsia="Arial Narrow" w:hAnsi="Arial Narrow" w:cs="Arial Narrow"/>
          <w:color w:val="auto"/>
          <w:sz w:val="24"/>
          <w:szCs w:val="24"/>
        </w:rPr>
        <w:t>z </w:t>
      </w:r>
      <w:r w:rsidRPr="005A0427">
        <w:rPr>
          <w:rFonts w:ascii="Arial Narrow" w:eastAsia="Arial Narrow" w:hAnsi="Arial Narrow" w:cs="Arial Narrow"/>
          <w:color w:val="auto"/>
          <w:sz w:val="24"/>
          <w:szCs w:val="24"/>
        </w:rPr>
        <w:t xml:space="preserve">zasadami określonymi w § 10 ust. 4 i ust. 5, </w:t>
      </w:r>
      <w:r w:rsidR="00B83783" w:rsidRPr="005A0427">
        <w:rPr>
          <w:rFonts w:ascii="Arial Narrow" w:eastAsia="Arial Narrow" w:hAnsi="Arial Narrow" w:cs="Arial Narrow"/>
          <w:color w:val="auto"/>
          <w:sz w:val="24"/>
          <w:szCs w:val="24"/>
        </w:rPr>
        <w:t xml:space="preserve">Wytycznymi </w:t>
      </w:r>
      <w:r w:rsidR="009D1C4D" w:rsidRPr="005A0427">
        <w:rPr>
          <w:rFonts w:ascii="Arial Narrow" w:eastAsia="Arial Narrow" w:hAnsi="Arial Narrow" w:cs="Arial Narrow"/>
          <w:color w:val="auto"/>
          <w:sz w:val="24"/>
          <w:szCs w:val="24"/>
        </w:rPr>
        <w:t>o których mowa w §</w:t>
      </w:r>
      <w:r w:rsidR="00743B77" w:rsidRPr="005A0427">
        <w:rPr>
          <w:rFonts w:ascii="Arial Narrow" w:eastAsia="Arial Narrow" w:hAnsi="Arial Narrow" w:cs="Arial Narrow"/>
          <w:color w:val="auto"/>
          <w:sz w:val="24"/>
          <w:szCs w:val="24"/>
        </w:rPr>
        <w:t xml:space="preserve"> 1 </w:t>
      </w:r>
      <w:proofErr w:type="spellStart"/>
      <w:r w:rsidR="00743B77" w:rsidRPr="005A0427">
        <w:rPr>
          <w:rFonts w:ascii="Arial Narrow" w:eastAsia="Arial Narrow" w:hAnsi="Arial Narrow" w:cs="Arial Narrow"/>
          <w:color w:val="auto"/>
          <w:sz w:val="24"/>
          <w:szCs w:val="24"/>
        </w:rPr>
        <w:t>pkt</w:t>
      </w:r>
      <w:proofErr w:type="spellEnd"/>
      <w:r w:rsidR="00743B77" w:rsidRPr="005A0427">
        <w:rPr>
          <w:rFonts w:ascii="Arial Narrow" w:eastAsia="Arial Narrow" w:hAnsi="Arial Narrow" w:cs="Arial Narrow"/>
          <w:color w:val="auto"/>
          <w:sz w:val="24"/>
          <w:szCs w:val="24"/>
        </w:rPr>
        <w:t xml:space="preserve"> 4</w:t>
      </w:r>
      <w:ins w:id="115" w:author="maniskiewicz" w:date="2016-10-14T12:09:00Z">
        <w:del w:id="116" w:author="mmossetty" w:date="2016-11-09T07:35:00Z">
          <w:r w:rsidR="0071120B" w:rsidDel="003961AB">
            <w:rPr>
              <w:rFonts w:ascii="Arial Narrow" w:eastAsia="Arial Narrow" w:hAnsi="Arial Narrow" w:cs="Arial Narrow"/>
              <w:color w:val="auto"/>
              <w:sz w:val="24"/>
              <w:szCs w:val="24"/>
            </w:rPr>
            <w:delText>5</w:delText>
          </w:r>
        </w:del>
      </w:ins>
      <w:ins w:id="117" w:author="mmossetty" w:date="2016-11-09T07:35:00Z">
        <w:r w:rsidR="003961AB">
          <w:rPr>
            <w:rFonts w:ascii="Arial Narrow" w:eastAsia="Arial Narrow" w:hAnsi="Arial Narrow" w:cs="Arial Narrow"/>
            <w:color w:val="auto"/>
            <w:sz w:val="24"/>
            <w:szCs w:val="24"/>
          </w:rPr>
          <w:t>4</w:t>
        </w:r>
      </w:ins>
      <w:del w:id="118" w:author="maniskiewicz" w:date="2016-10-14T12:09:00Z">
        <w:r w:rsidR="00743B77" w:rsidRPr="005A0427" w:rsidDel="0071120B">
          <w:rPr>
            <w:rFonts w:ascii="Arial Narrow" w:eastAsia="Arial Narrow" w:hAnsi="Arial Narrow" w:cs="Arial Narrow"/>
            <w:color w:val="auto"/>
            <w:sz w:val="24"/>
            <w:szCs w:val="24"/>
          </w:rPr>
          <w:delText>4</w:delText>
        </w:r>
      </w:del>
      <w:r w:rsidR="00455976" w:rsidRPr="005A0427">
        <w:rPr>
          <w:rFonts w:ascii="Arial Narrow" w:eastAsia="Arial Narrow" w:hAnsi="Arial Narrow" w:cs="Arial Narrow"/>
          <w:color w:val="auto"/>
          <w:sz w:val="24"/>
          <w:szCs w:val="24"/>
        </w:rPr>
        <w:t xml:space="preserve"> lit. k</w:t>
      </w:r>
      <w:r w:rsidR="009D1C4D" w:rsidRPr="005A0427">
        <w:rPr>
          <w:rFonts w:ascii="Arial Narrow" w:eastAsia="Arial Narrow" w:hAnsi="Arial Narrow" w:cs="Arial Narrow"/>
          <w:color w:val="auto"/>
          <w:sz w:val="24"/>
          <w:szCs w:val="24"/>
        </w:rPr>
        <w:t xml:space="preserve"> </w:t>
      </w:r>
      <w:r w:rsidR="00C31F60" w:rsidRPr="005A0427">
        <w:rPr>
          <w:rFonts w:ascii="Arial Narrow" w:eastAsia="Arial Narrow" w:hAnsi="Arial Narrow" w:cs="Arial Narrow"/>
          <w:color w:val="auto"/>
          <w:sz w:val="24"/>
          <w:szCs w:val="24"/>
        </w:rPr>
        <w:t>oraz zgodnie z </w:t>
      </w:r>
      <w:r w:rsidR="00B83783" w:rsidRPr="005A0427">
        <w:rPr>
          <w:rFonts w:ascii="Arial Narrow" w:eastAsia="Arial Narrow" w:hAnsi="Arial Narrow" w:cs="Arial Narrow"/>
          <w:color w:val="auto"/>
          <w:sz w:val="24"/>
          <w:szCs w:val="24"/>
        </w:rPr>
        <w:t>rozporządzeniami wydanymi na podstawie art. 24 ust. 13 ustawy wdrożeniowej</w:t>
      </w:r>
      <w:r w:rsidRPr="005A0427">
        <w:rPr>
          <w:rFonts w:ascii="Arial Narrow" w:eastAsia="Arial Narrow" w:hAnsi="Arial Narrow" w:cs="Arial Narrow"/>
          <w:color w:val="auto"/>
          <w:sz w:val="24"/>
          <w:szCs w:val="24"/>
        </w:rPr>
        <w:t>.</w:t>
      </w:r>
    </w:p>
    <w:p w:rsidR="00BB44F2" w:rsidRPr="005A0427" w:rsidRDefault="00BB44F2" w:rsidP="00B806B3">
      <w:pPr>
        <w:pStyle w:val="Normalny1"/>
        <w:widowControl w:val="0"/>
        <w:spacing w:after="0" w:line="240" w:lineRule="auto"/>
        <w:jc w:val="both"/>
        <w:rPr>
          <w:rFonts w:ascii="Arial Narrow" w:hAnsi="Arial Narrow"/>
          <w:color w:val="auto"/>
          <w:sz w:val="24"/>
          <w:szCs w:val="24"/>
        </w:rPr>
      </w:pPr>
    </w:p>
    <w:p w:rsidR="007E1947" w:rsidRPr="005A0427" w:rsidRDefault="006D426D">
      <w:pPr>
        <w:pStyle w:val="Normalny1"/>
        <w:widowControl w:val="0"/>
        <w:spacing w:after="0"/>
        <w:jc w:val="center"/>
        <w:rPr>
          <w:rFonts w:ascii="Arial Narrow" w:hAnsi="Arial Narrow"/>
          <w:color w:val="auto"/>
          <w:sz w:val="24"/>
          <w:szCs w:val="24"/>
        </w:rPr>
      </w:pPr>
      <w:r w:rsidRPr="005A0427">
        <w:rPr>
          <w:rFonts w:ascii="Arial Narrow" w:eastAsia="Arial Narrow" w:hAnsi="Arial Narrow" w:cs="Arial Narrow"/>
          <w:b/>
          <w:color w:val="auto"/>
          <w:sz w:val="24"/>
          <w:szCs w:val="24"/>
        </w:rPr>
        <w:t>§ 3</w:t>
      </w:r>
    </w:p>
    <w:p w:rsidR="007E1947" w:rsidRPr="005A0427" w:rsidRDefault="006D426D">
      <w:pPr>
        <w:pStyle w:val="Normalny1"/>
        <w:widowControl w:val="0"/>
        <w:spacing w:after="0"/>
        <w:jc w:val="center"/>
        <w:rPr>
          <w:rFonts w:ascii="Arial Narrow" w:hAnsi="Arial Narrow"/>
          <w:color w:val="auto"/>
          <w:sz w:val="24"/>
          <w:szCs w:val="24"/>
        </w:rPr>
      </w:pPr>
      <w:r w:rsidRPr="005A0427">
        <w:rPr>
          <w:rFonts w:ascii="Arial Narrow" w:eastAsia="Arial Narrow" w:hAnsi="Arial Narrow" w:cs="Arial Narrow"/>
          <w:b/>
          <w:color w:val="auto"/>
          <w:sz w:val="24"/>
          <w:szCs w:val="24"/>
        </w:rPr>
        <w:t>Okres realizacji Projektu i okres obowiązywania Umowy</w:t>
      </w:r>
    </w:p>
    <w:p w:rsidR="00BB44F2" w:rsidRPr="005A0427" w:rsidRDefault="006D426D">
      <w:pPr>
        <w:pStyle w:val="Normalny1"/>
        <w:numPr>
          <w:ilvl w:val="0"/>
          <w:numId w:val="2"/>
        </w:numPr>
        <w:tabs>
          <w:tab w:val="left" w:pos="360"/>
        </w:tabs>
        <w:spacing w:after="0" w:line="240" w:lineRule="auto"/>
        <w:ind w:hanging="720"/>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Okres realizacji Projektu ustala się na:</w:t>
      </w:r>
    </w:p>
    <w:p w:rsidR="00BB44F2" w:rsidRPr="005A0427" w:rsidRDefault="006D426D">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rozpoczęcie prac przygotowawczych: ...................................;*</w:t>
      </w:r>
    </w:p>
    <w:p w:rsidR="00BB44F2" w:rsidRPr="005A0427" w:rsidRDefault="006D426D">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rozpoczęcie realizacji: ...................................;</w:t>
      </w:r>
    </w:p>
    <w:p w:rsidR="00BB44F2" w:rsidRPr="005A0427" w:rsidRDefault="006D426D">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zakończenie rzeczowe: .................................;</w:t>
      </w:r>
    </w:p>
    <w:p w:rsidR="00BB44F2" w:rsidRPr="005A0427" w:rsidRDefault="006D426D">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zakończenie finansowe: .................................</w:t>
      </w:r>
      <w:r w:rsidR="00895280" w:rsidRPr="005A0427">
        <w:rPr>
          <w:rStyle w:val="Odwoanieprzypisudolnego"/>
          <w:rFonts w:ascii="Arial Narrow" w:eastAsia="Arial Narrow" w:hAnsi="Arial Narrow" w:cs="Arial Narrow"/>
          <w:color w:val="auto"/>
          <w:sz w:val="24"/>
          <w:szCs w:val="24"/>
        </w:rPr>
        <w:footnoteReference w:id="14"/>
      </w:r>
      <w:r w:rsidRPr="005A0427">
        <w:rPr>
          <w:rFonts w:ascii="Arial Narrow" w:eastAsia="Arial Narrow" w:hAnsi="Arial Narrow" w:cs="Arial Narrow"/>
          <w:color w:val="auto"/>
          <w:sz w:val="24"/>
          <w:szCs w:val="24"/>
        </w:rPr>
        <w:t xml:space="preserve"> </w:t>
      </w:r>
    </w:p>
    <w:p w:rsidR="00AE7BDC" w:rsidRPr="005A0427" w:rsidRDefault="00AE7BDC" w:rsidP="007F6478">
      <w:pPr>
        <w:pStyle w:val="Normalny1"/>
        <w:widowControl w:val="0"/>
        <w:numPr>
          <w:ilvl w:val="2"/>
          <w:numId w:val="29"/>
        </w:numPr>
        <w:spacing w:after="0" w:line="240" w:lineRule="auto"/>
        <w:ind w:left="360"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W przypadku Projek</w:t>
      </w:r>
      <w:r w:rsidR="00F21C76" w:rsidRPr="005A0427">
        <w:rPr>
          <w:rFonts w:ascii="Arial Narrow" w:eastAsia="Arial Narrow" w:hAnsi="Arial Narrow" w:cs="Arial Narrow"/>
          <w:color w:val="auto"/>
          <w:sz w:val="24"/>
          <w:szCs w:val="24"/>
        </w:rPr>
        <w:t>tu nieobjętego pomocą publiczną</w:t>
      </w:r>
      <w:r w:rsidRPr="005A0427">
        <w:rPr>
          <w:rFonts w:ascii="Arial Narrow" w:eastAsia="Arial Narrow" w:hAnsi="Arial Narrow" w:cs="Arial Narrow"/>
          <w:color w:val="auto"/>
          <w:sz w:val="24"/>
          <w:szCs w:val="24"/>
        </w:rPr>
        <w:t xml:space="preserve"> wydatki </w:t>
      </w:r>
      <w:r w:rsidR="00F21C76" w:rsidRPr="005A0427">
        <w:rPr>
          <w:rFonts w:ascii="Arial Narrow" w:eastAsia="Arial Narrow" w:hAnsi="Arial Narrow" w:cs="Arial Narrow"/>
          <w:color w:val="auto"/>
          <w:sz w:val="24"/>
          <w:szCs w:val="24"/>
        </w:rPr>
        <w:t xml:space="preserve">są </w:t>
      </w:r>
      <w:r w:rsidRPr="005A0427">
        <w:rPr>
          <w:rFonts w:ascii="Arial Narrow" w:eastAsia="Arial Narrow" w:hAnsi="Arial Narrow" w:cs="Arial Narrow"/>
          <w:color w:val="auto"/>
          <w:sz w:val="24"/>
          <w:szCs w:val="24"/>
        </w:rPr>
        <w:t xml:space="preserve">kwalifikowalne, </w:t>
      </w:r>
      <w:r w:rsidR="00F21C76" w:rsidRPr="005A0427">
        <w:rPr>
          <w:rFonts w:ascii="Arial Narrow" w:eastAsia="Arial Narrow" w:hAnsi="Arial Narrow" w:cs="Arial Narrow"/>
          <w:color w:val="auto"/>
          <w:sz w:val="24"/>
          <w:szCs w:val="24"/>
        </w:rPr>
        <w:t xml:space="preserve">jeżeli zostały </w:t>
      </w:r>
      <w:r w:rsidRPr="005A0427">
        <w:rPr>
          <w:rFonts w:ascii="Arial Narrow" w:eastAsia="Arial Narrow" w:hAnsi="Arial Narrow" w:cs="Arial Narrow"/>
          <w:color w:val="auto"/>
          <w:sz w:val="24"/>
          <w:szCs w:val="24"/>
        </w:rPr>
        <w:t xml:space="preserve">poniesione nie wcześniej niż od dnia 1 stycznia 2014 r. i nie później niż w dniu </w:t>
      </w:r>
      <w:r w:rsidR="002E24EB" w:rsidRPr="005A0427">
        <w:rPr>
          <w:rFonts w:ascii="Arial Narrow" w:eastAsia="Arial Narrow" w:hAnsi="Arial Narrow" w:cs="Arial Narrow"/>
          <w:color w:val="auto"/>
          <w:sz w:val="24"/>
          <w:szCs w:val="24"/>
        </w:rPr>
        <w:t>zakończenia realizacji Projektu</w:t>
      </w:r>
      <w:r w:rsidRPr="005A0427">
        <w:rPr>
          <w:rFonts w:ascii="Arial Narrow" w:eastAsia="Arial Narrow" w:hAnsi="Arial Narrow" w:cs="Arial Narrow"/>
          <w:color w:val="auto"/>
          <w:sz w:val="24"/>
          <w:szCs w:val="24"/>
        </w:rPr>
        <w:t xml:space="preserve"> określonego </w:t>
      </w:r>
      <w:r w:rsidR="00220B70" w:rsidRPr="005A0427">
        <w:rPr>
          <w:rFonts w:ascii="Arial Narrow" w:eastAsia="Arial Narrow" w:hAnsi="Arial Narrow" w:cs="Arial Narrow"/>
          <w:color w:val="auto"/>
          <w:sz w:val="24"/>
          <w:szCs w:val="24"/>
        </w:rPr>
        <w:t>w </w:t>
      </w:r>
      <w:r w:rsidR="00F21C76" w:rsidRPr="005A0427">
        <w:rPr>
          <w:rFonts w:ascii="Arial Narrow" w:eastAsia="Arial Narrow" w:hAnsi="Arial Narrow" w:cs="Arial Narrow"/>
          <w:color w:val="auto"/>
          <w:sz w:val="24"/>
          <w:szCs w:val="24"/>
        </w:rPr>
        <w:t xml:space="preserve">ust. 1 </w:t>
      </w:r>
      <w:proofErr w:type="spellStart"/>
      <w:r w:rsidR="00F21C76" w:rsidRPr="005A0427">
        <w:rPr>
          <w:rFonts w:ascii="Arial Narrow" w:eastAsia="Arial Narrow" w:hAnsi="Arial Narrow" w:cs="Arial Narrow"/>
          <w:color w:val="auto"/>
          <w:sz w:val="24"/>
          <w:szCs w:val="24"/>
        </w:rPr>
        <w:t>pkt</w:t>
      </w:r>
      <w:proofErr w:type="spellEnd"/>
      <w:r w:rsidR="00F21C76" w:rsidRPr="005A0427">
        <w:rPr>
          <w:rFonts w:ascii="Arial Narrow" w:eastAsia="Arial Narrow" w:hAnsi="Arial Narrow" w:cs="Arial Narrow"/>
          <w:color w:val="auto"/>
          <w:sz w:val="24"/>
          <w:szCs w:val="24"/>
        </w:rPr>
        <w:t xml:space="preserve"> </w:t>
      </w:r>
      <w:r w:rsidRPr="005A0427">
        <w:rPr>
          <w:rFonts w:ascii="Arial Narrow" w:eastAsia="Arial Narrow" w:hAnsi="Arial Narrow" w:cs="Arial Narrow"/>
          <w:color w:val="auto"/>
          <w:sz w:val="24"/>
          <w:szCs w:val="24"/>
        </w:rPr>
        <w:t>4 Umowy</w:t>
      </w:r>
      <w:r w:rsidR="00D95734" w:rsidRPr="005A0427">
        <w:rPr>
          <w:rFonts w:ascii="Arial Narrow" w:eastAsia="Arial Narrow" w:hAnsi="Arial Narrow" w:cs="Arial Narrow"/>
          <w:color w:val="auto"/>
          <w:sz w:val="24"/>
          <w:szCs w:val="24"/>
        </w:rPr>
        <w:t>.</w:t>
      </w:r>
      <w:r w:rsidR="007F6478" w:rsidRPr="005A0427">
        <w:rPr>
          <w:rFonts w:ascii="Arial Narrow" w:eastAsia="Arial Narrow" w:hAnsi="Arial Narrow" w:cs="Arial Narrow"/>
          <w:color w:val="auto"/>
          <w:sz w:val="24"/>
          <w:szCs w:val="24"/>
        </w:rPr>
        <w:t xml:space="preserve"> Wydatki poniesione przed rozpoczęciem i po zakończeniu okresu kwalifikowalności wydatków dla Projektu</w:t>
      </w:r>
      <w:r w:rsidR="00945E49" w:rsidRPr="005A0427">
        <w:rPr>
          <w:rFonts w:ascii="Arial Narrow" w:eastAsia="Arial Narrow" w:hAnsi="Arial Narrow" w:cs="Arial Narrow"/>
          <w:color w:val="auto"/>
          <w:sz w:val="24"/>
          <w:szCs w:val="24"/>
        </w:rPr>
        <w:t>,</w:t>
      </w:r>
      <w:r w:rsidR="007F6478" w:rsidRPr="005A0427">
        <w:rPr>
          <w:rFonts w:ascii="Arial Narrow" w:eastAsia="Arial Narrow" w:hAnsi="Arial Narrow" w:cs="Arial Narrow"/>
          <w:color w:val="auto"/>
          <w:sz w:val="24"/>
          <w:szCs w:val="24"/>
        </w:rPr>
        <w:t xml:space="preserve"> będą uznane za niekwalifikowalne.</w:t>
      </w:r>
      <w:r w:rsidR="0080676F" w:rsidRPr="005A0427">
        <w:rPr>
          <w:rFonts w:ascii="Arial Narrow" w:eastAsia="Arial Narrow" w:hAnsi="Arial Narrow" w:cs="Arial Narrow"/>
          <w:color w:val="auto"/>
          <w:sz w:val="24"/>
          <w:szCs w:val="24"/>
        </w:rPr>
        <w:t>*</w:t>
      </w:r>
    </w:p>
    <w:p w:rsidR="00BB44F2" w:rsidRPr="005A0427" w:rsidRDefault="003B0C27">
      <w:pPr>
        <w:pStyle w:val="Normalny1"/>
        <w:widowControl w:val="0"/>
        <w:numPr>
          <w:ilvl w:val="2"/>
          <w:numId w:val="29"/>
        </w:numPr>
        <w:spacing w:after="0" w:line="240" w:lineRule="auto"/>
        <w:ind w:left="360"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W przypadku Projektu objętego pomocą </w:t>
      </w:r>
      <w:r w:rsidR="00C57412" w:rsidRPr="005A0427">
        <w:rPr>
          <w:rFonts w:ascii="Arial Narrow" w:eastAsia="Arial Narrow" w:hAnsi="Arial Narrow" w:cs="Arial Narrow"/>
          <w:color w:val="auto"/>
          <w:sz w:val="24"/>
          <w:szCs w:val="24"/>
        </w:rPr>
        <w:t xml:space="preserve">publiczną </w:t>
      </w:r>
      <w:r w:rsidRPr="005A0427">
        <w:rPr>
          <w:rFonts w:ascii="Arial Narrow" w:eastAsia="Arial Narrow" w:hAnsi="Arial Narrow" w:cs="Arial Narrow"/>
          <w:color w:val="auto"/>
          <w:sz w:val="24"/>
          <w:szCs w:val="24"/>
        </w:rPr>
        <w:t>wydatki są kwalifikowalne, jeżeli zostały poniesione</w:t>
      </w:r>
      <w:r w:rsidR="00114C18" w:rsidRPr="005A0427">
        <w:rPr>
          <w:rFonts w:ascii="Arial Narrow" w:eastAsia="Arial Narrow" w:hAnsi="Arial Narrow" w:cs="Arial Narrow"/>
          <w:color w:val="auto"/>
          <w:sz w:val="24"/>
          <w:szCs w:val="24"/>
        </w:rPr>
        <w:br/>
      </w:r>
      <w:r w:rsidRPr="005A0427">
        <w:rPr>
          <w:rFonts w:ascii="Arial Narrow" w:eastAsia="Arial Narrow" w:hAnsi="Arial Narrow" w:cs="Arial Narrow"/>
          <w:color w:val="auto"/>
          <w:sz w:val="24"/>
          <w:szCs w:val="24"/>
        </w:rPr>
        <w:t xml:space="preserve">nie wcześniej niż </w:t>
      </w:r>
      <w:r w:rsidR="00F02EDB" w:rsidRPr="005A0427">
        <w:rPr>
          <w:rFonts w:ascii="Arial Narrow" w:eastAsia="Arial Narrow" w:hAnsi="Arial Narrow" w:cs="Arial Narrow"/>
          <w:color w:val="auto"/>
          <w:sz w:val="24"/>
          <w:szCs w:val="24"/>
        </w:rPr>
        <w:t>w dniu następującym po dniu</w:t>
      </w:r>
      <w:r w:rsidRPr="005A0427">
        <w:rPr>
          <w:rFonts w:ascii="Arial Narrow" w:eastAsia="Arial Narrow" w:hAnsi="Arial Narrow" w:cs="Arial Narrow"/>
          <w:color w:val="auto"/>
          <w:sz w:val="24"/>
          <w:szCs w:val="24"/>
        </w:rPr>
        <w:t xml:space="preserve"> złożenia przez Beneficjenta </w:t>
      </w:r>
      <w:r w:rsidR="00AB5C03" w:rsidRPr="005A0427">
        <w:rPr>
          <w:rFonts w:ascii="Arial Narrow" w:eastAsia="Arial Narrow" w:hAnsi="Arial Narrow" w:cs="Arial Narrow"/>
          <w:color w:val="auto"/>
          <w:sz w:val="24"/>
          <w:szCs w:val="24"/>
        </w:rPr>
        <w:t>W</w:t>
      </w:r>
      <w:r w:rsidR="00271CBF">
        <w:rPr>
          <w:rFonts w:ascii="Arial Narrow" w:eastAsia="Arial Narrow" w:hAnsi="Arial Narrow" w:cs="Arial Narrow"/>
          <w:color w:val="auto"/>
          <w:sz w:val="24"/>
          <w:szCs w:val="24"/>
        </w:rPr>
        <w:t>niosku o dofinansowanie,</w:t>
      </w:r>
      <w:r w:rsidR="00271CBF">
        <w:rPr>
          <w:rFonts w:ascii="Arial Narrow" w:eastAsia="Arial Narrow" w:hAnsi="Arial Narrow" w:cs="Arial Narrow"/>
          <w:color w:val="auto"/>
          <w:sz w:val="24"/>
          <w:szCs w:val="24"/>
        </w:rPr>
        <w:br/>
      </w:r>
      <w:r w:rsidRPr="005A0427">
        <w:rPr>
          <w:rFonts w:ascii="Arial Narrow" w:eastAsia="Arial Narrow" w:hAnsi="Arial Narrow" w:cs="Arial Narrow"/>
          <w:color w:val="auto"/>
          <w:sz w:val="24"/>
          <w:szCs w:val="24"/>
        </w:rPr>
        <w:t>tj. od dnia</w:t>
      </w:r>
      <w:r w:rsidR="00C4619E" w:rsidRPr="005A0427">
        <w:rPr>
          <w:rFonts w:ascii="Arial Narrow" w:eastAsia="Arial Narrow" w:hAnsi="Arial Narrow" w:cs="Arial Narrow"/>
          <w:color w:val="auto"/>
          <w:sz w:val="24"/>
          <w:szCs w:val="24"/>
        </w:rPr>
        <w:t xml:space="preserve"> </w:t>
      </w:r>
      <w:r w:rsidRPr="005A0427">
        <w:rPr>
          <w:rFonts w:ascii="Arial Narrow" w:eastAsia="Arial Narrow" w:hAnsi="Arial Narrow" w:cs="Arial Narrow"/>
          <w:color w:val="auto"/>
          <w:sz w:val="24"/>
          <w:szCs w:val="24"/>
        </w:rPr>
        <w:t>…….. i nie później niż w dniu zakończenia realizacji Projektu</w:t>
      </w:r>
      <w:r w:rsidR="00EA38B2" w:rsidRPr="005A0427">
        <w:rPr>
          <w:rFonts w:ascii="Arial Narrow" w:eastAsia="Arial Narrow" w:hAnsi="Arial Narrow" w:cs="Arial Narrow"/>
          <w:color w:val="auto"/>
          <w:sz w:val="24"/>
          <w:szCs w:val="24"/>
        </w:rPr>
        <w:t xml:space="preserve"> określonego </w:t>
      </w:r>
      <w:r w:rsidR="0080676F" w:rsidRPr="005A0427">
        <w:rPr>
          <w:rFonts w:ascii="Arial Narrow" w:eastAsia="Arial Narrow" w:hAnsi="Arial Narrow" w:cs="Arial Narrow"/>
          <w:color w:val="auto"/>
          <w:sz w:val="24"/>
          <w:szCs w:val="24"/>
        </w:rPr>
        <w:t xml:space="preserve">w </w:t>
      </w:r>
      <w:r w:rsidR="00EA38B2" w:rsidRPr="005A0427">
        <w:rPr>
          <w:rFonts w:ascii="Arial Narrow" w:eastAsia="Arial Narrow" w:hAnsi="Arial Narrow" w:cs="Arial Narrow"/>
          <w:color w:val="auto"/>
          <w:sz w:val="24"/>
          <w:szCs w:val="24"/>
        </w:rPr>
        <w:t xml:space="preserve">ust. 1 </w:t>
      </w:r>
      <w:proofErr w:type="spellStart"/>
      <w:r w:rsidR="00EA38B2" w:rsidRPr="005A0427">
        <w:rPr>
          <w:rFonts w:ascii="Arial Narrow" w:eastAsia="Arial Narrow" w:hAnsi="Arial Narrow" w:cs="Arial Narrow"/>
          <w:color w:val="auto"/>
          <w:sz w:val="24"/>
          <w:szCs w:val="24"/>
        </w:rPr>
        <w:t>pkt</w:t>
      </w:r>
      <w:proofErr w:type="spellEnd"/>
      <w:r w:rsidR="00EA38B2" w:rsidRPr="005A0427">
        <w:rPr>
          <w:rFonts w:ascii="Arial Narrow" w:eastAsia="Arial Narrow" w:hAnsi="Arial Narrow" w:cs="Arial Narrow"/>
          <w:color w:val="auto"/>
          <w:sz w:val="24"/>
          <w:szCs w:val="24"/>
        </w:rPr>
        <w:t xml:space="preserve"> 4 Umowy</w:t>
      </w:r>
      <w:r w:rsidR="00D95734" w:rsidRPr="005A0427">
        <w:rPr>
          <w:rStyle w:val="Odwoanieprzypisudolnego"/>
          <w:rFonts w:ascii="Arial Narrow" w:eastAsia="Arial Narrow" w:hAnsi="Arial Narrow" w:cs="Arial Narrow"/>
          <w:color w:val="auto"/>
          <w:sz w:val="24"/>
          <w:szCs w:val="24"/>
        </w:rPr>
        <w:footnoteReference w:id="15"/>
      </w:r>
      <w:r w:rsidR="00220B70" w:rsidRPr="005A0427">
        <w:rPr>
          <w:rFonts w:ascii="Arial Narrow" w:eastAsia="Arial Narrow" w:hAnsi="Arial Narrow" w:cs="Arial Narrow"/>
          <w:color w:val="auto"/>
          <w:sz w:val="24"/>
          <w:szCs w:val="24"/>
        </w:rPr>
        <w:t>.</w:t>
      </w:r>
      <w:r w:rsidR="00ED2EFA" w:rsidRPr="005A0427">
        <w:rPr>
          <w:rFonts w:ascii="Arial Narrow" w:eastAsia="Arial Narrow" w:hAnsi="Arial Narrow" w:cs="Arial Narrow"/>
          <w:color w:val="auto"/>
          <w:sz w:val="24"/>
          <w:szCs w:val="24"/>
        </w:rPr>
        <w:t xml:space="preserve"> </w:t>
      </w:r>
      <w:r w:rsidR="00ED2EFA" w:rsidRPr="005A0427">
        <w:rPr>
          <w:rFonts w:ascii="Arial Narrow" w:eastAsia="Arial Narrow" w:hAnsi="Arial Narrow" w:cs="Arial Narrow"/>
          <w:color w:val="auto"/>
          <w:sz w:val="24"/>
          <w:szCs w:val="24"/>
        </w:rPr>
        <w:lastRenderedPageBreak/>
        <w:t>Wydatki poniesione przed rozpoczęciem i po zakończeniu okresu kwalifikowalności wydatków dla Projektu</w:t>
      </w:r>
      <w:r w:rsidR="00686657" w:rsidRPr="005A0427">
        <w:rPr>
          <w:rFonts w:ascii="Arial Narrow" w:eastAsia="Arial Narrow" w:hAnsi="Arial Narrow" w:cs="Arial Narrow"/>
          <w:color w:val="auto"/>
          <w:sz w:val="24"/>
          <w:szCs w:val="24"/>
        </w:rPr>
        <w:t>,</w:t>
      </w:r>
      <w:r w:rsidR="00ED2EFA" w:rsidRPr="005A0427">
        <w:rPr>
          <w:rFonts w:ascii="Arial Narrow" w:eastAsia="Arial Narrow" w:hAnsi="Arial Narrow" w:cs="Arial Narrow"/>
          <w:color w:val="auto"/>
          <w:sz w:val="24"/>
          <w:szCs w:val="24"/>
        </w:rPr>
        <w:t xml:space="preserve"> będą uznane za niekwalifikowane, </w:t>
      </w:r>
      <w:r w:rsidR="00441519" w:rsidRPr="005A0427">
        <w:rPr>
          <w:rFonts w:ascii="Arial Narrow" w:eastAsia="Arial Narrow" w:hAnsi="Arial Narrow" w:cs="Arial Narrow"/>
          <w:color w:val="auto"/>
          <w:sz w:val="24"/>
          <w:szCs w:val="24"/>
        </w:rPr>
        <w:t>z zastrzeżeniem zapisów ust. 4.</w:t>
      </w:r>
      <w:r w:rsidR="00D6274E" w:rsidRPr="005A0427">
        <w:rPr>
          <w:rFonts w:ascii="Arial Narrow" w:eastAsia="Arial Narrow" w:hAnsi="Arial Narrow" w:cs="Arial Narrow"/>
          <w:color w:val="auto"/>
          <w:sz w:val="24"/>
          <w:szCs w:val="24"/>
        </w:rPr>
        <w:t>*</w:t>
      </w:r>
    </w:p>
    <w:p w:rsidR="00441519" w:rsidRPr="005A0427" w:rsidRDefault="00441519">
      <w:pPr>
        <w:pStyle w:val="Normalny1"/>
        <w:widowControl w:val="0"/>
        <w:numPr>
          <w:ilvl w:val="2"/>
          <w:numId w:val="29"/>
        </w:numPr>
        <w:spacing w:after="0" w:line="240" w:lineRule="auto"/>
        <w:ind w:left="360"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W przypadku Projektu objętego pomocą publiczną, wydatki poniesione na prace przygotowawcze są wydatkami </w:t>
      </w:r>
      <w:proofErr w:type="spellStart"/>
      <w:r w:rsidRPr="005A0427">
        <w:rPr>
          <w:rFonts w:ascii="Arial Narrow" w:eastAsia="Arial Narrow" w:hAnsi="Arial Narrow" w:cs="Arial Narrow"/>
          <w:color w:val="auto"/>
          <w:sz w:val="24"/>
          <w:szCs w:val="24"/>
        </w:rPr>
        <w:t>kwalifikowalnymi</w:t>
      </w:r>
      <w:proofErr w:type="spellEnd"/>
      <w:r w:rsidR="000A66CB" w:rsidRPr="005A0427">
        <w:rPr>
          <w:rFonts w:ascii="Arial Narrow" w:eastAsia="Arial Narrow" w:hAnsi="Arial Narrow" w:cs="Arial Narrow"/>
          <w:color w:val="auto"/>
          <w:sz w:val="24"/>
          <w:szCs w:val="24"/>
        </w:rPr>
        <w:t>, jeżeli zostały poniesione nie wcześniej niż 1 stycznia 2014 r</w:t>
      </w:r>
      <w:r w:rsidRPr="005A0427">
        <w:rPr>
          <w:rFonts w:ascii="Arial Narrow" w:eastAsia="Arial Narrow" w:hAnsi="Arial Narrow" w:cs="Arial Narrow"/>
          <w:color w:val="auto"/>
          <w:sz w:val="24"/>
          <w:szCs w:val="24"/>
        </w:rPr>
        <w:t>.</w:t>
      </w:r>
      <w:r w:rsidR="0080676F" w:rsidRPr="005A0427">
        <w:rPr>
          <w:rFonts w:ascii="Arial Narrow" w:eastAsia="Arial Narrow" w:hAnsi="Arial Narrow" w:cs="Arial Narrow"/>
          <w:color w:val="auto"/>
          <w:sz w:val="24"/>
          <w:szCs w:val="24"/>
        </w:rPr>
        <w:t>*</w:t>
      </w:r>
    </w:p>
    <w:p w:rsidR="00BB44F2" w:rsidRPr="005A0427" w:rsidRDefault="003B0C27">
      <w:pPr>
        <w:pStyle w:val="Normalny1"/>
        <w:widowControl w:val="0"/>
        <w:numPr>
          <w:ilvl w:val="2"/>
          <w:numId w:val="29"/>
        </w:numPr>
        <w:spacing w:after="0" w:line="240" w:lineRule="auto"/>
        <w:ind w:left="360"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W przypadku Projektu objętego pomocą </w:t>
      </w:r>
      <w:r w:rsidR="00AD2195" w:rsidRPr="005A0427">
        <w:rPr>
          <w:rFonts w:ascii="Arial Narrow" w:eastAsia="Arial Narrow" w:hAnsi="Arial Narrow" w:cs="Arial Narrow"/>
          <w:color w:val="auto"/>
          <w:sz w:val="24"/>
          <w:szCs w:val="24"/>
        </w:rPr>
        <w:t xml:space="preserve">publiczną </w:t>
      </w:r>
      <w:r w:rsidRPr="005A0427">
        <w:rPr>
          <w:rFonts w:ascii="Arial Narrow" w:eastAsia="Arial Narrow" w:hAnsi="Arial Narrow" w:cs="Arial Narrow"/>
          <w:color w:val="auto"/>
          <w:sz w:val="24"/>
          <w:szCs w:val="24"/>
        </w:rPr>
        <w:t xml:space="preserve">rozpoczęcie </w:t>
      </w:r>
      <w:r w:rsidR="00C57412" w:rsidRPr="005A0427">
        <w:rPr>
          <w:rFonts w:ascii="Arial Narrow" w:eastAsia="Arial Narrow" w:hAnsi="Arial Narrow" w:cs="Arial Narrow"/>
          <w:color w:val="auto"/>
          <w:sz w:val="24"/>
          <w:szCs w:val="24"/>
        </w:rPr>
        <w:t xml:space="preserve">realizacji </w:t>
      </w:r>
      <w:r w:rsidR="00AB5C03" w:rsidRPr="005A0427">
        <w:rPr>
          <w:rFonts w:ascii="Arial Narrow" w:eastAsia="Arial Narrow" w:hAnsi="Arial Narrow" w:cs="Arial Narrow"/>
          <w:color w:val="auto"/>
          <w:sz w:val="24"/>
          <w:szCs w:val="24"/>
        </w:rPr>
        <w:t>P</w:t>
      </w:r>
      <w:r w:rsidR="00C57412" w:rsidRPr="005A0427">
        <w:rPr>
          <w:rFonts w:ascii="Arial Narrow" w:eastAsia="Arial Narrow" w:hAnsi="Arial Narrow" w:cs="Arial Narrow"/>
          <w:color w:val="auto"/>
          <w:sz w:val="24"/>
          <w:szCs w:val="24"/>
        </w:rPr>
        <w:t xml:space="preserve">rojektu, o którym mowa w ust. 1 </w:t>
      </w:r>
      <w:proofErr w:type="spellStart"/>
      <w:r w:rsidR="00C57412" w:rsidRPr="005A0427">
        <w:rPr>
          <w:rFonts w:ascii="Arial Narrow" w:eastAsia="Arial Narrow" w:hAnsi="Arial Narrow" w:cs="Arial Narrow"/>
          <w:color w:val="auto"/>
          <w:sz w:val="24"/>
          <w:szCs w:val="24"/>
        </w:rPr>
        <w:t>pkt</w:t>
      </w:r>
      <w:proofErr w:type="spellEnd"/>
      <w:r w:rsidR="00C57412" w:rsidRPr="005A0427">
        <w:rPr>
          <w:rFonts w:ascii="Arial Narrow" w:eastAsia="Arial Narrow" w:hAnsi="Arial Narrow" w:cs="Arial Narrow"/>
          <w:color w:val="auto"/>
          <w:sz w:val="24"/>
          <w:szCs w:val="24"/>
        </w:rPr>
        <w:t xml:space="preserve"> 2,</w:t>
      </w:r>
      <w:r w:rsidRPr="005A0427">
        <w:rPr>
          <w:rFonts w:ascii="Arial Narrow" w:eastAsia="Arial Narrow" w:hAnsi="Arial Narrow" w:cs="Arial Narrow"/>
          <w:color w:val="auto"/>
          <w:sz w:val="24"/>
          <w:szCs w:val="24"/>
        </w:rPr>
        <w:t xml:space="preserve"> przed złożeniem </w:t>
      </w:r>
      <w:r w:rsidR="00AB5C03" w:rsidRPr="005A0427">
        <w:rPr>
          <w:rFonts w:ascii="Arial Narrow" w:eastAsia="Arial Narrow" w:hAnsi="Arial Narrow" w:cs="Arial Narrow"/>
          <w:color w:val="auto"/>
          <w:sz w:val="24"/>
          <w:szCs w:val="24"/>
        </w:rPr>
        <w:t>W</w:t>
      </w:r>
      <w:r w:rsidRPr="005A0427">
        <w:rPr>
          <w:rFonts w:ascii="Arial Narrow" w:eastAsia="Arial Narrow" w:hAnsi="Arial Narrow" w:cs="Arial Narrow"/>
          <w:color w:val="auto"/>
          <w:sz w:val="24"/>
          <w:szCs w:val="24"/>
        </w:rPr>
        <w:t>niosku o dofinansowanie</w:t>
      </w:r>
      <w:r w:rsidR="00C57412" w:rsidRPr="005A0427">
        <w:rPr>
          <w:rFonts w:ascii="Arial Narrow" w:eastAsia="Arial Narrow" w:hAnsi="Arial Narrow" w:cs="Arial Narrow"/>
          <w:color w:val="auto"/>
          <w:sz w:val="24"/>
          <w:szCs w:val="24"/>
        </w:rPr>
        <w:t>,</w:t>
      </w:r>
      <w:r w:rsidRPr="005A0427">
        <w:rPr>
          <w:rFonts w:ascii="Arial Narrow" w:eastAsia="Arial Narrow" w:hAnsi="Arial Narrow" w:cs="Arial Narrow"/>
          <w:color w:val="auto"/>
          <w:sz w:val="24"/>
          <w:szCs w:val="24"/>
        </w:rPr>
        <w:t xml:space="preserve"> równoznaczne jest z </w:t>
      </w:r>
      <w:proofErr w:type="spellStart"/>
      <w:r w:rsidRPr="005A0427">
        <w:rPr>
          <w:rFonts w:ascii="Arial Narrow" w:eastAsia="Arial Narrow" w:hAnsi="Arial Narrow" w:cs="Arial Narrow"/>
          <w:color w:val="auto"/>
          <w:sz w:val="24"/>
          <w:szCs w:val="24"/>
        </w:rPr>
        <w:t>niekwalifikowalnością</w:t>
      </w:r>
      <w:proofErr w:type="spellEnd"/>
      <w:r w:rsidRPr="005A0427">
        <w:rPr>
          <w:rFonts w:ascii="Arial Narrow" w:eastAsia="Arial Narrow" w:hAnsi="Arial Narrow" w:cs="Arial Narrow"/>
          <w:color w:val="auto"/>
          <w:sz w:val="24"/>
          <w:szCs w:val="24"/>
        </w:rPr>
        <w:t xml:space="preserve"> Projektu.</w:t>
      </w:r>
      <w:r w:rsidR="00686657" w:rsidRPr="005A0427">
        <w:rPr>
          <w:rFonts w:ascii="Arial Narrow" w:eastAsia="Arial Narrow" w:hAnsi="Arial Narrow" w:cs="Arial Narrow"/>
          <w:color w:val="auto"/>
          <w:sz w:val="24"/>
          <w:szCs w:val="24"/>
        </w:rPr>
        <w:t>*</w:t>
      </w:r>
    </w:p>
    <w:p w:rsidR="00BB44F2" w:rsidRPr="005A0427" w:rsidRDefault="00606B21">
      <w:pPr>
        <w:pStyle w:val="Normalny1"/>
        <w:widowControl w:val="0"/>
        <w:numPr>
          <w:ilvl w:val="2"/>
          <w:numId w:val="29"/>
        </w:numPr>
        <w:spacing w:after="0" w:line="240" w:lineRule="auto"/>
        <w:ind w:left="360"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W przypadku Projektu objętego pomocą publiczną s</w:t>
      </w:r>
      <w:r w:rsidR="003B0C27" w:rsidRPr="005A0427">
        <w:rPr>
          <w:rFonts w:ascii="Arial Narrow" w:eastAsia="Arial Narrow" w:hAnsi="Arial Narrow" w:cs="Arial Narrow"/>
          <w:color w:val="auto"/>
          <w:sz w:val="24"/>
          <w:szCs w:val="24"/>
        </w:rPr>
        <w:t xml:space="preserve">twierdzenie rozpoczęcia </w:t>
      </w:r>
      <w:r w:rsidR="00C57412" w:rsidRPr="005A0427">
        <w:rPr>
          <w:rFonts w:ascii="Arial Narrow" w:eastAsia="Arial Narrow" w:hAnsi="Arial Narrow" w:cs="Arial Narrow"/>
          <w:color w:val="auto"/>
          <w:sz w:val="24"/>
          <w:szCs w:val="24"/>
        </w:rPr>
        <w:t xml:space="preserve">realizacji Projektu </w:t>
      </w:r>
      <w:r w:rsidR="003B0C27" w:rsidRPr="005A0427">
        <w:rPr>
          <w:rFonts w:ascii="Arial Narrow" w:eastAsia="Arial Narrow" w:hAnsi="Arial Narrow" w:cs="Arial Narrow"/>
          <w:color w:val="auto"/>
          <w:sz w:val="24"/>
          <w:szCs w:val="24"/>
        </w:rPr>
        <w:t xml:space="preserve">przed złożeniem </w:t>
      </w:r>
      <w:r w:rsidR="00AB5C03" w:rsidRPr="005A0427">
        <w:rPr>
          <w:rFonts w:ascii="Arial Narrow" w:eastAsia="Arial Narrow" w:hAnsi="Arial Narrow" w:cs="Arial Narrow"/>
          <w:color w:val="auto"/>
          <w:sz w:val="24"/>
          <w:szCs w:val="24"/>
        </w:rPr>
        <w:t>W</w:t>
      </w:r>
      <w:r w:rsidR="003B0C27" w:rsidRPr="005A0427">
        <w:rPr>
          <w:rFonts w:ascii="Arial Narrow" w:eastAsia="Arial Narrow" w:hAnsi="Arial Narrow" w:cs="Arial Narrow"/>
          <w:color w:val="auto"/>
          <w:sz w:val="24"/>
          <w:szCs w:val="24"/>
        </w:rPr>
        <w:t>niosku o dofinansowanie</w:t>
      </w:r>
      <w:r w:rsidR="00030AB0" w:rsidRPr="005A0427">
        <w:rPr>
          <w:rFonts w:ascii="Arial Narrow" w:eastAsia="Arial Narrow" w:hAnsi="Arial Narrow" w:cs="Arial Narrow"/>
          <w:color w:val="auto"/>
          <w:sz w:val="24"/>
          <w:szCs w:val="24"/>
        </w:rPr>
        <w:t xml:space="preserve"> (z wyłączeniem </w:t>
      </w:r>
      <w:r w:rsidR="000A66CB" w:rsidRPr="005A0427">
        <w:rPr>
          <w:rFonts w:ascii="Arial Narrow" w:eastAsia="Arial Narrow" w:hAnsi="Arial Narrow" w:cs="Arial Narrow"/>
          <w:color w:val="auto"/>
          <w:sz w:val="24"/>
          <w:szCs w:val="24"/>
        </w:rPr>
        <w:t>zakupu gruntu*</w:t>
      </w:r>
      <w:r w:rsidR="00030AB0" w:rsidRPr="005A0427">
        <w:rPr>
          <w:rFonts w:ascii="Arial Narrow" w:eastAsia="Arial Narrow" w:hAnsi="Arial Narrow" w:cs="Arial Narrow"/>
          <w:color w:val="auto"/>
          <w:sz w:val="24"/>
          <w:szCs w:val="24"/>
        </w:rPr>
        <w:t xml:space="preserve"> i prac przygotowawczych)</w:t>
      </w:r>
      <w:r w:rsidR="003B0C27" w:rsidRPr="005A0427">
        <w:rPr>
          <w:rFonts w:ascii="Arial Narrow" w:eastAsia="Arial Narrow" w:hAnsi="Arial Narrow" w:cs="Arial Narrow"/>
          <w:color w:val="auto"/>
          <w:sz w:val="24"/>
          <w:szCs w:val="24"/>
        </w:rPr>
        <w:t>, jest przesłanką</w:t>
      </w:r>
      <w:r w:rsidR="00114C18" w:rsidRPr="005A0427">
        <w:rPr>
          <w:rFonts w:ascii="Arial Narrow" w:eastAsia="Arial Narrow" w:hAnsi="Arial Narrow" w:cs="Arial Narrow"/>
          <w:color w:val="auto"/>
          <w:sz w:val="24"/>
          <w:szCs w:val="24"/>
        </w:rPr>
        <w:br/>
      </w:r>
      <w:r w:rsidR="003B0C27" w:rsidRPr="005A0427">
        <w:rPr>
          <w:rFonts w:ascii="Arial Narrow" w:eastAsia="Arial Narrow" w:hAnsi="Arial Narrow" w:cs="Arial Narrow"/>
          <w:color w:val="auto"/>
          <w:sz w:val="24"/>
          <w:szCs w:val="24"/>
        </w:rPr>
        <w:t xml:space="preserve">do rozwiązania </w:t>
      </w:r>
      <w:r w:rsidR="00A47E3A" w:rsidRPr="005A0427">
        <w:rPr>
          <w:rFonts w:ascii="Arial Narrow" w:eastAsia="Arial Narrow" w:hAnsi="Arial Narrow" w:cs="Arial Narrow"/>
          <w:color w:val="auto"/>
          <w:sz w:val="24"/>
          <w:szCs w:val="24"/>
        </w:rPr>
        <w:t>U</w:t>
      </w:r>
      <w:r w:rsidR="003B0C27" w:rsidRPr="005A0427">
        <w:rPr>
          <w:rFonts w:ascii="Arial Narrow" w:eastAsia="Arial Narrow" w:hAnsi="Arial Narrow" w:cs="Arial Narrow"/>
          <w:color w:val="auto"/>
          <w:sz w:val="24"/>
          <w:szCs w:val="24"/>
        </w:rPr>
        <w:t>mowy ze skutkiem natychmiastowym.</w:t>
      </w:r>
      <w:r w:rsidR="00053E65" w:rsidRPr="005A0427">
        <w:rPr>
          <w:rFonts w:ascii="Arial Narrow" w:eastAsia="Arial Narrow" w:hAnsi="Arial Narrow" w:cs="Arial Narrow"/>
          <w:color w:val="auto"/>
          <w:sz w:val="24"/>
          <w:szCs w:val="24"/>
        </w:rPr>
        <w:t>*</w:t>
      </w:r>
    </w:p>
    <w:p w:rsidR="00BB44F2" w:rsidRPr="005A0427" w:rsidRDefault="003B0C27">
      <w:pPr>
        <w:pStyle w:val="Normalny1"/>
        <w:widowControl w:val="0"/>
        <w:numPr>
          <w:ilvl w:val="2"/>
          <w:numId w:val="29"/>
        </w:numPr>
        <w:spacing w:after="0" w:line="240" w:lineRule="auto"/>
        <w:ind w:left="360"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Okres obowiązywania Umowy trwa od dnia </w:t>
      </w:r>
      <w:r w:rsidR="00FC22C1" w:rsidRPr="005A0427">
        <w:rPr>
          <w:rFonts w:ascii="Arial Narrow" w:eastAsia="Arial Narrow" w:hAnsi="Arial Narrow" w:cs="Arial Narrow"/>
          <w:color w:val="auto"/>
          <w:sz w:val="24"/>
          <w:szCs w:val="24"/>
        </w:rPr>
        <w:t>jej zawarcia</w:t>
      </w:r>
      <w:r w:rsidRPr="005A0427">
        <w:rPr>
          <w:rFonts w:ascii="Arial Narrow" w:eastAsia="Arial Narrow" w:hAnsi="Arial Narrow" w:cs="Arial Narrow"/>
          <w:color w:val="auto"/>
          <w:sz w:val="24"/>
          <w:szCs w:val="24"/>
        </w:rPr>
        <w:t xml:space="preserve"> do dnia wykonania przez obie Strony Umowy wszystkich obowiązków z niej wynikających, w</w:t>
      </w:r>
      <w:r w:rsidR="006D426D" w:rsidRPr="005A0427">
        <w:rPr>
          <w:rFonts w:ascii="Arial Narrow" w:eastAsia="Arial Narrow" w:hAnsi="Arial Narrow" w:cs="Arial Narrow"/>
          <w:color w:val="auto"/>
          <w:sz w:val="24"/>
          <w:szCs w:val="24"/>
        </w:rPr>
        <w:t xml:space="preserve"> tym wynikających z zasady trwałości Projektu</w:t>
      </w:r>
      <w:r w:rsidR="00E26FD0" w:rsidRPr="005A0427">
        <w:rPr>
          <w:rFonts w:ascii="Arial Narrow" w:eastAsia="Arial Narrow" w:hAnsi="Arial Narrow" w:cs="Arial Narrow"/>
          <w:color w:val="auto"/>
          <w:sz w:val="24"/>
          <w:szCs w:val="24"/>
        </w:rPr>
        <w:t xml:space="preserve"> i przechowywania dokumentów</w:t>
      </w:r>
      <w:r w:rsidR="006D426D" w:rsidRPr="005A0427">
        <w:rPr>
          <w:rFonts w:ascii="Arial Narrow" w:eastAsia="Arial Narrow" w:hAnsi="Arial Narrow" w:cs="Arial Narrow"/>
          <w:color w:val="auto"/>
          <w:sz w:val="24"/>
          <w:szCs w:val="24"/>
        </w:rPr>
        <w:t>.</w:t>
      </w:r>
    </w:p>
    <w:p w:rsidR="008F3AD5" w:rsidRPr="005A0427" w:rsidRDefault="008F3AD5">
      <w:pPr>
        <w:pStyle w:val="Normalny1"/>
        <w:widowControl w:val="0"/>
        <w:numPr>
          <w:ilvl w:val="2"/>
          <w:numId w:val="29"/>
        </w:numPr>
        <w:spacing w:after="0" w:line="240" w:lineRule="auto"/>
        <w:ind w:left="360" w:hanging="360"/>
        <w:jc w:val="both"/>
        <w:rPr>
          <w:rFonts w:ascii="Arial Narrow" w:eastAsia="Arial Narrow" w:hAnsi="Arial Narrow" w:cs="Arial Narrow"/>
          <w:color w:val="auto"/>
          <w:sz w:val="24"/>
          <w:szCs w:val="24"/>
        </w:rPr>
      </w:pPr>
      <w:r w:rsidRPr="005A0427">
        <w:rPr>
          <w:rFonts w:ascii="Arial Narrow" w:hAnsi="Arial Narrow"/>
          <w:sz w:val="24"/>
          <w:szCs w:val="24"/>
        </w:rPr>
        <w:t xml:space="preserve">Instytucja </w:t>
      </w:r>
      <w:del w:id="119" w:author="pszmaglinski" w:date="2016-07-08T13:31:00Z">
        <w:r w:rsidRPr="005A0427" w:rsidDel="00701152">
          <w:rPr>
            <w:rFonts w:ascii="Arial Narrow" w:hAnsi="Arial Narrow"/>
            <w:sz w:val="24"/>
            <w:szCs w:val="24"/>
          </w:rPr>
          <w:delText xml:space="preserve">Zarządzająca </w:delText>
        </w:r>
      </w:del>
      <w:ins w:id="120" w:author="pszmaglinski" w:date="2016-07-08T13:31:00Z">
        <w:r w:rsidR="00701152">
          <w:rPr>
            <w:rFonts w:ascii="Arial Narrow" w:hAnsi="Arial Narrow"/>
            <w:sz w:val="24"/>
            <w:szCs w:val="24"/>
          </w:rPr>
          <w:t>Pośrednicząca</w:t>
        </w:r>
        <w:r w:rsidR="00701152" w:rsidRPr="005A0427">
          <w:rPr>
            <w:rFonts w:ascii="Arial Narrow" w:hAnsi="Arial Narrow"/>
            <w:sz w:val="24"/>
            <w:szCs w:val="24"/>
          </w:rPr>
          <w:t xml:space="preserve"> </w:t>
        </w:r>
      </w:ins>
      <w:r w:rsidRPr="005A0427">
        <w:rPr>
          <w:rFonts w:ascii="Arial Narrow" w:hAnsi="Arial Narrow"/>
          <w:sz w:val="24"/>
          <w:szCs w:val="24"/>
        </w:rPr>
        <w:t>może zmienić, w tym przedłużyć termin za</w:t>
      </w:r>
      <w:r w:rsidR="003611B7" w:rsidRPr="005A0427">
        <w:rPr>
          <w:rFonts w:ascii="Arial Narrow" w:hAnsi="Arial Narrow"/>
          <w:sz w:val="24"/>
          <w:szCs w:val="24"/>
        </w:rPr>
        <w:t xml:space="preserve">kończenia realizacji Projektu, </w:t>
      </w:r>
      <w:r w:rsidRPr="005A0427">
        <w:rPr>
          <w:rFonts w:ascii="Arial Narrow" w:hAnsi="Arial Narrow"/>
          <w:sz w:val="24"/>
          <w:szCs w:val="24"/>
        </w:rPr>
        <w:t xml:space="preserve">o którym mowa w ust. 1 </w:t>
      </w:r>
      <w:proofErr w:type="spellStart"/>
      <w:r w:rsidRPr="005A0427">
        <w:rPr>
          <w:rFonts w:ascii="Arial Narrow" w:hAnsi="Arial Narrow"/>
          <w:sz w:val="24"/>
          <w:szCs w:val="24"/>
        </w:rPr>
        <w:t>pkt</w:t>
      </w:r>
      <w:proofErr w:type="spellEnd"/>
      <w:r w:rsidRPr="005A0427">
        <w:rPr>
          <w:rFonts w:ascii="Arial Narrow" w:hAnsi="Arial Narrow"/>
          <w:sz w:val="24"/>
          <w:szCs w:val="24"/>
        </w:rPr>
        <w:t xml:space="preserve"> 3 i </w:t>
      </w:r>
      <w:proofErr w:type="spellStart"/>
      <w:r w:rsidR="00F005C4" w:rsidRPr="005A0427">
        <w:rPr>
          <w:rFonts w:ascii="Arial Narrow" w:hAnsi="Arial Narrow"/>
          <w:sz w:val="24"/>
          <w:szCs w:val="24"/>
        </w:rPr>
        <w:t>pkt</w:t>
      </w:r>
      <w:proofErr w:type="spellEnd"/>
      <w:r w:rsidR="00F005C4" w:rsidRPr="005A0427">
        <w:rPr>
          <w:rFonts w:ascii="Arial Narrow" w:hAnsi="Arial Narrow"/>
          <w:sz w:val="24"/>
          <w:szCs w:val="24"/>
        </w:rPr>
        <w:t xml:space="preserve"> </w:t>
      </w:r>
      <w:r w:rsidRPr="005A0427">
        <w:rPr>
          <w:rFonts w:ascii="Arial Narrow" w:hAnsi="Arial Narrow"/>
          <w:sz w:val="24"/>
          <w:szCs w:val="24"/>
        </w:rPr>
        <w:t xml:space="preserve">4, na uzasadniony wniosek Beneficjenta, złożony zgodnie z § 19 ust. </w:t>
      </w:r>
      <w:r w:rsidR="004F5A3B" w:rsidRPr="005A0427">
        <w:rPr>
          <w:rFonts w:ascii="Arial Narrow" w:hAnsi="Arial Narrow"/>
          <w:sz w:val="24"/>
          <w:szCs w:val="24"/>
        </w:rPr>
        <w:t xml:space="preserve">1 - </w:t>
      </w:r>
      <w:r w:rsidRPr="005A0427">
        <w:rPr>
          <w:rFonts w:ascii="Arial Narrow" w:hAnsi="Arial Narrow"/>
          <w:sz w:val="24"/>
          <w:szCs w:val="24"/>
        </w:rPr>
        <w:t>3 Umowy.</w:t>
      </w:r>
    </w:p>
    <w:p w:rsidR="007E1947" w:rsidRPr="005A0427" w:rsidRDefault="007E1947">
      <w:pPr>
        <w:pStyle w:val="Normalny1"/>
        <w:widowControl w:val="0"/>
        <w:spacing w:after="0"/>
        <w:jc w:val="center"/>
        <w:rPr>
          <w:rFonts w:ascii="Arial Narrow" w:hAnsi="Arial Narrow"/>
          <w:color w:val="auto"/>
          <w:sz w:val="24"/>
          <w:szCs w:val="24"/>
        </w:rPr>
      </w:pPr>
    </w:p>
    <w:p w:rsidR="007E1947" w:rsidRPr="005A0427" w:rsidRDefault="006D426D">
      <w:pPr>
        <w:pStyle w:val="Normalny1"/>
        <w:widowControl w:val="0"/>
        <w:spacing w:after="0"/>
        <w:jc w:val="center"/>
        <w:rPr>
          <w:rFonts w:ascii="Arial Narrow" w:hAnsi="Arial Narrow"/>
          <w:color w:val="auto"/>
          <w:sz w:val="24"/>
          <w:szCs w:val="24"/>
        </w:rPr>
      </w:pPr>
      <w:r w:rsidRPr="005A0427">
        <w:rPr>
          <w:rFonts w:ascii="Arial Narrow" w:eastAsia="Arial Narrow" w:hAnsi="Arial Narrow" w:cs="Arial Narrow"/>
          <w:b/>
          <w:color w:val="auto"/>
          <w:sz w:val="24"/>
          <w:szCs w:val="24"/>
        </w:rPr>
        <w:t xml:space="preserve">§ 4 </w:t>
      </w:r>
    </w:p>
    <w:p w:rsidR="007E1947" w:rsidRPr="005A0427" w:rsidRDefault="006D426D">
      <w:pPr>
        <w:pStyle w:val="Normalny1"/>
        <w:widowControl w:val="0"/>
        <w:spacing w:after="0"/>
        <w:jc w:val="center"/>
        <w:rPr>
          <w:rFonts w:ascii="Arial Narrow" w:hAnsi="Arial Narrow"/>
          <w:color w:val="auto"/>
          <w:sz w:val="24"/>
          <w:szCs w:val="24"/>
        </w:rPr>
      </w:pPr>
      <w:r w:rsidRPr="005A0427">
        <w:rPr>
          <w:rFonts w:ascii="Arial Narrow" w:eastAsia="Arial Narrow" w:hAnsi="Arial Narrow" w:cs="Arial Narrow"/>
          <w:b/>
          <w:color w:val="auto"/>
          <w:sz w:val="24"/>
          <w:szCs w:val="24"/>
        </w:rPr>
        <w:t>Odpowiedzialność Beneficjenta</w:t>
      </w:r>
    </w:p>
    <w:p w:rsidR="00BB44F2" w:rsidRPr="005A0427" w:rsidRDefault="006D426D">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Beneficjent ponosi odpowiedzialność wobec osób trzecich za szkody powstałe w związku z realizacją Projektu.</w:t>
      </w:r>
    </w:p>
    <w:p w:rsidR="00BB44F2" w:rsidRPr="005A0427" w:rsidRDefault="006D426D">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Prawa i obowiązki Beneficjenta i Partnera</w:t>
      </w:r>
      <w:r w:rsidR="00152410" w:rsidRPr="005A0427">
        <w:rPr>
          <w:rFonts w:ascii="Arial Narrow" w:eastAsia="Arial Narrow" w:hAnsi="Arial Narrow" w:cs="Arial Narrow"/>
          <w:color w:val="auto"/>
          <w:sz w:val="24"/>
          <w:szCs w:val="24"/>
          <w:vertAlign w:val="superscript"/>
        </w:rPr>
        <w:t>*</w:t>
      </w:r>
      <w:r w:rsidR="00152410" w:rsidRPr="005A0427">
        <w:rPr>
          <w:rFonts w:ascii="Arial Narrow" w:eastAsia="Arial Narrow" w:hAnsi="Arial Narrow" w:cs="Arial Narrow"/>
          <w:color w:val="auto"/>
          <w:sz w:val="24"/>
          <w:szCs w:val="24"/>
        </w:rPr>
        <w:t xml:space="preserve"> </w:t>
      </w:r>
      <w:r w:rsidRPr="005A0427">
        <w:rPr>
          <w:rFonts w:ascii="Arial Narrow" w:eastAsia="Arial Narrow" w:hAnsi="Arial Narrow" w:cs="Arial Narrow"/>
          <w:color w:val="auto"/>
          <w:sz w:val="24"/>
          <w:szCs w:val="24"/>
        </w:rPr>
        <w:t>wynikające z Umowy</w:t>
      </w:r>
      <w:r w:rsidR="00C62F46" w:rsidRPr="005A0427">
        <w:rPr>
          <w:rFonts w:ascii="Arial Narrow" w:eastAsia="Arial Narrow" w:hAnsi="Arial Narrow" w:cs="Arial Narrow"/>
          <w:color w:val="auto"/>
          <w:sz w:val="24"/>
          <w:szCs w:val="24"/>
        </w:rPr>
        <w:t>,</w:t>
      </w:r>
      <w:r w:rsidRPr="005A0427">
        <w:rPr>
          <w:rFonts w:ascii="Arial Narrow" w:eastAsia="Arial Narrow" w:hAnsi="Arial Narrow" w:cs="Arial Narrow"/>
          <w:color w:val="auto"/>
          <w:sz w:val="24"/>
          <w:szCs w:val="24"/>
        </w:rPr>
        <w:t xml:space="preserve"> nie mogą być przenoszone na rzecz osób trzecich.</w:t>
      </w:r>
    </w:p>
    <w:p w:rsidR="00BB44F2" w:rsidRPr="005A0427" w:rsidRDefault="006D426D">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Beneficjent zobowiązuje się do realizacji Projektu w pełnym zakresie, w terminie wskazanym w § 3 ust. 1 Umowy, z należytą starannością, w szczególności ponosząc wydatki celowo, rzetelnie, racjonalnie i oszczędnie </w:t>
      </w:r>
      <w:r w:rsidR="006B6561" w:rsidRPr="005A0427">
        <w:rPr>
          <w:rFonts w:ascii="Arial Narrow" w:eastAsia="Arial Narrow" w:hAnsi="Arial Narrow" w:cs="Arial Narrow"/>
          <w:color w:val="auto"/>
          <w:sz w:val="24"/>
          <w:szCs w:val="24"/>
        </w:rPr>
        <w:br/>
      </w:r>
      <w:r w:rsidRPr="005A0427">
        <w:rPr>
          <w:rFonts w:ascii="Arial Narrow" w:eastAsia="Arial Narrow" w:hAnsi="Arial Narrow" w:cs="Arial Narrow"/>
          <w:color w:val="auto"/>
          <w:sz w:val="24"/>
          <w:szCs w:val="24"/>
        </w:rPr>
        <w:t xml:space="preserve">z zachowaniem zasady uzyskiwania najlepszych efektów z danych nakładów, zasady optymalnego doboru metod i środków służących osiągnięciu założonych celów, zgodnie z obowiązującymi przepisami prawa </w:t>
      </w:r>
      <w:r w:rsidR="006B6561" w:rsidRPr="005A0427">
        <w:rPr>
          <w:rFonts w:ascii="Arial Narrow" w:eastAsia="Arial Narrow" w:hAnsi="Arial Narrow" w:cs="Arial Narrow"/>
          <w:color w:val="auto"/>
          <w:sz w:val="24"/>
          <w:szCs w:val="24"/>
        </w:rPr>
        <w:br/>
      </w:r>
      <w:r w:rsidRPr="005A0427">
        <w:rPr>
          <w:rFonts w:ascii="Arial Narrow" w:eastAsia="Arial Narrow" w:hAnsi="Arial Narrow" w:cs="Arial Narrow"/>
          <w:color w:val="auto"/>
          <w:sz w:val="24"/>
          <w:szCs w:val="24"/>
        </w:rPr>
        <w:t xml:space="preserve">i zasadami w ramach Programu oraz w sposób, który zapewni prawidłową i terminową realizację Projektu oraz osiągnięcie celów (produktów i rezultatów) zakładanych we </w:t>
      </w:r>
      <w:r w:rsidR="00A12CFA" w:rsidRPr="005A0427">
        <w:rPr>
          <w:rFonts w:ascii="Arial Narrow" w:eastAsia="Arial Narrow" w:hAnsi="Arial Narrow" w:cs="Arial Narrow"/>
          <w:color w:val="auto"/>
          <w:sz w:val="24"/>
          <w:szCs w:val="24"/>
        </w:rPr>
        <w:t>W</w:t>
      </w:r>
      <w:r w:rsidRPr="005A0427">
        <w:rPr>
          <w:rFonts w:ascii="Arial Narrow" w:eastAsia="Arial Narrow" w:hAnsi="Arial Narrow" w:cs="Arial Narrow"/>
          <w:color w:val="auto"/>
          <w:sz w:val="24"/>
          <w:szCs w:val="24"/>
        </w:rPr>
        <w:t>niosku o dofinansowanie.</w:t>
      </w:r>
    </w:p>
    <w:p w:rsidR="00A53871" w:rsidRPr="005A0427" w:rsidRDefault="00A53871">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Beneficjent oświadcza, iż wszelkie dane wskazane we Wniosku o dofinansowanie</w:t>
      </w:r>
      <w:r w:rsidR="009B2FBB" w:rsidRPr="005A0427">
        <w:rPr>
          <w:rFonts w:ascii="Arial Narrow" w:eastAsia="Arial Narrow" w:hAnsi="Arial Narrow" w:cs="Arial Narrow"/>
          <w:color w:val="auto"/>
          <w:sz w:val="24"/>
          <w:szCs w:val="24"/>
        </w:rPr>
        <w:t>, stanowiącym załącznik nr 1 do Umowy, w tym dane dotyczące sytuacji finansowej Beneficjenta i wartości bazowych założonych do realizacji wskaźników</w:t>
      </w:r>
      <w:r w:rsidR="00B6136C" w:rsidRPr="005A0427">
        <w:rPr>
          <w:rFonts w:ascii="Arial Narrow" w:eastAsia="Arial Narrow" w:hAnsi="Arial Narrow" w:cs="Arial Narrow"/>
          <w:color w:val="auto"/>
          <w:sz w:val="24"/>
          <w:szCs w:val="24"/>
        </w:rPr>
        <w:t>,</w:t>
      </w:r>
      <w:r w:rsidR="009B2FBB" w:rsidRPr="005A0427">
        <w:rPr>
          <w:rFonts w:ascii="Arial Narrow" w:eastAsia="Arial Narrow" w:hAnsi="Arial Narrow" w:cs="Arial Narrow"/>
          <w:color w:val="auto"/>
          <w:sz w:val="24"/>
          <w:szCs w:val="24"/>
        </w:rPr>
        <w:t xml:space="preserve"> są zgodne z rzeczywistością.</w:t>
      </w:r>
    </w:p>
    <w:p w:rsidR="004A1FB3" w:rsidRPr="005A0427" w:rsidRDefault="00E53D01">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Beneficjent zapewnia, iż w przypadku Projektu nie nastąpiło, nie następuje i nie nastąpi nakładanie się finansowania przyznanego z funduszy strukturalnych Unii Europejskiej, Funduszu Spójności lub innych funduszy, programów, środków i instrumentów finansowych Unii Europejskiej</w:t>
      </w:r>
      <w:r w:rsidR="009B363F" w:rsidRPr="005A0427">
        <w:rPr>
          <w:rFonts w:ascii="Arial Narrow" w:eastAsia="Arial Narrow" w:hAnsi="Arial Narrow" w:cs="Arial Narrow"/>
          <w:color w:val="auto"/>
          <w:sz w:val="24"/>
          <w:szCs w:val="24"/>
        </w:rPr>
        <w:t>,</w:t>
      </w:r>
      <w:r w:rsidRPr="005A0427">
        <w:rPr>
          <w:rFonts w:ascii="Arial Narrow" w:eastAsia="Arial Narrow" w:hAnsi="Arial Narrow" w:cs="Arial Narrow"/>
          <w:color w:val="auto"/>
          <w:sz w:val="24"/>
          <w:szCs w:val="24"/>
        </w:rPr>
        <w:t xml:space="preserve"> ani krajowych środków publicznych, a także z państw członkowskich Europejskiego Porozumienia o Wo</w:t>
      </w:r>
      <w:r w:rsidR="001E6791">
        <w:rPr>
          <w:rFonts w:ascii="Arial Narrow" w:eastAsia="Arial Narrow" w:hAnsi="Arial Narrow" w:cs="Arial Narrow"/>
          <w:color w:val="auto"/>
          <w:sz w:val="24"/>
          <w:szCs w:val="24"/>
        </w:rPr>
        <w:t>lnym Handlu (EFTA).</w:t>
      </w:r>
    </w:p>
    <w:p w:rsidR="00BB44F2" w:rsidRPr="005A0427" w:rsidRDefault="006D426D">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W przypadku realizacji Projektu przez Beneficjenta w formie partnerstwa, porozumienie </w:t>
      </w:r>
      <w:r w:rsidR="000E41C0" w:rsidRPr="005A0427">
        <w:rPr>
          <w:rFonts w:ascii="Arial Narrow" w:eastAsia="Arial Narrow" w:hAnsi="Arial Narrow" w:cs="Arial Narrow"/>
          <w:color w:val="auto"/>
          <w:sz w:val="24"/>
          <w:szCs w:val="24"/>
        </w:rPr>
        <w:t xml:space="preserve">albo </w:t>
      </w:r>
      <w:r w:rsidRPr="005A0427">
        <w:rPr>
          <w:rFonts w:ascii="Arial Narrow" w:eastAsia="Arial Narrow" w:hAnsi="Arial Narrow" w:cs="Arial Narrow"/>
          <w:color w:val="auto"/>
          <w:sz w:val="24"/>
          <w:szCs w:val="24"/>
        </w:rPr>
        <w:t xml:space="preserve">umowa </w:t>
      </w:r>
      <w:r w:rsidR="006B6561" w:rsidRPr="005A0427">
        <w:rPr>
          <w:rFonts w:ascii="Arial Narrow" w:eastAsia="Arial Narrow" w:hAnsi="Arial Narrow" w:cs="Arial Narrow"/>
          <w:color w:val="auto"/>
          <w:sz w:val="24"/>
          <w:szCs w:val="24"/>
        </w:rPr>
        <w:br/>
      </w:r>
      <w:r w:rsidRPr="005A0427">
        <w:rPr>
          <w:rFonts w:ascii="Arial Narrow" w:eastAsia="Arial Narrow" w:hAnsi="Arial Narrow" w:cs="Arial Narrow"/>
          <w:color w:val="auto"/>
          <w:sz w:val="24"/>
          <w:szCs w:val="24"/>
        </w:rPr>
        <w:t xml:space="preserve">o partnerstwie określa w szczególności odpowiedzialność Beneficjenta i Partnera, w tym również wobec osób trzecich za działania lub zaniechania wynikające z realizacji Umowy, zasady wspólnego zarządzania Projektem oraz sposób przekazywania dofinansowania na pokrycie kosztów ponoszonych przez poszczególnych </w:t>
      </w:r>
      <w:r w:rsidR="00182475" w:rsidRPr="005A0427">
        <w:rPr>
          <w:rFonts w:ascii="Arial Narrow" w:eastAsia="Arial Narrow" w:hAnsi="Arial Narrow" w:cs="Arial Narrow"/>
          <w:color w:val="auto"/>
          <w:sz w:val="24"/>
          <w:szCs w:val="24"/>
        </w:rPr>
        <w:t>P</w:t>
      </w:r>
      <w:r w:rsidRPr="005A0427">
        <w:rPr>
          <w:rFonts w:ascii="Arial Narrow" w:eastAsia="Arial Narrow" w:hAnsi="Arial Narrow" w:cs="Arial Narrow"/>
          <w:color w:val="auto"/>
          <w:sz w:val="24"/>
          <w:szCs w:val="24"/>
        </w:rPr>
        <w:t>artnerów Projektu, umożliwiający określenie kwoty dofinansowania udzielonego każdemu z Partnerów</w:t>
      </w:r>
      <w:r w:rsidR="00916AAE" w:rsidRPr="005A0427">
        <w:rPr>
          <w:rFonts w:ascii="Arial Narrow" w:eastAsia="Arial Narrow" w:hAnsi="Arial Narrow" w:cs="Arial Narrow"/>
          <w:color w:val="auto"/>
          <w:sz w:val="24"/>
          <w:szCs w:val="24"/>
        </w:rPr>
        <w:t>.*</w:t>
      </w:r>
    </w:p>
    <w:p w:rsidR="00BB44F2" w:rsidRPr="005A0427" w:rsidRDefault="006D426D">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Porozumienie lub umowa o partnerstwie precyzuje, które wydatki będą ponoszone przez Partnera. Zadania powierzone Partnerowi muszą wynikać z jego zasobów organizacyjnych, ludzkich, technicznych i finansowych</w:t>
      </w:r>
      <w:r w:rsidR="00152410" w:rsidRPr="005A0427">
        <w:rPr>
          <w:rFonts w:ascii="Arial Narrow" w:eastAsia="Arial Narrow" w:hAnsi="Arial Narrow" w:cs="Arial Narrow"/>
          <w:color w:val="auto"/>
          <w:sz w:val="24"/>
          <w:szCs w:val="24"/>
        </w:rPr>
        <w:t>.</w:t>
      </w:r>
      <w:r w:rsidR="00152410" w:rsidRPr="005A0427">
        <w:rPr>
          <w:rFonts w:ascii="Arial Narrow" w:eastAsia="Arial Narrow" w:hAnsi="Arial Narrow" w:cs="Arial Narrow"/>
          <w:color w:val="auto"/>
          <w:sz w:val="24"/>
          <w:szCs w:val="24"/>
          <w:vertAlign w:val="superscript"/>
        </w:rPr>
        <w:t>*</w:t>
      </w:r>
    </w:p>
    <w:p w:rsidR="00BB44F2" w:rsidRPr="005A0427" w:rsidRDefault="006D426D">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Beneficjent ponosi pełną odpowiedzialność wobec Instytucji </w:t>
      </w:r>
      <w:del w:id="121" w:author="pszmaglinski" w:date="2016-07-08T13:32:00Z">
        <w:r w:rsidRPr="005A0427" w:rsidDel="00701152">
          <w:rPr>
            <w:rFonts w:ascii="Arial Narrow" w:eastAsia="Arial Narrow" w:hAnsi="Arial Narrow" w:cs="Arial Narrow"/>
            <w:color w:val="auto"/>
            <w:sz w:val="24"/>
            <w:szCs w:val="24"/>
          </w:rPr>
          <w:delText xml:space="preserve">Zarządzającej </w:delText>
        </w:r>
      </w:del>
      <w:ins w:id="122" w:author="pszmaglinski" w:date="2016-07-08T13:32:00Z">
        <w:r w:rsidR="00701152">
          <w:rPr>
            <w:rFonts w:ascii="Arial Narrow" w:eastAsia="Arial Narrow" w:hAnsi="Arial Narrow" w:cs="Arial Narrow"/>
            <w:color w:val="auto"/>
            <w:sz w:val="24"/>
            <w:szCs w:val="24"/>
          </w:rPr>
          <w:t>Pośredniczącej</w:t>
        </w:r>
        <w:r w:rsidR="00701152" w:rsidRPr="005A0427">
          <w:rPr>
            <w:rFonts w:ascii="Arial Narrow" w:eastAsia="Arial Narrow" w:hAnsi="Arial Narrow" w:cs="Arial Narrow"/>
            <w:color w:val="auto"/>
            <w:sz w:val="24"/>
            <w:szCs w:val="24"/>
          </w:rPr>
          <w:t xml:space="preserve"> </w:t>
        </w:r>
      </w:ins>
      <w:r w:rsidRPr="005A0427">
        <w:rPr>
          <w:rFonts w:ascii="Arial Narrow" w:eastAsia="Arial Narrow" w:hAnsi="Arial Narrow" w:cs="Arial Narrow"/>
          <w:color w:val="auto"/>
          <w:sz w:val="24"/>
          <w:szCs w:val="24"/>
        </w:rPr>
        <w:t>za działania Partnera Projektu lub jednostki upoważnionej do ponoszenia wydatków w ramach Projektu</w:t>
      </w:r>
      <w:r w:rsidR="00152410" w:rsidRPr="005A0427">
        <w:rPr>
          <w:rFonts w:ascii="Arial Narrow" w:eastAsia="Arial Narrow" w:hAnsi="Arial Narrow" w:cs="Arial Narrow"/>
          <w:color w:val="auto"/>
          <w:sz w:val="24"/>
          <w:szCs w:val="24"/>
        </w:rPr>
        <w:t>.</w:t>
      </w:r>
      <w:r w:rsidR="00152410" w:rsidRPr="005A0427">
        <w:rPr>
          <w:rFonts w:ascii="Arial Narrow" w:eastAsia="Arial Narrow" w:hAnsi="Arial Narrow" w:cs="Arial Narrow"/>
          <w:color w:val="auto"/>
          <w:sz w:val="24"/>
          <w:szCs w:val="24"/>
          <w:vertAlign w:val="superscript"/>
        </w:rPr>
        <w:t>*</w:t>
      </w:r>
    </w:p>
    <w:p w:rsidR="00BB44F2" w:rsidRPr="005A0427" w:rsidRDefault="006D426D">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W przypadku realizacji Projektu przez utworzone w tym celu partnerstwo Beneficjenta z innymi jednostkami, podmiotem uprawnionym do kontaktu z Instytucją </w:t>
      </w:r>
      <w:del w:id="123" w:author="pszmaglinski" w:date="2016-07-08T13:33:00Z">
        <w:r w:rsidRPr="005A0427" w:rsidDel="00701152">
          <w:rPr>
            <w:rFonts w:ascii="Arial Narrow" w:eastAsia="Arial Narrow" w:hAnsi="Arial Narrow" w:cs="Arial Narrow"/>
            <w:color w:val="auto"/>
            <w:sz w:val="24"/>
            <w:szCs w:val="24"/>
          </w:rPr>
          <w:delText xml:space="preserve">Zarządzającą </w:delText>
        </w:r>
      </w:del>
      <w:ins w:id="124" w:author="pszmaglinski" w:date="2016-07-08T13:33:00Z">
        <w:r w:rsidR="00701152">
          <w:rPr>
            <w:rFonts w:ascii="Arial Narrow" w:eastAsia="Arial Narrow" w:hAnsi="Arial Narrow" w:cs="Arial Narrow"/>
            <w:color w:val="auto"/>
            <w:sz w:val="24"/>
            <w:szCs w:val="24"/>
          </w:rPr>
          <w:t>Pośredniczącą</w:t>
        </w:r>
        <w:r w:rsidR="00701152" w:rsidRPr="005A0427">
          <w:rPr>
            <w:rFonts w:ascii="Arial Narrow" w:eastAsia="Arial Narrow" w:hAnsi="Arial Narrow" w:cs="Arial Narrow"/>
            <w:color w:val="auto"/>
            <w:sz w:val="24"/>
            <w:szCs w:val="24"/>
          </w:rPr>
          <w:t xml:space="preserve"> </w:t>
        </w:r>
      </w:ins>
      <w:r w:rsidRPr="005A0427">
        <w:rPr>
          <w:rFonts w:ascii="Arial Narrow" w:eastAsia="Arial Narrow" w:hAnsi="Arial Narrow" w:cs="Arial Narrow"/>
          <w:color w:val="auto"/>
          <w:sz w:val="24"/>
          <w:szCs w:val="24"/>
        </w:rPr>
        <w:t xml:space="preserve">jest wyłącznie Beneficjent. Wszelkie wynikające z Umowy uprawnienia i zobowiązania Beneficjenta stosuje się odpowiednio do Partnerów, którzy w stosunku </w:t>
      </w:r>
      <w:del w:id="125" w:author="pszmaglinski" w:date="2016-07-08T13:34:00Z">
        <w:r w:rsidR="006B6561" w:rsidRPr="005A0427" w:rsidDel="00701152">
          <w:rPr>
            <w:rFonts w:ascii="Arial Narrow" w:eastAsia="Arial Narrow" w:hAnsi="Arial Narrow" w:cs="Arial Narrow"/>
            <w:color w:val="auto"/>
            <w:sz w:val="24"/>
            <w:szCs w:val="24"/>
          </w:rPr>
          <w:br/>
        </w:r>
      </w:del>
      <w:r w:rsidRPr="005A0427">
        <w:rPr>
          <w:rFonts w:ascii="Arial Narrow" w:eastAsia="Arial Narrow" w:hAnsi="Arial Narrow" w:cs="Arial Narrow"/>
          <w:color w:val="auto"/>
          <w:sz w:val="24"/>
          <w:szCs w:val="24"/>
        </w:rPr>
        <w:lastRenderedPageBreak/>
        <w:t xml:space="preserve">do Instytucji </w:t>
      </w:r>
      <w:ins w:id="126" w:author="pszmaglinski" w:date="2016-07-08T13:34:00Z">
        <w:r w:rsidR="00701152">
          <w:rPr>
            <w:rFonts w:ascii="Arial Narrow" w:eastAsia="Arial Narrow" w:hAnsi="Arial Narrow" w:cs="Arial Narrow"/>
            <w:color w:val="auto"/>
            <w:sz w:val="24"/>
            <w:szCs w:val="24"/>
          </w:rPr>
          <w:t>Pośredniczącej</w:t>
        </w:r>
      </w:ins>
      <w:del w:id="127" w:author="pszmaglinski" w:date="2016-07-08T13:34:00Z">
        <w:r w:rsidRPr="005A0427" w:rsidDel="00701152">
          <w:rPr>
            <w:rFonts w:ascii="Arial Narrow" w:eastAsia="Arial Narrow" w:hAnsi="Arial Narrow" w:cs="Arial Narrow"/>
            <w:color w:val="auto"/>
            <w:sz w:val="24"/>
            <w:szCs w:val="24"/>
          </w:rPr>
          <w:delText>Zarządzającej</w:delText>
        </w:r>
      </w:del>
      <w:r w:rsidRPr="005A0427">
        <w:rPr>
          <w:rFonts w:ascii="Arial Narrow" w:eastAsia="Arial Narrow" w:hAnsi="Arial Narrow" w:cs="Arial Narrow"/>
          <w:color w:val="auto"/>
          <w:sz w:val="24"/>
          <w:szCs w:val="24"/>
        </w:rPr>
        <w:t xml:space="preserve"> wykonują je za pośrednictwem Beneficjenta</w:t>
      </w:r>
      <w:r w:rsidR="00152410" w:rsidRPr="005A0427">
        <w:rPr>
          <w:rFonts w:ascii="Arial Narrow" w:eastAsia="Arial Narrow" w:hAnsi="Arial Narrow" w:cs="Arial Narrow"/>
          <w:color w:val="auto"/>
          <w:sz w:val="24"/>
          <w:szCs w:val="24"/>
        </w:rPr>
        <w:t>.*</w:t>
      </w:r>
    </w:p>
    <w:p w:rsidR="00BB44F2" w:rsidRPr="005A0427" w:rsidRDefault="006D426D" w:rsidP="00DE0E78">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Beneficjent</w:t>
      </w:r>
      <w:r w:rsidR="0035748F" w:rsidRPr="005A0427">
        <w:rPr>
          <w:rFonts w:ascii="Arial Narrow" w:eastAsia="Arial Narrow" w:hAnsi="Arial Narrow" w:cs="Arial Narrow"/>
          <w:color w:val="auto"/>
          <w:sz w:val="24"/>
          <w:szCs w:val="24"/>
        </w:rPr>
        <w:t xml:space="preserve"> jest zobowiązany do </w:t>
      </w:r>
      <w:r w:rsidRPr="005A0427">
        <w:rPr>
          <w:rFonts w:ascii="Arial Narrow" w:eastAsia="Arial Narrow" w:hAnsi="Arial Narrow" w:cs="Arial Narrow"/>
          <w:color w:val="auto"/>
          <w:sz w:val="24"/>
          <w:szCs w:val="24"/>
        </w:rPr>
        <w:t>utrzymani</w:t>
      </w:r>
      <w:r w:rsidR="0035748F" w:rsidRPr="005A0427">
        <w:rPr>
          <w:rFonts w:ascii="Arial Narrow" w:eastAsia="Arial Narrow" w:hAnsi="Arial Narrow" w:cs="Arial Narrow"/>
          <w:color w:val="auto"/>
          <w:sz w:val="24"/>
          <w:szCs w:val="24"/>
        </w:rPr>
        <w:t>a</w:t>
      </w:r>
      <w:r w:rsidRPr="005A0427">
        <w:rPr>
          <w:rFonts w:ascii="Arial Narrow" w:eastAsia="Arial Narrow" w:hAnsi="Arial Narrow" w:cs="Arial Narrow"/>
          <w:color w:val="auto"/>
          <w:sz w:val="24"/>
          <w:szCs w:val="24"/>
        </w:rPr>
        <w:t xml:space="preserve"> celów Projektu oraz </w:t>
      </w:r>
      <w:r w:rsidR="003B5457" w:rsidRPr="003B5457">
        <w:rPr>
          <w:rFonts w:ascii="Arial Narrow" w:eastAsia="Arial Narrow" w:hAnsi="Arial Narrow" w:cs="Arial Narrow"/>
          <w:color w:val="auto"/>
          <w:sz w:val="24"/>
          <w:szCs w:val="24"/>
        </w:rPr>
        <w:t>terminowej realizacji zadań</w:t>
      </w:r>
      <w:r w:rsidR="003B5457">
        <w:rPr>
          <w:rFonts w:ascii="Arial Narrow" w:eastAsia="Arial Narrow" w:hAnsi="Arial Narrow" w:cs="Arial Narrow"/>
          <w:color w:val="auto"/>
          <w:sz w:val="24"/>
          <w:szCs w:val="24"/>
        </w:rPr>
        <w:t>/</w:t>
      </w:r>
      <w:r w:rsidRPr="005A0427">
        <w:rPr>
          <w:rFonts w:ascii="Arial Narrow" w:eastAsia="Arial Narrow" w:hAnsi="Arial Narrow" w:cs="Arial Narrow"/>
          <w:color w:val="auto"/>
          <w:sz w:val="24"/>
          <w:szCs w:val="24"/>
        </w:rPr>
        <w:t>terminow</w:t>
      </w:r>
      <w:r w:rsidR="004F4041">
        <w:rPr>
          <w:rFonts w:ascii="Arial Narrow" w:eastAsia="Arial Narrow" w:hAnsi="Arial Narrow" w:cs="Arial Narrow"/>
          <w:color w:val="auto"/>
          <w:sz w:val="24"/>
          <w:szCs w:val="24"/>
        </w:rPr>
        <w:t>ej</w:t>
      </w:r>
      <w:r w:rsidRPr="005A0427">
        <w:rPr>
          <w:rFonts w:ascii="Arial Narrow" w:eastAsia="Arial Narrow" w:hAnsi="Arial Narrow" w:cs="Arial Narrow"/>
          <w:color w:val="auto"/>
          <w:sz w:val="24"/>
          <w:szCs w:val="24"/>
        </w:rPr>
        <w:t xml:space="preserve"> rea</w:t>
      </w:r>
      <w:r w:rsidR="003F69A9" w:rsidRPr="005A0427">
        <w:rPr>
          <w:rFonts w:ascii="Arial Narrow" w:eastAsia="Arial Narrow" w:hAnsi="Arial Narrow" w:cs="Arial Narrow"/>
          <w:color w:val="auto"/>
          <w:sz w:val="24"/>
          <w:szCs w:val="24"/>
        </w:rPr>
        <w:t>lizacj</w:t>
      </w:r>
      <w:r w:rsidR="004F4041">
        <w:rPr>
          <w:rFonts w:ascii="Arial Narrow" w:eastAsia="Arial Narrow" w:hAnsi="Arial Narrow" w:cs="Arial Narrow"/>
          <w:color w:val="auto"/>
          <w:sz w:val="24"/>
          <w:szCs w:val="24"/>
        </w:rPr>
        <w:t>i</w:t>
      </w:r>
      <w:r w:rsidR="003F69A9" w:rsidRPr="005A0427">
        <w:rPr>
          <w:rFonts w:ascii="Arial Narrow" w:eastAsia="Arial Narrow" w:hAnsi="Arial Narrow" w:cs="Arial Narrow"/>
          <w:color w:val="auto"/>
          <w:sz w:val="24"/>
          <w:szCs w:val="24"/>
        </w:rPr>
        <w:t xml:space="preserve"> zadań przez wszystkich P</w:t>
      </w:r>
      <w:r w:rsidRPr="005A0427">
        <w:rPr>
          <w:rFonts w:ascii="Arial Narrow" w:eastAsia="Arial Narrow" w:hAnsi="Arial Narrow" w:cs="Arial Narrow"/>
          <w:color w:val="auto"/>
          <w:sz w:val="24"/>
          <w:szCs w:val="24"/>
        </w:rPr>
        <w:t xml:space="preserve">artnerów </w:t>
      </w:r>
      <w:r w:rsidR="00131568" w:rsidRPr="005A0427">
        <w:rPr>
          <w:rFonts w:ascii="Arial Narrow" w:eastAsia="Arial Narrow" w:hAnsi="Arial Narrow" w:cs="Arial Narrow"/>
          <w:color w:val="auto"/>
          <w:sz w:val="24"/>
          <w:szCs w:val="24"/>
        </w:rPr>
        <w:t>P</w:t>
      </w:r>
      <w:r w:rsidRPr="005A0427">
        <w:rPr>
          <w:rFonts w:ascii="Arial Narrow" w:eastAsia="Arial Narrow" w:hAnsi="Arial Narrow" w:cs="Arial Narrow"/>
          <w:color w:val="auto"/>
          <w:sz w:val="24"/>
          <w:szCs w:val="24"/>
        </w:rPr>
        <w:t>rojektu</w:t>
      </w:r>
      <w:r w:rsidR="003B5457" w:rsidRPr="003B5457">
        <w:rPr>
          <w:rFonts w:ascii="Arial Narrow" w:eastAsia="Arial Narrow" w:hAnsi="Arial Narrow" w:cs="Arial Narrow"/>
          <w:color w:val="auto"/>
          <w:sz w:val="24"/>
          <w:szCs w:val="24"/>
        </w:rPr>
        <w:t>*</w:t>
      </w:r>
      <w:r w:rsidRPr="005A0427">
        <w:rPr>
          <w:rFonts w:ascii="Arial Narrow" w:eastAsia="Arial Narrow" w:hAnsi="Arial Narrow" w:cs="Arial Narrow"/>
          <w:color w:val="auto"/>
          <w:sz w:val="24"/>
          <w:szCs w:val="24"/>
        </w:rPr>
        <w:t>, w tym za terminowe rozliczanie Projektu.</w:t>
      </w:r>
    </w:p>
    <w:p w:rsidR="0060336C" w:rsidRPr="005A0427" w:rsidRDefault="0060336C">
      <w:pPr>
        <w:pStyle w:val="Normalny1"/>
        <w:widowControl w:val="0"/>
        <w:tabs>
          <w:tab w:val="left" w:pos="360"/>
        </w:tabs>
        <w:spacing w:after="0"/>
        <w:jc w:val="center"/>
        <w:rPr>
          <w:rFonts w:ascii="Arial Narrow" w:hAnsi="Arial Narrow"/>
          <w:color w:val="auto"/>
          <w:sz w:val="24"/>
          <w:szCs w:val="24"/>
        </w:rPr>
      </w:pPr>
    </w:p>
    <w:p w:rsidR="0060336C" w:rsidRPr="005A0427" w:rsidRDefault="006D426D">
      <w:pPr>
        <w:pStyle w:val="Normalny1"/>
        <w:widowControl w:val="0"/>
        <w:tabs>
          <w:tab w:val="left" w:pos="360"/>
        </w:tabs>
        <w:spacing w:after="0"/>
        <w:jc w:val="center"/>
        <w:rPr>
          <w:rFonts w:ascii="Arial Narrow" w:hAnsi="Arial Narrow"/>
          <w:color w:val="auto"/>
          <w:sz w:val="24"/>
          <w:szCs w:val="24"/>
        </w:rPr>
      </w:pPr>
      <w:r w:rsidRPr="005A0427">
        <w:rPr>
          <w:rFonts w:ascii="Arial Narrow" w:eastAsia="Arial Narrow" w:hAnsi="Arial Narrow" w:cs="Arial Narrow"/>
          <w:b/>
          <w:smallCaps/>
          <w:color w:val="auto"/>
          <w:sz w:val="24"/>
          <w:szCs w:val="24"/>
        </w:rPr>
        <w:t>§ 5</w:t>
      </w:r>
    </w:p>
    <w:p w:rsidR="0060336C" w:rsidRPr="005A0427" w:rsidRDefault="006D426D">
      <w:pPr>
        <w:pStyle w:val="Normalny1"/>
        <w:widowControl w:val="0"/>
        <w:tabs>
          <w:tab w:val="left" w:pos="360"/>
        </w:tabs>
        <w:spacing w:after="0"/>
        <w:jc w:val="center"/>
        <w:rPr>
          <w:rFonts w:ascii="Arial Narrow" w:hAnsi="Arial Narrow"/>
          <w:color w:val="auto"/>
          <w:sz w:val="24"/>
          <w:szCs w:val="24"/>
        </w:rPr>
      </w:pPr>
      <w:r w:rsidRPr="005A0427">
        <w:rPr>
          <w:rFonts w:ascii="Arial Narrow" w:eastAsia="Arial Narrow" w:hAnsi="Arial Narrow" w:cs="Arial Narrow"/>
          <w:b/>
          <w:color w:val="auto"/>
          <w:sz w:val="24"/>
          <w:szCs w:val="24"/>
        </w:rPr>
        <w:t>Dofinansowanie</w:t>
      </w:r>
    </w:p>
    <w:p w:rsidR="00BB44F2" w:rsidRPr="005A0427" w:rsidRDefault="006D426D">
      <w:pPr>
        <w:pStyle w:val="Normalny1"/>
        <w:widowControl w:val="0"/>
        <w:numPr>
          <w:ilvl w:val="0"/>
          <w:numId w:val="42"/>
        </w:numPr>
        <w:spacing w:after="0" w:line="240" w:lineRule="auto"/>
        <w:ind w:left="426" w:hanging="426"/>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Dofinansowanie, o którym mowa w § 2 ust.</w:t>
      </w:r>
      <w:r w:rsidR="00451821" w:rsidRPr="005A0427">
        <w:rPr>
          <w:rFonts w:ascii="Arial Narrow" w:eastAsia="Arial Narrow" w:hAnsi="Arial Narrow" w:cs="Arial Narrow"/>
          <w:color w:val="auto"/>
          <w:sz w:val="24"/>
          <w:szCs w:val="24"/>
        </w:rPr>
        <w:t xml:space="preserve"> </w:t>
      </w:r>
      <w:r w:rsidR="002D1D4E" w:rsidRPr="005A0427">
        <w:rPr>
          <w:rFonts w:ascii="Arial Narrow" w:eastAsia="Arial Narrow" w:hAnsi="Arial Narrow" w:cs="Arial Narrow"/>
          <w:color w:val="auto"/>
          <w:sz w:val="24"/>
          <w:szCs w:val="24"/>
        </w:rPr>
        <w:t>6</w:t>
      </w:r>
      <w:r w:rsidRPr="005A0427">
        <w:rPr>
          <w:rFonts w:ascii="Arial Narrow" w:eastAsia="Arial Narrow" w:hAnsi="Arial Narrow" w:cs="Arial Narrow"/>
          <w:color w:val="auto"/>
          <w:sz w:val="24"/>
          <w:szCs w:val="24"/>
        </w:rPr>
        <w:t xml:space="preserve">, przekazywane jest na rachunek bankowy Beneficjenta przez BGK oraz Instytucję </w:t>
      </w:r>
      <w:commentRangeStart w:id="128"/>
      <w:del w:id="129" w:author="pszmaglinski" w:date="2016-07-08T13:35:00Z">
        <w:r w:rsidRPr="005A0427" w:rsidDel="00701152">
          <w:rPr>
            <w:rFonts w:ascii="Arial Narrow" w:eastAsia="Arial Narrow" w:hAnsi="Arial Narrow" w:cs="Arial Narrow"/>
            <w:color w:val="auto"/>
            <w:sz w:val="24"/>
            <w:szCs w:val="24"/>
          </w:rPr>
          <w:delText>Zarządzającą</w:delText>
        </w:r>
      </w:del>
      <w:ins w:id="130" w:author="pszmaglinski" w:date="2016-07-08T13:35:00Z">
        <w:r w:rsidR="00701152">
          <w:rPr>
            <w:rFonts w:ascii="Arial Narrow" w:eastAsia="Arial Narrow" w:hAnsi="Arial Narrow" w:cs="Arial Narrow"/>
            <w:color w:val="auto"/>
            <w:sz w:val="24"/>
            <w:szCs w:val="24"/>
          </w:rPr>
          <w:t>Pośredniczącą</w:t>
        </w:r>
        <w:commentRangeEnd w:id="128"/>
        <w:r w:rsidR="00701152">
          <w:rPr>
            <w:rStyle w:val="Odwoaniedokomentarza"/>
          </w:rPr>
          <w:commentReference w:id="128"/>
        </w:r>
      </w:ins>
      <w:r w:rsidR="000B51E6" w:rsidRPr="005A0427">
        <w:rPr>
          <w:rFonts w:ascii="Arial Narrow" w:eastAsia="Arial Narrow" w:hAnsi="Arial Narrow" w:cs="Arial Narrow"/>
          <w:color w:val="auto"/>
          <w:sz w:val="24"/>
          <w:szCs w:val="24"/>
        </w:rPr>
        <w:t>*</w:t>
      </w:r>
      <w:r w:rsidRPr="005A0427">
        <w:rPr>
          <w:rFonts w:ascii="Arial Narrow" w:eastAsia="Arial Narrow" w:hAnsi="Arial Narrow" w:cs="Arial Narrow"/>
          <w:color w:val="auto"/>
          <w:sz w:val="24"/>
          <w:szCs w:val="24"/>
        </w:rPr>
        <w:t xml:space="preserve"> w formie:</w:t>
      </w:r>
    </w:p>
    <w:p w:rsidR="00BB44F2" w:rsidRPr="005A0427" w:rsidRDefault="006D426D" w:rsidP="00DE0E78">
      <w:pPr>
        <w:pStyle w:val="Normalny1"/>
        <w:widowControl w:val="0"/>
        <w:numPr>
          <w:ilvl w:val="1"/>
          <w:numId w:val="51"/>
        </w:numPr>
        <w:spacing w:after="0" w:line="240" w:lineRule="auto"/>
        <w:ind w:left="705" w:hanging="285"/>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zaliczki na część wydatków kwalifikowa</w:t>
      </w:r>
      <w:r w:rsidR="003F69A9" w:rsidRPr="005A0427">
        <w:rPr>
          <w:rFonts w:ascii="Arial Narrow" w:eastAsia="Arial Narrow" w:hAnsi="Arial Narrow" w:cs="Arial Narrow"/>
          <w:color w:val="auto"/>
          <w:sz w:val="24"/>
          <w:szCs w:val="24"/>
        </w:rPr>
        <w:t>l</w:t>
      </w:r>
      <w:r w:rsidRPr="005A0427">
        <w:rPr>
          <w:rFonts w:ascii="Arial Narrow" w:eastAsia="Arial Narrow" w:hAnsi="Arial Narrow" w:cs="Arial Narrow"/>
          <w:color w:val="auto"/>
          <w:sz w:val="24"/>
          <w:szCs w:val="24"/>
        </w:rPr>
        <w:t xml:space="preserve">nych odpowiadających dofinansowaniu, ponoszonych w ramach realizowanego </w:t>
      </w:r>
      <w:r w:rsidR="00D96B41" w:rsidRPr="005A0427">
        <w:rPr>
          <w:rFonts w:ascii="Arial Narrow" w:eastAsia="Arial Narrow" w:hAnsi="Arial Narrow" w:cs="Arial Narrow"/>
          <w:color w:val="auto"/>
          <w:sz w:val="24"/>
          <w:szCs w:val="24"/>
        </w:rPr>
        <w:t>P</w:t>
      </w:r>
      <w:r w:rsidRPr="005A0427">
        <w:rPr>
          <w:rFonts w:ascii="Arial Narrow" w:eastAsia="Arial Narrow" w:hAnsi="Arial Narrow" w:cs="Arial Narrow"/>
          <w:color w:val="auto"/>
          <w:sz w:val="24"/>
          <w:szCs w:val="24"/>
        </w:rPr>
        <w:t>rojektu przed ich rozliczeniem,</w:t>
      </w:r>
      <w:r w:rsidR="009F3EA8" w:rsidRPr="009F3EA8">
        <w:rPr>
          <w:rFonts w:ascii="Arial Narrow" w:eastAsia="Arial Narrow" w:hAnsi="Arial Narrow" w:cs="Arial Narrow"/>
          <w:color w:val="auto"/>
          <w:sz w:val="24"/>
          <w:szCs w:val="24"/>
        </w:rPr>
        <w:t>*</w:t>
      </w:r>
      <w:r w:rsidRPr="005A0427">
        <w:rPr>
          <w:rFonts w:ascii="Arial Narrow" w:eastAsia="Arial Narrow" w:hAnsi="Arial Narrow" w:cs="Arial Narrow"/>
          <w:color w:val="auto"/>
          <w:sz w:val="24"/>
          <w:szCs w:val="24"/>
        </w:rPr>
        <w:t xml:space="preserve"> </w:t>
      </w:r>
    </w:p>
    <w:p w:rsidR="003B3445" w:rsidRPr="005A0427" w:rsidRDefault="006D426D" w:rsidP="003B3445">
      <w:pPr>
        <w:pStyle w:val="Normalny1"/>
        <w:widowControl w:val="0"/>
        <w:numPr>
          <w:ilvl w:val="1"/>
          <w:numId w:val="51"/>
        </w:numPr>
        <w:spacing w:after="0" w:line="240" w:lineRule="auto"/>
        <w:ind w:left="705" w:hanging="285"/>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refundacji części wydatków kwalifikowa</w:t>
      </w:r>
      <w:r w:rsidR="00031EB8" w:rsidRPr="005A0427">
        <w:rPr>
          <w:rFonts w:ascii="Arial Narrow" w:eastAsia="Arial Narrow" w:hAnsi="Arial Narrow" w:cs="Arial Narrow"/>
          <w:color w:val="auto"/>
          <w:sz w:val="24"/>
          <w:szCs w:val="24"/>
        </w:rPr>
        <w:t>l</w:t>
      </w:r>
      <w:r w:rsidRPr="005A0427">
        <w:rPr>
          <w:rFonts w:ascii="Arial Narrow" w:eastAsia="Arial Narrow" w:hAnsi="Arial Narrow" w:cs="Arial Narrow"/>
          <w:color w:val="auto"/>
          <w:sz w:val="24"/>
          <w:szCs w:val="24"/>
        </w:rPr>
        <w:t xml:space="preserve">nych odpowiadających dofinansowaniu, poniesionych przez Beneficjenta na realizację Projektu i </w:t>
      </w:r>
      <w:r w:rsidR="008A5140" w:rsidRPr="005A0427">
        <w:rPr>
          <w:rFonts w:ascii="Arial Narrow" w:eastAsia="Arial Narrow" w:hAnsi="Arial Narrow" w:cs="Arial Narrow"/>
          <w:color w:val="auto"/>
          <w:sz w:val="24"/>
          <w:szCs w:val="24"/>
        </w:rPr>
        <w:t>wykazanych</w:t>
      </w:r>
      <w:r w:rsidRPr="005A0427">
        <w:rPr>
          <w:rFonts w:ascii="Arial Narrow" w:eastAsia="Arial Narrow" w:hAnsi="Arial Narrow" w:cs="Arial Narrow"/>
          <w:color w:val="auto"/>
          <w:sz w:val="24"/>
          <w:szCs w:val="24"/>
        </w:rPr>
        <w:t xml:space="preserve"> </w:t>
      </w:r>
      <w:r w:rsidR="008A5140" w:rsidRPr="005A0427">
        <w:rPr>
          <w:rFonts w:ascii="Arial Narrow" w:eastAsia="Arial Narrow" w:hAnsi="Arial Narrow" w:cs="Arial Narrow"/>
          <w:color w:val="auto"/>
          <w:sz w:val="24"/>
          <w:szCs w:val="24"/>
        </w:rPr>
        <w:t xml:space="preserve">we wniosku </w:t>
      </w:r>
      <w:r w:rsidRPr="005A0427">
        <w:rPr>
          <w:rFonts w:ascii="Arial Narrow" w:eastAsia="Arial Narrow" w:hAnsi="Arial Narrow" w:cs="Arial Narrow"/>
          <w:color w:val="auto"/>
          <w:sz w:val="24"/>
          <w:szCs w:val="24"/>
        </w:rPr>
        <w:t xml:space="preserve">o płatność. Refundacja przekazywana jest </w:t>
      </w:r>
      <w:r w:rsidR="00801AF1" w:rsidRPr="005A0427">
        <w:rPr>
          <w:rFonts w:ascii="Arial Narrow" w:eastAsia="Arial Narrow" w:hAnsi="Arial Narrow" w:cs="Arial Narrow"/>
          <w:color w:val="auto"/>
          <w:sz w:val="24"/>
          <w:szCs w:val="24"/>
        </w:rPr>
        <w:t>w </w:t>
      </w:r>
      <w:r w:rsidRPr="005A0427">
        <w:rPr>
          <w:rFonts w:ascii="Arial Narrow" w:eastAsia="Arial Narrow" w:hAnsi="Arial Narrow" w:cs="Arial Narrow"/>
          <w:color w:val="auto"/>
          <w:sz w:val="24"/>
          <w:szCs w:val="24"/>
        </w:rPr>
        <w:t>formie płatności pośrednich oraz płatności końcowej.</w:t>
      </w:r>
    </w:p>
    <w:p w:rsidR="00BB44F2" w:rsidRPr="005A0427" w:rsidRDefault="006D426D">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Dofinansowanie będzie przekazywane na wskazany przez Beneficjenta rachunek bankowy o numerze</w:t>
      </w:r>
      <w:r w:rsidR="00801AF1" w:rsidRPr="005A0427">
        <w:rPr>
          <w:rFonts w:ascii="Arial Narrow" w:eastAsia="Arial Narrow" w:hAnsi="Arial Narrow" w:cs="Arial Narrow"/>
          <w:color w:val="auto"/>
          <w:sz w:val="24"/>
          <w:szCs w:val="24"/>
        </w:rPr>
        <w:t xml:space="preserve">: </w:t>
      </w:r>
      <w:r w:rsidRPr="005A0427">
        <w:rPr>
          <w:rFonts w:ascii="Arial Narrow" w:eastAsia="Arial Narrow" w:hAnsi="Arial Narrow" w:cs="Arial Narrow"/>
          <w:color w:val="auto"/>
          <w:sz w:val="24"/>
          <w:szCs w:val="24"/>
        </w:rPr>
        <w:t>……………………………………….</w:t>
      </w:r>
    </w:p>
    <w:p w:rsidR="002234D7" w:rsidRPr="005A0427" w:rsidRDefault="003454AB" w:rsidP="00DE0E78">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W przypadku dofinansowania przekazywanego w formie zaliczki, rachunek, o którym mowa w ust. 2, musi być rachunkiem wyodrębnionym, służącym wyłącznie do obsługi Projektu.</w:t>
      </w:r>
      <w:r w:rsidR="003B5457" w:rsidRPr="003B5457">
        <w:rPr>
          <w:rFonts w:ascii="Arial Narrow" w:eastAsia="Arial Narrow" w:hAnsi="Arial Narrow" w:cs="Arial Narrow"/>
          <w:color w:val="auto"/>
          <w:sz w:val="24"/>
          <w:szCs w:val="24"/>
        </w:rPr>
        <w:t>*</w:t>
      </w:r>
    </w:p>
    <w:p w:rsidR="00BB44F2" w:rsidRPr="005A0427" w:rsidRDefault="006D426D">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Beneficjent zobowiązuje się niezwłocznie poinformować Instytucję </w:t>
      </w:r>
      <w:del w:id="131" w:author="pszmaglinski" w:date="2016-07-08T13:58:00Z">
        <w:r w:rsidRPr="005A0427" w:rsidDel="004B6540">
          <w:rPr>
            <w:rFonts w:ascii="Arial Narrow" w:eastAsia="Arial Narrow" w:hAnsi="Arial Narrow" w:cs="Arial Narrow"/>
            <w:color w:val="auto"/>
            <w:sz w:val="24"/>
            <w:szCs w:val="24"/>
          </w:rPr>
          <w:delText xml:space="preserve">Zarządzającą </w:delText>
        </w:r>
      </w:del>
      <w:ins w:id="132" w:author="pszmaglinski" w:date="2016-07-08T13:58:00Z">
        <w:r w:rsidR="004B6540">
          <w:rPr>
            <w:rFonts w:ascii="Arial Narrow" w:eastAsia="Arial Narrow" w:hAnsi="Arial Narrow" w:cs="Arial Narrow"/>
            <w:color w:val="auto"/>
            <w:sz w:val="24"/>
            <w:szCs w:val="24"/>
          </w:rPr>
          <w:t>Pośredniczącą</w:t>
        </w:r>
        <w:r w:rsidR="004B6540" w:rsidRPr="005A0427">
          <w:rPr>
            <w:rFonts w:ascii="Arial Narrow" w:eastAsia="Arial Narrow" w:hAnsi="Arial Narrow" w:cs="Arial Narrow"/>
            <w:color w:val="auto"/>
            <w:sz w:val="24"/>
            <w:szCs w:val="24"/>
          </w:rPr>
          <w:t xml:space="preserve"> </w:t>
        </w:r>
      </w:ins>
      <w:r w:rsidRPr="005A0427">
        <w:rPr>
          <w:rFonts w:ascii="Arial Narrow" w:eastAsia="Arial Narrow" w:hAnsi="Arial Narrow" w:cs="Arial Narrow"/>
          <w:color w:val="auto"/>
          <w:sz w:val="24"/>
          <w:szCs w:val="24"/>
        </w:rPr>
        <w:t>o zmianie rachunku bankowego, o którym mowa w ust. 2.</w:t>
      </w:r>
    </w:p>
    <w:p w:rsidR="00BB44F2" w:rsidRPr="005A0427" w:rsidRDefault="006D426D">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Łączne dofinansowanie przekazane Beneficjentowi w formie zaliczki i płatności pośrednich</w:t>
      </w:r>
      <w:r w:rsidR="00D21E5D" w:rsidRPr="005A0427">
        <w:rPr>
          <w:rFonts w:ascii="Arial Narrow" w:eastAsia="Arial Narrow" w:hAnsi="Arial Narrow" w:cs="Arial Narrow"/>
          <w:color w:val="auto"/>
          <w:sz w:val="24"/>
          <w:szCs w:val="24"/>
        </w:rPr>
        <w:t>,</w:t>
      </w:r>
      <w:r w:rsidRPr="005A0427">
        <w:rPr>
          <w:rFonts w:ascii="Arial Narrow" w:eastAsia="Arial Narrow" w:hAnsi="Arial Narrow" w:cs="Arial Narrow"/>
          <w:color w:val="auto"/>
          <w:sz w:val="24"/>
          <w:szCs w:val="24"/>
        </w:rPr>
        <w:t xml:space="preserve"> nie może przekroczyć </w:t>
      </w:r>
      <w:r w:rsidR="004F4041">
        <w:rPr>
          <w:rFonts w:ascii="Arial Narrow" w:eastAsia="Arial Narrow" w:hAnsi="Arial Narrow" w:cs="Arial Narrow"/>
          <w:color w:val="auto"/>
          <w:sz w:val="24"/>
          <w:szCs w:val="24"/>
        </w:rPr>
        <w:t>9</w:t>
      </w:r>
      <w:r w:rsidRPr="005A0427">
        <w:rPr>
          <w:rFonts w:ascii="Arial Narrow" w:eastAsia="Arial Narrow" w:hAnsi="Arial Narrow" w:cs="Arial Narrow"/>
          <w:color w:val="auto"/>
          <w:sz w:val="24"/>
          <w:szCs w:val="24"/>
        </w:rPr>
        <w:t xml:space="preserve">0% maksymalnej kwoty dofinansowania, o której mowa w § 2 ust. </w:t>
      </w:r>
      <w:r w:rsidR="003143B2" w:rsidRPr="005A0427">
        <w:rPr>
          <w:rFonts w:ascii="Arial Narrow" w:eastAsia="Arial Narrow" w:hAnsi="Arial Narrow" w:cs="Arial Narrow"/>
          <w:color w:val="auto"/>
          <w:sz w:val="24"/>
          <w:szCs w:val="24"/>
        </w:rPr>
        <w:t>6</w:t>
      </w:r>
      <w:r w:rsidRPr="005A0427">
        <w:rPr>
          <w:rFonts w:ascii="Arial Narrow" w:eastAsia="Arial Narrow" w:hAnsi="Arial Narrow" w:cs="Arial Narrow"/>
          <w:color w:val="auto"/>
          <w:sz w:val="24"/>
          <w:szCs w:val="24"/>
        </w:rPr>
        <w:t xml:space="preserve">. Pozostała kwota dofinansowania będzie przekazana Beneficjentowi po zatwierdzeniu przez Instytucję </w:t>
      </w:r>
      <w:del w:id="133" w:author="pszmaglinski" w:date="2016-07-08T13:58:00Z">
        <w:r w:rsidRPr="005A0427" w:rsidDel="004B6540">
          <w:rPr>
            <w:rFonts w:ascii="Arial Narrow" w:eastAsia="Arial Narrow" w:hAnsi="Arial Narrow" w:cs="Arial Narrow"/>
            <w:color w:val="auto"/>
            <w:sz w:val="24"/>
            <w:szCs w:val="24"/>
          </w:rPr>
          <w:delText xml:space="preserve">Zarządzającą </w:delText>
        </w:r>
      </w:del>
      <w:ins w:id="134" w:author="pszmaglinski" w:date="2016-07-08T13:58:00Z">
        <w:r w:rsidR="004B6540">
          <w:rPr>
            <w:rFonts w:ascii="Arial Narrow" w:eastAsia="Arial Narrow" w:hAnsi="Arial Narrow" w:cs="Arial Narrow"/>
            <w:color w:val="auto"/>
            <w:sz w:val="24"/>
            <w:szCs w:val="24"/>
          </w:rPr>
          <w:t>Pośredniczącą</w:t>
        </w:r>
        <w:r w:rsidR="004B6540" w:rsidRPr="005A0427">
          <w:rPr>
            <w:rFonts w:ascii="Arial Narrow" w:eastAsia="Arial Narrow" w:hAnsi="Arial Narrow" w:cs="Arial Narrow"/>
            <w:color w:val="auto"/>
            <w:sz w:val="24"/>
            <w:szCs w:val="24"/>
          </w:rPr>
          <w:t xml:space="preserve"> </w:t>
        </w:r>
      </w:ins>
      <w:r w:rsidRPr="005A0427">
        <w:rPr>
          <w:rFonts w:ascii="Arial Narrow" w:eastAsia="Arial Narrow" w:hAnsi="Arial Narrow" w:cs="Arial Narrow"/>
          <w:color w:val="auto"/>
          <w:sz w:val="24"/>
          <w:szCs w:val="24"/>
        </w:rPr>
        <w:t xml:space="preserve">przedłożonego przez Beneficjenta wniosku o płatność końcową. </w:t>
      </w:r>
    </w:p>
    <w:p w:rsidR="00CF22CE" w:rsidRPr="005A0427" w:rsidRDefault="00ED113B">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commentRangeStart w:id="135"/>
      <w:del w:id="136" w:author="maniskiewicz" w:date="2016-09-28T14:11:00Z">
        <w:r w:rsidRPr="005A0427" w:rsidDel="000D74FF">
          <w:rPr>
            <w:rFonts w:ascii="Arial Narrow" w:eastAsia="Arial Narrow" w:hAnsi="Arial Narrow" w:cs="Arial Narrow"/>
            <w:color w:val="auto"/>
            <w:sz w:val="24"/>
            <w:szCs w:val="24"/>
          </w:rPr>
          <w:delText xml:space="preserve">Beneficjent składa wnioski o płatność zgodnie z terminami określonymi w Harmonogramie płatności. Pierwszy Harmonogram płatności Beneficjent przekazuje do Instytucji Zarządzającej </w:delText>
        </w:r>
      </w:del>
      <w:ins w:id="137" w:author="pszmaglinski" w:date="2016-07-08T13:59:00Z">
        <w:del w:id="138" w:author="maniskiewicz" w:date="2016-09-28T14:11:00Z">
          <w:r w:rsidR="004B6540" w:rsidDel="000D74FF">
            <w:rPr>
              <w:rFonts w:ascii="Arial Narrow" w:eastAsia="Arial Narrow" w:hAnsi="Arial Narrow" w:cs="Arial Narrow"/>
              <w:color w:val="auto"/>
              <w:sz w:val="24"/>
              <w:szCs w:val="24"/>
            </w:rPr>
            <w:delText>Pośredniczącej</w:delText>
          </w:r>
          <w:r w:rsidR="004B6540" w:rsidRPr="005A0427" w:rsidDel="000D74FF">
            <w:rPr>
              <w:rFonts w:ascii="Arial Narrow" w:eastAsia="Arial Narrow" w:hAnsi="Arial Narrow" w:cs="Arial Narrow"/>
              <w:color w:val="auto"/>
              <w:sz w:val="24"/>
              <w:szCs w:val="24"/>
            </w:rPr>
            <w:delText xml:space="preserve"> </w:delText>
          </w:r>
        </w:del>
      </w:ins>
      <w:del w:id="139" w:author="maniskiewicz" w:date="2016-09-28T14:11:00Z">
        <w:r w:rsidRPr="005A0427" w:rsidDel="000D74FF">
          <w:rPr>
            <w:rFonts w:ascii="Arial Narrow" w:eastAsia="Arial Narrow" w:hAnsi="Arial Narrow" w:cs="Arial Narrow"/>
            <w:color w:val="auto"/>
            <w:sz w:val="24"/>
            <w:szCs w:val="24"/>
          </w:rPr>
          <w:delText xml:space="preserve">w terminie 5 dni od dnia </w:delText>
        </w:r>
        <w:r w:rsidR="00266E9B" w:rsidRPr="005A0427" w:rsidDel="000D74FF">
          <w:rPr>
            <w:rFonts w:ascii="Arial Narrow" w:eastAsia="Arial Narrow" w:hAnsi="Arial Narrow" w:cs="Arial Narrow"/>
            <w:color w:val="auto"/>
            <w:sz w:val="24"/>
            <w:szCs w:val="24"/>
          </w:rPr>
          <w:delText xml:space="preserve">nadania przez </w:delText>
        </w:r>
        <w:r w:rsidR="006B7525" w:rsidRPr="006B7525">
          <w:rPr>
            <w:rFonts w:ascii="Arial Narrow" w:eastAsia="Arial Narrow" w:hAnsi="Arial Narrow" w:cs="Arial Narrow"/>
            <w:color w:val="auto"/>
            <w:sz w:val="24"/>
            <w:szCs w:val="24"/>
            <w:highlight w:val="yellow"/>
            <w:rPrChange w:id="140" w:author="pszmaglinski" w:date="2016-07-08T14:02:00Z">
              <w:rPr>
                <w:rFonts w:ascii="Arial Narrow" w:eastAsia="Arial Narrow" w:hAnsi="Arial Narrow" w:cs="Arial Narrow"/>
                <w:color w:val="auto"/>
                <w:sz w:val="24"/>
                <w:szCs w:val="24"/>
              </w:rPr>
            </w:rPrChange>
          </w:rPr>
          <w:delText xml:space="preserve">Instytucję </w:delText>
        </w:r>
        <w:commentRangeStart w:id="141"/>
        <w:r w:rsidR="006B7525" w:rsidRPr="006B7525">
          <w:rPr>
            <w:rFonts w:ascii="Arial Narrow" w:eastAsia="Arial Narrow" w:hAnsi="Arial Narrow" w:cs="Arial Narrow"/>
            <w:color w:val="auto"/>
            <w:sz w:val="24"/>
            <w:szCs w:val="24"/>
            <w:highlight w:val="yellow"/>
            <w:rPrChange w:id="142" w:author="pszmaglinski" w:date="2016-07-08T14:02:00Z">
              <w:rPr>
                <w:rFonts w:ascii="Arial Narrow" w:eastAsia="Arial Narrow" w:hAnsi="Arial Narrow" w:cs="Arial Narrow"/>
                <w:color w:val="auto"/>
                <w:sz w:val="24"/>
                <w:szCs w:val="24"/>
              </w:rPr>
            </w:rPrChange>
          </w:rPr>
          <w:delText>Zarządzającą</w:delText>
        </w:r>
        <w:commentRangeEnd w:id="141"/>
        <w:r w:rsidR="006B7525" w:rsidRPr="006B7525">
          <w:rPr>
            <w:rStyle w:val="Odwoaniedokomentarza"/>
            <w:highlight w:val="yellow"/>
            <w:rPrChange w:id="143" w:author="pszmaglinski" w:date="2016-07-08T14:02:00Z">
              <w:rPr>
                <w:rStyle w:val="Odwoaniedokomentarza"/>
              </w:rPr>
            </w:rPrChange>
          </w:rPr>
          <w:commentReference w:id="141"/>
        </w:r>
        <w:r w:rsidR="00266E9B" w:rsidRPr="005A0427" w:rsidDel="000D74FF">
          <w:rPr>
            <w:rFonts w:ascii="Arial Narrow" w:eastAsia="Arial Narrow" w:hAnsi="Arial Narrow" w:cs="Arial Narrow"/>
            <w:color w:val="auto"/>
            <w:sz w:val="24"/>
            <w:szCs w:val="24"/>
          </w:rPr>
          <w:delText xml:space="preserve"> uprawnień, o których mowa w § 12</w:delText>
        </w:r>
        <w:r w:rsidR="00266E9B" w:rsidRPr="005A0427" w:rsidDel="000D74FF">
          <w:rPr>
            <w:rFonts w:ascii="Arial Narrow" w:eastAsia="Arial Narrow" w:hAnsi="Arial Narrow" w:cs="Arial Narrow"/>
            <w:b/>
            <w:color w:val="auto"/>
            <w:sz w:val="24"/>
            <w:szCs w:val="24"/>
          </w:rPr>
          <w:delText xml:space="preserve"> </w:delText>
        </w:r>
        <w:r w:rsidR="00266E9B" w:rsidRPr="005A0427" w:rsidDel="000D74FF">
          <w:rPr>
            <w:rFonts w:ascii="Arial Narrow" w:eastAsia="Arial Narrow" w:hAnsi="Arial Narrow" w:cs="Arial Narrow"/>
            <w:color w:val="auto"/>
            <w:sz w:val="24"/>
            <w:szCs w:val="24"/>
          </w:rPr>
          <w:delText xml:space="preserve">ust. 7. </w:delText>
        </w:r>
        <w:r w:rsidR="00CF22CE" w:rsidRPr="005A0427" w:rsidDel="000D74FF">
          <w:rPr>
            <w:rFonts w:ascii="Arial Narrow" w:eastAsia="Arial Narrow" w:hAnsi="Arial Narrow" w:cs="Arial Narrow"/>
            <w:color w:val="auto"/>
            <w:sz w:val="24"/>
            <w:szCs w:val="24"/>
          </w:rPr>
          <w:delText>Kolejne Ha</w:delText>
        </w:r>
        <w:r w:rsidR="00D647B2" w:rsidRPr="005A0427" w:rsidDel="000D74FF">
          <w:rPr>
            <w:rFonts w:ascii="Arial Narrow" w:eastAsia="Arial Narrow" w:hAnsi="Arial Narrow" w:cs="Arial Narrow"/>
            <w:color w:val="auto"/>
            <w:sz w:val="24"/>
            <w:szCs w:val="24"/>
          </w:rPr>
          <w:delText>r</w:delText>
        </w:r>
        <w:r w:rsidR="00CF22CE" w:rsidRPr="005A0427" w:rsidDel="000D74FF">
          <w:rPr>
            <w:rFonts w:ascii="Arial Narrow" w:eastAsia="Arial Narrow" w:hAnsi="Arial Narrow" w:cs="Arial Narrow"/>
            <w:color w:val="auto"/>
            <w:sz w:val="24"/>
            <w:szCs w:val="24"/>
          </w:rPr>
          <w:delText>monogramy płatności</w:delText>
        </w:r>
      </w:del>
      <w:ins w:id="144" w:author="maniskiewicz" w:date="2016-10-14T12:25:00Z">
        <w:r w:rsidR="00B23641">
          <w:rPr>
            <w:rFonts w:ascii="Arial Narrow" w:eastAsia="Arial Narrow" w:hAnsi="Arial Narrow" w:cs="Arial Narrow"/>
            <w:color w:val="auto"/>
            <w:sz w:val="24"/>
            <w:szCs w:val="24"/>
          </w:rPr>
          <w:t>P</w:t>
        </w:r>
      </w:ins>
      <w:ins w:id="145" w:author="maniskiewicz" w:date="2016-09-28T14:11:00Z">
        <w:r w:rsidR="000D74FF">
          <w:rPr>
            <w:rFonts w:ascii="Arial Narrow" w:eastAsia="Arial Narrow" w:hAnsi="Arial Narrow" w:cs="Arial Narrow"/>
            <w:color w:val="auto"/>
            <w:sz w:val="24"/>
            <w:szCs w:val="24"/>
          </w:rPr>
          <w:t xml:space="preserve">ierwszy Harmonogram płatności Beneficjent </w:t>
        </w:r>
        <w:r w:rsidR="00584EFA">
          <w:rPr>
            <w:rFonts w:ascii="Arial Narrow" w:eastAsia="Arial Narrow" w:hAnsi="Arial Narrow" w:cs="Arial Narrow"/>
            <w:color w:val="auto"/>
            <w:sz w:val="24"/>
            <w:szCs w:val="24"/>
          </w:rPr>
          <w:t xml:space="preserve">przekazuje do Instytucji Pośredniczącej w terminie </w:t>
        </w:r>
      </w:ins>
      <w:ins w:id="146" w:author="maniskiewicz" w:date="2016-09-28T14:12:00Z">
        <w:r w:rsidR="00584EFA">
          <w:rPr>
            <w:rFonts w:ascii="Arial Narrow" w:eastAsia="Arial Narrow" w:hAnsi="Arial Narrow" w:cs="Arial Narrow"/>
            <w:color w:val="auto"/>
            <w:sz w:val="24"/>
            <w:szCs w:val="24"/>
          </w:rPr>
          <w:t xml:space="preserve">5 dni od dnia </w:t>
        </w:r>
        <w:r w:rsidR="008E7E12">
          <w:rPr>
            <w:rFonts w:ascii="Arial Narrow" w:eastAsia="Arial Narrow" w:hAnsi="Arial Narrow" w:cs="Arial Narrow"/>
            <w:color w:val="auto"/>
            <w:sz w:val="24"/>
            <w:szCs w:val="24"/>
          </w:rPr>
          <w:t xml:space="preserve">nadania przez Instytucję Pośredniczącą </w:t>
        </w:r>
      </w:ins>
      <w:ins w:id="147" w:author="maniskiewicz" w:date="2016-09-28T14:13:00Z">
        <w:r w:rsidR="008E7E12">
          <w:rPr>
            <w:rFonts w:ascii="Arial Narrow" w:eastAsia="Arial Narrow" w:hAnsi="Arial Narrow" w:cs="Arial Narrow"/>
            <w:color w:val="auto"/>
            <w:sz w:val="24"/>
            <w:szCs w:val="24"/>
          </w:rPr>
          <w:t>uprawnień</w:t>
        </w:r>
      </w:ins>
      <w:ins w:id="148" w:author="maniskiewicz" w:date="2016-09-28T14:12:00Z">
        <w:r w:rsidR="008E7E12">
          <w:rPr>
            <w:rFonts w:ascii="Arial Narrow" w:eastAsia="Arial Narrow" w:hAnsi="Arial Narrow" w:cs="Arial Narrow"/>
            <w:color w:val="auto"/>
            <w:sz w:val="24"/>
            <w:szCs w:val="24"/>
          </w:rPr>
          <w:t xml:space="preserve">, o których mowa w </w:t>
        </w:r>
      </w:ins>
      <w:ins w:id="149" w:author="maniskiewicz" w:date="2016-09-28T14:13:00Z">
        <w:r w:rsidR="008E7E12">
          <w:rPr>
            <w:rFonts w:ascii="Arial Narrow" w:eastAsia="Arial Narrow" w:hAnsi="Arial Narrow" w:cs="Arial Narrow"/>
            <w:color w:val="auto"/>
            <w:sz w:val="24"/>
            <w:szCs w:val="24"/>
          </w:rPr>
          <w:t>§ 12 ust. 7. Kolejne Harmonogramy płatności</w:t>
        </w:r>
      </w:ins>
      <w:r w:rsidR="00CF22CE" w:rsidRPr="005A0427">
        <w:rPr>
          <w:rFonts w:ascii="Arial Narrow" w:eastAsia="Arial Narrow" w:hAnsi="Arial Narrow" w:cs="Arial Narrow"/>
          <w:color w:val="auto"/>
          <w:sz w:val="24"/>
          <w:szCs w:val="24"/>
        </w:rPr>
        <w:t xml:space="preserve"> </w:t>
      </w:r>
      <w:commentRangeEnd w:id="135"/>
      <w:r w:rsidR="00266C14">
        <w:rPr>
          <w:rStyle w:val="Odwoaniedokomentarza"/>
        </w:rPr>
        <w:commentReference w:id="135"/>
      </w:r>
      <w:ins w:id="150" w:author="maniskiewicz" w:date="2016-09-28T14:14:00Z">
        <w:r w:rsidR="00DB242B" w:rsidRPr="00DB242B">
          <w:rPr>
            <w:rFonts w:ascii="Arial Narrow" w:eastAsia="Arial Narrow" w:hAnsi="Arial Narrow" w:cs="Arial Narrow"/>
            <w:color w:val="auto"/>
            <w:sz w:val="24"/>
            <w:szCs w:val="24"/>
          </w:rPr>
          <w:t xml:space="preserve"> </w:t>
        </w:r>
        <w:r w:rsidR="00DB242B" w:rsidRPr="005A0427">
          <w:rPr>
            <w:rFonts w:ascii="Arial Narrow" w:eastAsia="Arial Narrow" w:hAnsi="Arial Narrow" w:cs="Arial Narrow"/>
            <w:color w:val="auto"/>
            <w:sz w:val="24"/>
            <w:szCs w:val="24"/>
          </w:rPr>
          <w:t>składane są wraz z kolejnymi wnioskami o płatność.</w:t>
        </w:r>
      </w:ins>
      <w:del w:id="151" w:author="maniskiewicz" w:date="2016-09-28T14:14:00Z">
        <w:r w:rsidR="00CF22CE" w:rsidRPr="005A0427" w:rsidDel="00DB242B">
          <w:rPr>
            <w:rFonts w:ascii="Arial Narrow" w:eastAsia="Arial Narrow" w:hAnsi="Arial Narrow" w:cs="Arial Narrow"/>
            <w:color w:val="auto"/>
            <w:sz w:val="24"/>
            <w:szCs w:val="24"/>
          </w:rPr>
          <w:delText xml:space="preserve">składane są wraz z </w:delText>
        </w:r>
        <w:r w:rsidR="0083688D" w:rsidRPr="005A0427" w:rsidDel="00DB242B">
          <w:rPr>
            <w:rFonts w:ascii="Arial Narrow" w:eastAsia="Arial Narrow" w:hAnsi="Arial Narrow" w:cs="Arial Narrow"/>
            <w:color w:val="auto"/>
            <w:sz w:val="24"/>
            <w:szCs w:val="24"/>
          </w:rPr>
          <w:delText>kolejnymi wnioskami o płatność.</w:delText>
        </w:r>
      </w:del>
    </w:p>
    <w:p w:rsidR="00BB44F2" w:rsidRPr="005A0427" w:rsidRDefault="006D426D">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Beneficjent składa wniosek o płatność nie rzadziej niż co trzy miesiące, przy czym pierwszy wniosek o płatność składany jest w okresie do </w:t>
      </w:r>
      <w:r w:rsidR="004F4041">
        <w:rPr>
          <w:rFonts w:ascii="Arial Narrow" w:eastAsia="Arial Narrow" w:hAnsi="Arial Narrow" w:cs="Arial Narrow"/>
          <w:color w:val="auto"/>
          <w:sz w:val="24"/>
          <w:szCs w:val="24"/>
        </w:rPr>
        <w:t>jednego</w:t>
      </w:r>
      <w:r w:rsidRPr="005A0427">
        <w:rPr>
          <w:rFonts w:ascii="Arial Narrow" w:eastAsia="Arial Narrow" w:hAnsi="Arial Narrow" w:cs="Arial Narrow"/>
          <w:color w:val="auto"/>
          <w:sz w:val="24"/>
          <w:szCs w:val="24"/>
        </w:rPr>
        <w:t xml:space="preserve"> miesi</w:t>
      </w:r>
      <w:r w:rsidR="004F4041">
        <w:rPr>
          <w:rFonts w:ascii="Arial Narrow" w:eastAsia="Arial Narrow" w:hAnsi="Arial Narrow" w:cs="Arial Narrow"/>
          <w:color w:val="auto"/>
          <w:sz w:val="24"/>
          <w:szCs w:val="24"/>
        </w:rPr>
        <w:t>ąca</w:t>
      </w:r>
      <w:r w:rsidRPr="005A0427">
        <w:rPr>
          <w:rFonts w:ascii="Arial Narrow" w:eastAsia="Arial Narrow" w:hAnsi="Arial Narrow" w:cs="Arial Narrow"/>
          <w:color w:val="auto"/>
          <w:sz w:val="24"/>
          <w:szCs w:val="24"/>
        </w:rPr>
        <w:t xml:space="preserve"> od dnia </w:t>
      </w:r>
      <w:r w:rsidR="0083662B" w:rsidRPr="005A0427">
        <w:rPr>
          <w:rFonts w:ascii="Arial Narrow" w:eastAsia="Arial Narrow" w:hAnsi="Arial Narrow" w:cs="Arial Narrow"/>
          <w:color w:val="auto"/>
          <w:sz w:val="24"/>
          <w:szCs w:val="24"/>
        </w:rPr>
        <w:t>podpisania</w:t>
      </w:r>
      <w:r w:rsidRPr="005A0427">
        <w:rPr>
          <w:rFonts w:ascii="Arial Narrow" w:eastAsia="Arial Narrow" w:hAnsi="Arial Narrow" w:cs="Arial Narrow"/>
          <w:color w:val="auto"/>
          <w:sz w:val="24"/>
          <w:szCs w:val="24"/>
        </w:rPr>
        <w:t xml:space="preserve"> Umowy, a każdy kolejny wniosek o płatność składany jest w okresie do trzech miesięcy od dnia złożenia poprzedniego wniosku o płatność, z zastrzeżeniem § 7</w:t>
      </w:r>
      <w:r w:rsidRPr="005A0427">
        <w:rPr>
          <w:rFonts w:ascii="Arial Narrow" w:eastAsia="Arial Narrow" w:hAnsi="Arial Narrow" w:cs="Arial Narrow"/>
          <w:b/>
          <w:color w:val="auto"/>
          <w:sz w:val="24"/>
          <w:szCs w:val="24"/>
        </w:rPr>
        <w:t xml:space="preserve"> </w:t>
      </w:r>
      <w:r w:rsidRPr="005A0427">
        <w:rPr>
          <w:rFonts w:ascii="Arial Narrow" w:eastAsia="Arial Narrow" w:hAnsi="Arial Narrow" w:cs="Arial Narrow"/>
          <w:color w:val="auto"/>
          <w:sz w:val="24"/>
          <w:szCs w:val="24"/>
        </w:rPr>
        <w:t xml:space="preserve">ust. </w:t>
      </w:r>
      <w:r w:rsidR="00897084" w:rsidRPr="005A0427">
        <w:rPr>
          <w:rFonts w:ascii="Arial Narrow" w:eastAsia="Arial Narrow" w:hAnsi="Arial Narrow" w:cs="Arial Narrow"/>
          <w:color w:val="auto"/>
          <w:sz w:val="24"/>
          <w:szCs w:val="24"/>
        </w:rPr>
        <w:t>10</w:t>
      </w:r>
      <w:r w:rsidRPr="005A0427">
        <w:rPr>
          <w:rFonts w:ascii="Arial Narrow" w:eastAsia="Arial Narrow" w:hAnsi="Arial Narrow" w:cs="Arial Narrow"/>
          <w:color w:val="auto"/>
          <w:sz w:val="24"/>
          <w:szCs w:val="24"/>
        </w:rPr>
        <w:t xml:space="preserve">. Uzupełnienie lub poprawa, bądź złożenie dodatkowych wyjaśnień do złożonego wcześniej wniosku </w:t>
      </w:r>
      <w:r w:rsidR="00897084" w:rsidRPr="005A0427">
        <w:rPr>
          <w:rFonts w:ascii="Arial Narrow" w:eastAsia="Arial Narrow" w:hAnsi="Arial Narrow" w:cs="Arial Narrow"/>
          <w:color w:val="auto"/>
          <w:sz w:val="24"/>
          <w:szCs w:val="24"/>
        </w:rPr>
        <w:t>o </w:t>
      </w:r>
      <w:r w:rsidRPr="005A0427">
        <w:rPr>
          <w:rFonts w:ascii="Arial Narrow" w:eastAsia="Arial Narrow" w:hAnsi="Arial Narrow" w:cs="Arial Narrow"/>
          <w:color w:val="auto"/>
          <w:sz w:val="24"/>
          <w:szCs w:val="24"/>
        </w:rPr>
        <w:t>płatność</w:t>
      </w:r>
      <w:r w:rsidR="00897084" w:rsidRPr="005A0427">
        <w:rPr>
          <w:rFonts w:ascii="Arial Narrow" w:eastAsia="Arial Narrow" w:hAnsi="Arial Narrow" w:cs="Arial Narrow"/>
          <w:color w:val="auto"/>
          <w:sz w:val="24"/>
          <w:szCs w:val="24"/>
        </w:rPr>
        <w:t>,</w:t>
      </w:r>
      <w:r w:rsidRPr="005A0427">
        <w:rPr>
          <w:rFonts w:ascii="Arial Narrow" w:eastAsia="Arial Narrow" w:hAnsi="Arial Narrow" w:cs="Arial Narrow"/>
          <w:color w:val="auto"/>
          <w:sz w:val="24"/>
          <w:szCs w:val="24"/>
        </w:rPr>
        <w:t xml:space="preserve"> nie jest równoznaczne ze złożeniem kolejnego wniosku o płatność. Każdy wydatek kwalifikowalny poniesiony od dnia zawarcia Umowy</w:t>
      </w:r>
      <w:r w:rsidR="00897084" w:rsidRPr="005A0427">
        <w:rPr>
          <w:rFonts w:ascii="Arial Narrow" w:eastAsia="Arial Narrow" w:hAnsi="Arial Narrow" w:cs="Arial Narrow"/>
          <w:color w:val="auto"/>
          <w:sz w:val="24"/>
          <w:szCs w:val="24"/>
        </w:rPr>
        <w:t>,</w:t>
      </w:r>
      <w:r w:rsidRPr="005A0427">
        <w:rPr>
          <w:rFonts w:ascii="Arial Narrow" w:eastAsia="Arial Narrow" w:hAnsi="Arial Narrow" w:cs="Arial Narrow"/>
          <w:color w:val="auto"/>
          <w:sz w:val="24"/>
          <w:szCs w:val="24"/>
        </w:rPr>
        <w:t xml:space="preserve"> powinien zostać ujęty we wniosku o płatność przekazywanym do Instytucji </w:t>
      </w:r>
      <w:del w:id="152" w:author="pszmaglinski" w:date="2016-07-08T14:13:00Z">
        <w:r w:rsidRPr="005A0427" w:rsidDel="004B6540">
          <w:rPr>
            <w:rFonts w:ascii="Arial Narrow" w:eastAsia="Arial Narrow" w:hAnsi="Arial Narrow" w:cs="Arial Narrow"/>
            <w:color w:val="auto"/>
            <w:sz w:val="24"/>
            <w:szCs w:val="24"/>
          </w:rPr>
          <w:delText xml:space="preserve">Zarządzającej </w:delText>
        </w:r>
      </w:del>
      <w:ins w:id="153" w:author="pszmaglinski" w:date="2016-07-08T14:13:00Z">
        <w:r w:rsidR="004B6540">
          <w:rPr>
            <w:rFonts w:ascii="Arial Narrow" w:eastAsia="Arial Narrow" w:hAnsi="Arial Narrow" w:cs="Arial Narrow"/>
            <w:color w:val="auto"/>
            <w:sz w:val="24"/>
            <w:szCs w:val="24"/>
          </w:rPr>
          <w:t>Pośredniczącej</w:t>
        </w:r>
        <w:r w:rsidR="004B6540" w:rsidRPr="005A0427">
          <w:rPr>
            <w:rFonts w:ascii="Arial Narrow" w:eastAsia="Arial Narrow" w:hAnsi="Arial Narrow" w:cs="Arial Narrow"/>
            <w:color w:val="auto"/>
            <w:sz w:val="24"/>
            <w:szCs w:val="24"/>
          </w:rPr>
          <w:t xml:space="preserve"> </w:t>
        </w:r>
      </w:ins>
      <w:r w:rsidRPr="005A0427">
        <w:rPr>
          <w:rFonts w:ascii="Arial Narrow" w:eastAsia="Arial Narrow" w:hAnsi="Arial Narrow" w:cs="Arial Narrow"/>
          <w:color w:val="auto"/>
          <w:sz w:val="24"/>
          <w:szCs w:val="24"/>
        </w:rPr>
        <w:t>w terminie do 3 miesięcy od dnia jego poniesienia.</w:t>
      </w:r>
    </w:p>
    <w:p w:rsidR="00BB44F2" w:rsidRPr="005A0427" w:rsidRDefault="006D426D">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Przekazanie dofinansowania w formie zaliczki </w:t>
      </w:r>
      <w:r w:rsidR="003143B2" w:rsidRPr="005A0427">
        <w:rPr>
          <w:rFonts w:ascii="Arial Narrow" w:eastAsia="Arial Narrow" w:hAnsi="Arial Narrow" w:cs="Arial Narrow"/>
          <w:color w:val="auto"/>
          <w:sz w:val="24"/>
          <w:szCs w:val="24"/>
        </w:rPr>
        <w:t xml:space="preserve">albo </w:t>
      </w:r>
      <w:r w:rsidRPr="005A0427">
        <w:rPr>
          <w:rFonts w:ascii="Arial Narrow" w:eastAsia="Arial Narrow" w:hAnsi="Arial Narrow" w:cs="Arial Narrow"/>
          <w:color w:val="auto"/>
          <w:sz w:val="24"/>
          <w:szCs w:val="24"/>
        </w:rPr>
        <w:t xml:space="preserve">refundacji przez BGK i Instytucję </w:t>
      </w:r>
      <w:del w:id="154" w:author="pszmaglinski" w:date="2016-07-08T14:14:00Z">
        <w:r w:rsidRPr="005A0427" w:rsidDel="004B6540">
          <w:rPr>
            <w:rFonts w:ascii="Arial Narrow" w:eastAsia="Arial Narrow" w:hAnsi="Arial Narrow" w:cs="Arial Narrow"/>
            <w:color w:val="auto"/>
            <w:sz w:val="24"/>
            <w:szCs w:val="24"/>
          </w:rPr>
          <w:delText>Zarządzającą</w:delText>
        </w:r>
      </w:del>
      <w:ins w:id="155" w:author="pszmaglinski" w:date="2016-07-08T14:14:00Z">
        <w:r w:rsidR="004B6540">
          <w:rPr>
            <w:rFonts w:ascii="Arial Narrow" w:eastAsia="Arial Narrow" w:hAnsi="Arial Narrow" w:cs="Arial Narrow"/>
            <w:color w:val="auto"/>
            <w:sz w:val="24"/>
            <w:szCs w:val="24"/>
          </w:rPr>
          <w:t>Pośredniczącą</w:t>
        </w:r>
      </w:ins>
      <w:r w:rsidR="0029522C" w:rsidRPr="005A0427">
        <w:rPr>
          <w:rFonts w:ascii="Arial Narrow" w:eastAsia="Arial Narrow" w:hAnsi="Arial Narrow" w:cs="Arial Narrow"/>
          <w:color w:val="auto"/>
          <w:sz w:val="24"/>
          <w:szCs w:val="24"/>
        </w:rPr>
        <w:t>*</w:t>
      </w:r>
      <w:r w:rsidRPr="005A0427">
        <w:rPr>
          <w:rFonts w:ascii="Arial Narrow" w:eastAsia="Arial Narrow" w:hAnsi="Arial Narrow" w:cs="Arial Narrow"/>
          <w:color w:val="auto"/>
          <w:sz w:val="24"/>
          <w:szCs w:val="24"/>
        </w:rPr>
        <w:t xml:space="preserve"> na wskazany przez Beneficj</w:t>
      </w:r>
      <w:r w:rsidR="002336AA" w:rsidRPr="005A0427">
        <w:rPr>
          <w:rFonts w:ascii="Arial Narrow" w:eastAsia="Arial Narrow" w:hAnsi="Arial Narrow" w:cs="Arial Narrow"/>
          <w:color w:val="auto"/>
          <w:sz w:val="24"/>
          <w:szCs w:val="24"/>
        </w:rPr>
        <w:t>enta rachunek bankowy, następuje</w:t>
      </w:r>
      <w:r w:rsidRPr="005A0427">
        <w:rPr>
          <w:rFonts w:ascii="Arial Narrow" w:eastAsia="Arial Narrow" w:hAnsi="Arial Narrow" w:cs="Arial Narrow"/>
          <w:color w:val="auto"/>
          <w:sz w:val="24"/>
          <w:szCs w:val="24"/>
        </w:rPr>
        <w:t xml:space="preserve"> w terminie nie dłuższym niż 90 dni, licząc od dnia złożenia kompletnego i prawidłowo wypełnionego wniosku o płatność, po spełnieniu następujących warunków:</w:t>
      </w:r>
    </w:p>
    <w:p w:rsidR="00BB44F2" w:rsidRPr="005A0427" w:rsidRDefault="006D426D">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wniesieniu przez Beneficjenta prawidłowo ustanowionego zabezpieczenia, o którym mowa w § 20 niniejszej Umowy</w:t>
      </w:r>
      <w:r w:rsidR="002336AA" w:rsidRPr="005A0427">
        <w:rPr>
          <w:rFonts w:ascii="Arial Narrow" w:eastAsia="Arial Narrow" w:hAnsi="Arial Narrow" w:cs="Arial Narrow"/>
          <w:color w:val="auto"/>
          <w:sz w:val="24"/>
          <w:szCs w:val="24"/>
        </w:rPr>
        <w:t>;</w:t>
      </w:r>
      <w:r w:rsidR="003D4792" w:rsidRPr="005A0427">
        <w:rPr>
          <w:rFonts w:ascii="Arial Narrow" w:eastAsia="Arial Narrow" w:hAnsi="Arial Narrow" w:cs="Arial Narrow"/>
          <w:color w:val="auto"/>
          <w:sz w:val="24"/>
          <w:szCs w:val="24"/>
        </w:rPr>
        <w:t>*</w:t>
      </w:r>
    </w:p>
    <w:p w:rsidR="0067647C" w:rsidRPr="005A0427" w:rsidRDefault="0067647C">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przekazaniu Harmonogramu płatności,</w:t>
      </w:r>
    </w:p>
    <w:p w:rsidR="00BB44F2" w:rsidRPr="005A0427" w:rsidRDefault="006D426D">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złożeniu przez Beneficjenta do Instytucji </w:t>
      </w:r>
      <w:del w:id="156" w:author="pszmaglinski" w:date="2016-07-08T14:15:00Z">
        <w:r w:rsidRPr="005A0427" w:rsidDel="004B6540">
          <w:rPr>
            <w:rFonts w:ascii="Arial Narrow" w:eastAsia="Arial Narrow" w:hAnsi="Arial Narrow" w:cs="Arial Narrow"/>
            <w:color w:val="auto"/>
            <w:sz w:val="24"/>
            <w:szCs w:val="24"/>
          </w:rPr>
          <w:delText xml:space="preserve">Zarządzającej </w:delText>
        </w:r>
      </w:del>
      <w:ins w:id="157" w:author="pszmaglinski" w:date="2016-07-08T14:15:00Z">
        <w:r w:rsidR="004B6540">
          <w:rPr>
            <w:rFonts w:ascii="Arial Narrow" w:eastAsia="Arial Narrow" w:hAnsi="Arial Narrow" w:cs="Arial Narrow"/>
            <w:color w:val="auto"/>
            <w:sz w:val="24"/>
            <w:szCs w:val="24"/>
          </w:rPr>
          <w:t>Pośredniczącej</w:t>
        </w:r>
        <w:r w:rsidR="004B6540" w:rsidRPr="005A0427">
          <w:rPr>
            <w:rFonts w:ascii="Arial Narrow" w:eastAsia="Arial Narrow" w:hAnsi="Arial Narrow" w:cs="Arial Narrow"/>
            <w:color w:val="auto"/>
            <w:sz w:val="24"/>
            <w:szCs w:val="24"/>
          </w:rPr>
          <w:t xml:space="preserve"> </w:t>
        </w:r>
      </w:ins>
      <w:r w:rsidR="003143B2" w:rsidRPr="005A0427">
        <w:rPr>
          <w:rFonts w:ascii="Arial Narrow" w:eastAsia="Arial Narrow" w:hAnsi="Arial Narrow" w:cs="Arial Narrow"/>
          <w:color w:val="auto"/>
          <w:sz w:val="24"/>
          <w:szCs w:val="24"/>
        </w:rPr>
        <w:t xml:space="preserve">wniosku o płatność, </w:t>
      </w:r>
      <w:r w:rsidRPr="005A0427">
        <w:rPr>
          <w:rFonts w:ascii="Arial Narrow" w:eastAsia="Arial Narrow" w:hAnsi="Arial Narrow" w:cs="Arial Narrow"/>
          <w:color w:val="auto"/>
          <w:sz w:val="24"/>
          <w:szCs w:val="24"/>
        </w:rPr>
        <w:t>spełniającego wymogi formalne, merytoryczne i rachunkowe</w:t>
      </w:r>
      <w:r w:rsidR="003143B2" w:rsidRPr="005A0427">
        <w:rPr>
          <w:rFonts w:ascii="Arial Narrow" w:eastAsia="Arial Narrow" w:hAnsi="Arial Narrow" w:cs="Arial Narrow"/>
          <w:color w:val="auto"/>
          <w:sz w:val="24"/>
          <w:szCs w:val="24"/>
        </w:rPr>
        <w:t>,</w:t>
      </w:r>
      <w:r w:rsidRPr="005A0427">
        <w:rPr>
          <w:rFonts w:ascii="Arial Narrow" w:eastAsia="Arial Narrow" w:hAnsi="Arial Narrow" w:cs="Arial Narrow"/>
          <w:color w:val="auto"/>
          <w:sz w:val="24"/>
          <w:szCs w:val="24"/>
        </w:rPr>
        <w:t xml:space="preserve"> </w:t>
      </w:r>
      <w:r w:rsidR="00152410" w:rsidRPr="005A0427">
        <w:rPr>
          <w:rFonts w:ascii="Arial Narrow" w:eastAsia="Arial Narrow" w:hAnsi="Arial Narrow" w:cs="Arial Narrow"/>
          <w:color w:val="auto"/>
          <w:sz w:val="24"/>
          <w:szCs w:val="24"/>
        </w:rPr>
        <w:t>wraz z załącznikami</w:t>
      </w:r>
      <w:r w:rsidRPr="005A0427">
        <w:rPr>
          <w:rFonts w:ascii="Arial Narrow" w:eastAsia="Arial Narrow" w:hAnsi="Arial Narrow" w:cs="Arial Narrow"/>
          <w:color w:val="auto"/>
          <w:sz w:val="24"/>
          <w:szCs w:val="24"/>
        </w:rPr>
        <w:t xml:space="preserve">; </w:t>
      </w:r>
    </w:p>
    <w:p w:rsidR="00BB44F2" w:rsidRPr="005A0427" w:rsidRDefault="006D426D">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poświadczeniu faktycznego i prawidłowego poniesienia wydatków oraz ich kwalifikowalności przez Instytucję </w:t>
      </w:r>
      <w:del w:id="158" w:author="pszmaglinski" w:date="2016-07-08T14:15:00Z">
        <w:r w:rsidRPr="005A0427" w:rsidDel="004B6540">
          <w:rPr>
            <w:rFonts w:ascii="Arial Narrow" w:eastAsia="Arial Narrow" w:hAnsi="Arial Narrow" w:cs="Arial Narrow"/>
            <w:color w:val="auto"/>
            <w:sz w:val="24"/>
            <w:szCs w:val="24"/>
          </w:rPr>
          <w:lastRenderedPageBreak/>
          <w:delText xml:space="preserve">Zarządzającą </w:delText>
        </w:r>
      </w:del>
      <w:ins w:id="159" w:author="pszmaglinski" w:date="2016-07-08T14:15:00Z">
        <w:r w:rsidR="004B6540">
          <w:rPr>
            <w:rFonts w:ascii="Arial Narrow" w:eastAsia="Arial Narrow" w:hAnsi="Arial Narrow" w:cs="Arial Narrow"/>
            <w:color w:val="auto"/>
            <w:sz w:val="24"/>
            <w:szCs w:val="24"/>
          </w:rPr>
          <w:t>Pośredniczącą</w:t>
        </w:r>
        <w:r w:rsidR="004B6540" w:rsidRPr="005A0427">
          <w:rPr>
            <w:rFonts w:ascii="Arial Narrow" w:eastAsia="Arial Narrow" w:hAnsi="Arial Narrow" w:cs="Arial Narrow"/>
            <w:color w:val="auto"/>
            <w:sz w:val="24"/>
            <w:szCs w:val="24"/>
          </w:rPr>
          <w:t xml:space="preserve"> </w:t>
        </w:r>
      </w:ins>
      <w:r w:rsidRPr="005A0427">
        <w:rPr>
          <w:rFonts w:ascii="Arial Narrow" w:eastAsia="Arial Narrow" w:hAnsi="Arial Narrow" w:cs="Arial Narrow"/>
          <w:color w:val="auto"/>
          <w:sz w:val="24"/>
          <w:szCs w:val="24"/>
        </w:rPr>
        <w:t>(dotyczy refundacji)</w:t>
      </w:r>
      <w:r w:rsidR="002B3C77" w:rsidRPr="005A0427">
        <w:rPr>
          <w:rFonts w:ascii="Arial Narrow" w:eastAsia="Arial Narrow" w:hAnsi="Arial Narrow" w:cs="Arial Narrow"/>
          <w:color w:val="auto"/>
          <w:sz w:val="24"/>
          <w:szCs w:val="24"/>
        </w:rPr>
        <w:t>, a także weryfikacji zamówień publicznych</w:t>
      </w:r>
      <w:r w:rsidRPr="005A0427">
        <w:rPr>
          <w:rFonts w:ascii="Arial Narrow" w:eastAsia="Arial Narrow" w:hAnsi="Arial Narrow" w:cs="Arial Narrow"/>
          <w:color w:val="auto"/>
          <w:sz w:val="24"/>
          <w:szCs w:val="24"/>
        </w:rPr>
        <w:t>;</w:t>
      </w:r>
    </w:p>
    <w:p w:rsidR="007C31B1" w:rsidRPr="005A0427" w:rsidRDefault="007C31B1" w:rsidP="00DE0E78">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DE0E78">
        <w:rPr>
          <w:rFonts w:ascii="Arial Narrow" w:eastAsia="Arial Narrow" w:hAnsi="Arial Narrow" w:cs="Arial Narrow"/>
          <w:color w:val="auto"/>
          <w:sz w:val="24"/>
          <w:szCs w:val="24"/>
        </w:rPr>
        <w:t>po potwierdzeniu, że na moment wypłaty pomocy Beneficjent (w przypadku partnerstwa</w:t>
      </w:r>
      <w:r w:rsidR="00EF6390" w:rsidRPr="00DE0E78">
        <w:rPr>
          <w:rFonts w:ascii="Arial Narrow" w:eastAsia="Arial Narrow" w:hAnsi="Arial Narrow" w:cs="Arial Narrow"/>
          <w:color w:val="auto"/>
          <w:sz w:val="24"/>
          <w:szCs w:val="24"/>
        </w:rPr>
        <w:t xml:space="preserve"> </w:t>
      </w:r>
      <w:r w:rsidRPr="00DE0E78">
        <w:rPr>
          <w:rFonts w:ascii="Arial Narrow" w:eastAsia="Arial Narrow" w:hAnsi="Arial Narrow" w:cs="Arial Narrow"/>
          <w:color w:val="auto"/>
          <w:sz w:val="24"/>
          <w:szCs w:val="24"/>
        </w:rPr>
        <w:t>- lider partner</w:t>
      </w:r>
      <w:r w:rsidR="00015E83" w:rsidRPr="00DE0E78">
        <w:rPr>
          <w:rFonts w:ascii="Arial Narrow" w:eastAsia="Arial Narrow" w:hAnsi="Arial Narrow" w:cs="Arial Narrow"/>
          <w:color w:val="auto"/>
          <w:sz w:val="24"/>
          <w:szCs w:val="24"/>
        </w:rPr>
        <w:t>stwa) ma zakład bądź oddział w Województwie L</w:t>
      </w:r>
      <w:r w:rsidR="002336AA" w:rsidRPr="00DE0E78">
        <w:rPr>
          <w:rFonts w:ascii="Arial Narrow" w:eastAsia="Arial Narrow" w:hAnsi="Arial Narrow" w:cs="Arial Narrow"/>
          <w:color w:val="auto"/>
          <w:sz w:val="24"/>
          <w:szCs w:val="24"/>
        </w:rPr>
        <w:t>ubuskim</w:t>
      </w:r>
      <w:r w:rsidR="00AA32D3" w:rsidRPr="00DE0E78">
        <w:rPr>
          <w:rFonts w:ascii="Arial Narrow" w:eastAsia="Arial Narrow" w:hAnsi="Arial Narrow" w:cs="Arial Narrow"/>
          <w:color w:val="auto"/>
          <w:sz w:val="24"/>
          <w:szCs w:val="24"/>
        </w:rPr>
        <w:t>/realizuje Projekt na obszarze Województwa Lubuskiego</w:t>
      </w:r>
      <w:r w:rsidR="00785E77" w:rsidRPr="00DE0E78">
        <w:rPr>
          <w:rFonts w:ascii="Arial Narrow" w:eastAsia="Arial Narrow" w:hAnsi="Arial Narrow" w:cs="Arial Narrow"/>
          <w:color w:val="auto"/>
          <w:sz w:val="24"/>
          <w:szCs w:val="24"/>
        </w:rPr>
        <w:t>;</w:t>
      </w:r>
      <w:r w:rsidR="002336AA" w:rsidRPr="00DE0E78">
        <w:rPr>
          <w:rFonts w:ascii="Arial Narrow" w:eastAsia="Arial Narrow" w:hAnsi="Arial Narrow" w:cs="Arial Narrow"/>
          <w:color w:val="auto"/>
          <w:sz w:val="24"/>
          <w:szCs w:val="24"/>
        </w:rPr>
        <w:t>*</w:t>
      </w:r>
    </w:p>
    <w:p w:rsidR="00BB44F2" w:rsidRPr="005A0427" w:rsidRDefault="006D426D">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zatwierdzeniu przez Instytucję </w:t>
      </w:r>
      <w:ins w:id="160" w:author="pszmaglinski" w:date="2016-07-08T14:16:00Z">
        <w:r w:rsidR="004B6540">
          <w:rPr>
            <w:rFonts w:ascii="Arial Narrow" w:eastAsia="Arial Narrow" w:hAnsi="Arial Narrow" w:cs="Arial Narrow"/>
            <w:color w:val="auto"/>
            <w:sz w:val="24"/>
            <w:szCs w:val="24"/>
          </w:rPr>
          <w:t>Pośredniczącą</w:t>
        </w:r>
      </w:ins>
      <w:del w:id="161" w:author="pszmaglinski" w:date="2016-07-08T14:16:00Z">
        <w:r w:rsidRPr="005A0427" w:rsidDel="004B6540">
          <w:rPr>
            <w:rFonts w:ascii="Arial Narrow" w:eastAsia="Arial Narrow" w:hAnsi="Arial Narrow" w:cs="Arial Narrow"/>
            <w:color w:val="auto"/>
            <w:sz w:val="24"/>
            <w:szCs w:val="24"/>
          </w:rPr>
          <w:delText>Zarządzającą</w:delText>
        </w:r>
      </w:del>
      <w:r w:rsidRPr="005A0427">
        <w:rPr>
          <w:rFonts w:ascii="Arial Narrow" w:eastAsia="Arial Narrow" w:hAnsi="Arial Narrow" w:cs="Arial Narrow"/>
          <w:color w:val="auto"/>
          <w:sz w:val="24"/>
          <w:szCs w:val="24"/>
        </w:rPr>
        <w:t xml:space="preserve"> wniosku o płatność</w:t>
      </w:r>
      <w:r w:rsidR="0067647C" w:rsidRPr="005A0427">
        <w:rPr>
          <w:rFonts w:ascii="Arial Narrow" w:eastAsia="Arial Narrow" w:hAnsi="Arial Narrow" w:cs="Arial Narrow"/>
          <w:color w:val="auto"/>
          <w:sz w:val="24"/>
          <w:szCs w:val="24"/>
        </w:rPr>
        <w:t xml:space="preserve"> oraz Harmonogramu płatności</w:t>
      </w:r>
      <w:r w:rsidR="003D4792" w:rsidRPr="005A0427">
        <w:rPr>
          <w:rFonts w:ascii="Arial Narrow" w:eastAsia="Arial Narrow" w:hAnsi="Arial Narrow" w:cs="Arial Narrow"/>
          <w:color w:val="auto"/>
          <w:sz w:val="24"/>
          <w:szCs w:val="24"/>
        </w:rPr>
        <w:t>;</w:t>
      </w:r>
    </w:p>
    <w:p w:rsidR="00BB44F2" w:rsidRPr="005A0427" w:rsidRDefault="006D426D">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przekazaniu zlecenia płatności przez </w:t>
      </w:r>
      <w:r w:rsidR="003D4792" w:rsidRPr="005A0427">
        <w:rPr>
          <w:rFonts w:ascii="Arial Narrow" w:eastAsia="Arial Narrow" w:hAnsi="Arial Narrow" w:cs="Arial Narrow"/>
          <w:color w:val="auto"/>
          <w:sz w:val="24"/>
          <w:szCs w:val="24"/>
        </w:rPr>
        <w:t xml:space="preserve">Instytucję </w:t>
      </w:r>
      <w:ins w:id="162" w:author="pszmaglinski" w:date="2016-07-08T14:17:00Z">
        <w:r w:rsidR="004B6540">
          <w:rPr>
            <w:rFonts w:ascii="Arial Narrow" w:eastAsia="Arial Narrow" w:hAnsi="Arial Narrow" w:cs="Arial Narrow"/>
            <w:color w:val="auto"/>
            <w:sz w:val="24"/>
            <w:szCs w:val="24"/>
          </w:rPr>
          <w:t>Pośredniczącą</w:t>
        </w:r>
      </w:ins>
      <w:del w:id="163" w:author="pszmaglinski" w:date="2016-07-08T14:17:00Z">
        <w:r w:rsidR="003D4792" w:rsidRPr="005A0427" w:rsidDel="004B6540">
          <w:rPr>
            <w:rFonts w:ascii="Arial Narrow" w:eastAsia="Arial Narrow" w:hAnsi="Arial Narrow" w:cs="Arial Narrow"/>
            <w:color w:val="auto"/>
            <w:sz w:val="24"/>
            <w:szCs w:val="24"/>
          </w:rPr>
          <w:delText>Zarządzającą</w:delText>
        </w:r>
      </w:del>
      <w:r w:rsidR="003D4792" w:rsidRPr="005A0427">
        <w:rPr>
          <w:rFonts w:ascii="Arial Narrow" w:eastAsia="Arial Narrow" w:hAnsi="Arial Narrow" w:cs="Arial Narrow"/>
          <w:color w:val="auto"/>
          <w:sz w:val="24"/>
          <w:szCs w:val="24"/>
        </w:rPr>
        <w:t xml:space="preserve"> do BGK;</w:t>
      </w:r>
    </w:p>
    <w:p w:rsidR="00BB44F2" w:rsidRPr="005A0427" w:rsidRDefault="006D426D">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dostępności środków finansowych na rachunkach bankowych BGK i Instytucji</w:t>
      </w:r>
      <w:ins w:id="164" w:author="pszmaglinski" w:date="2016-07-13T10:48:00Z">
        <w:r w:rsidR="001B0343">
          <w:rPr>
            <w:rFonts w:ascii="Arial Narrow" w:eastAsia="Arial Narrow" w:hAnsi="Arial Narrow" w:cs="Arial Narrow"/>
            <w:color w:val="auto"/>
            <w:sz w:val="24"/>
            <w:szCs w:val="24"/>
          </w:rPr>
          <w:t xml:space="preserve"> Pośredniczącej</w:t>
        </w:r>
      </w:ins>
      <w:del w:id="165" w:author="pszmaglinski" w:date="2016-07-13T10:48:00Z">
        <w:r w:rsidRPr="005A0427" w:rsidDel="001B0343">
          <w:rPr>
            <w:rFonts w:ascii="Arial Narrow" w:eastAsia="Arial Narrow" w:hAnsi="Arial Narrow" w:cs="Arial Narrow"/>
            <w:color w:val="auto"/>
            <w:sz w:val="24"/>
            <w:szCs w:val="24"/>
          </w:rPr>
          <w:delText xml:space="preserve"> </w:delText>
        </w:r>
        <w:commentRangeStart w:id="166"/>
        <w:r w:rsidRPr="005A0427" w:rsidDel="001B0343">
          <w:rPr>
            <w:rFonts w:ascii="Arial Narrow" w:eastAsia="Arial Narrow" w:hAnsi="Arial Narrow" w:cs="Arial Narrow"/>
            <w:color w:val="auto"/>
            <w:sz w:val="24"/>
            <w:szCs w:val="24"/>
          </w:rPr>
          <w:delText>Zarządzającej</w:delText>
        </w:r>
      </w:del>
      <w:commentRangeEnd w:id="166"/>
      <w:r w:rsidR="00A44D5D">
        <w:rPr>
          <w:rStyle w:val="Odwoaniedokomentarza"/>
        </w:rPr>
        <w:commentReference w:id="166"/>
      </w:r>
      <w:r w:rsidR="003D4792" w:rsidRPr="005A0427">
        <w:rPr>
          <w:rFonts w:ascii="Arial Narrow" w:eastAsia="Arial Narrow" w:hAnsi="Arial Narrow" w:cs="Arial Narrow"/>
          <w:color w:val="auto"/>
          <w:sz w:val="24"/>
          <w:szCs w:val="24"/>
        </w:rPr>
        <w:t>*</w:t>
      </w:r>
      <w:r w:rsidRPr="005A0427">
        <w:rPr>
          <w:rFonts w:ascii="Arial Narrow" w:eastAsia="Arial Narrow" w:hAnsi="Arial Narrow" w:cs="Arial Narrow"/>
          <w:color w:val="auto"/>
          <w:sz w:val="24"/>
          <w:szCs w:val="24"/>
        </w:rPr>
        <w:t>.</w:t>
      </w:r>
    </w:p>
    <w:p w:rsidR="00BB44F2" w:rsidRPr="005A0427" w:rsidRDefault="006D426D">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Instytucja </w:t>
      </w:r>
      <w:del w:id="167" w:author="pszmaglinski" w:date="2016-07-12T10:29:00Z">
        <w:r w:rsidRPr="005A0427" w:rsidDel="00A44D5D">
          <w:rPr>
            <w:rFonts w:ascii="Arial Narrow" w:eastAsia="Arial Narrow" w:hAnsi="Arial Narrow" w:cs="Arial Narrow"/>
            <w:color w:val="auto"/>
            <w:sz w:val="24"/>
            <w:szCs w:val="24"/>
          </w:rPr>
          <w:delText xml:space="preserve">Zarządzająca </w:delText>
        </w:r>
      </w:del>
      <w:ins w:id="168" w:author="pszmaglinski" w:date="2016-07-12T10:29:00Z">
        <w:r w:rsidR="00A44D5D">
          <w:rPr>
            <w:rFonts w:ascii="Arial Narrow" w:eastAsia="Arial Narrow" w:hAnsi="Arial Narrow" w:cs="Arial Narrow"/>
            <w:color w:val="auto"/>
            <w:sz w:val="24"/>
            <w:szCs w:val="24"/>
          </w:rPr>
          <w:t>Pośrednicząca</w:t>
        </w:r>
        <w:r w:rsidR="00A44D5D" w:rsidRPr="005A0427">
          <w:rPr>
            <w:rFonts w:ascii="Arial Narrow" w:eastAsia="Arial Narrow" w:hAnsi="Arial Narrow" w:cs="Arial Narrow"/>
            <w:color w:val="auto"/>
            <w:sz w:val="24"/>
            <w:szCs w:val="24"/>
          </w:rPr>
          <w:t xml:space="preserve"> </w:t>
        </w:r>
      </w:ins>
      <w:r w:rsidRPr="005A0427">
        <w:rPr>
          <w:rFonts w:ascii="Arial Narrow" w:eastAsia="Arial Narrow" w:hAnsi="Arial Narrow" w:cs="Arial Narrow"/>
          <w:color w:val="auto"/>
          <w:sz w:val="24"/>
          <w:szCs w:val="24"/>
        </w:rPr>
        <w:t>może dokonać wstrzymania biegu terminu oraz wypłaty środków, jeżeli istnieje prawdopodobieństwo zaistnienia nieprawidłowości wymagającej dalszego dochodzenia.</w:t>
      </w:r>
    </w:p>
    <w:p w:rsidR="00BB44F2" w:rsidRPr="005A0427" w:rsidRDefault="006D426D">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Instytucja </w:t>
      </w:r>
      <w:ins w:id="169" w:author="pszmaglinski" w:date="2016-07-08T14:16:00Z">
        <w:r w:rsidR="004B6540">
          <w:rPr>
            <w:rFonts w:ascii="Arial Narrow" w:eastAsia="Arial Narrow" w:hAnsi="Arial Narrow" w:cs="Arial Narrow"/>
            <w:color w:val="auto"/>
            <w:sz w:val="24"/>
            <w:szCs w:val="24"/>
          </w:rPr>
          <w:t>Pośredniczącą</w:t>
        </w:r>
      </w:ins>
      <w:del w:id="170" w:author="pszmaglinski" w:date="2016-07-08T14:16:00Z">
        <w:r w:rsidRPr="005A0427" w:rsidDel="004B6540">
          <w:rPr>
            <w:rFonts w:ascii="Arial Narrow" w:eastAsia="Arial Narrow" w:hAnsi="Arial Narrow" w:cs="Arial Narrow"/>
            <w:color w:val="auto"/>
            <w:sz w:val="24"/>
            <w:szCs w:val="24"/>
          </w:rPr>
          <w:delText>Zarządzająca</w:delText>
        </w:r>
      </w:del>
      <w:r w:rsidRPr="005A0427">
        <w:rPr>
          <w:rFonts w:ascii="Arial Narrow" w:eastAsia="Arial Narrow" w:hAnsi="Arial Narrow" w:cs="Arial Narrow"/>
          <w:color w:val="auto"/>
          <w:sz w:val="24"/>
          <w:szCs w:val="24"/>
        </w:rPr>
        <w:t xml:space="preserve"> nie ponosi odpowiedzialności za szkodę wynikającą z opóźnienia lub niedokonania wypłaty dofinansowania, będącą rezultatem w szczególności:</w:t>
      </w:r>
    </w:p>
    <w:p w:rsidR="00BB44F2" w:rsidRPr="005A0427" w:rsidRDefault="006D426D">
      <w:pPr>
        <w:pStyle w:val="Normalny1"/>
        <w:widowControl w:val="0"/>
        <w:numPr>
          <w:ilvl w:val="0"/>
          <w:numId w:val="12"/>
        </w:numPr>
        <w:spacing w:after="0" w:line="240" w:lineRule="auto"/>
        <w:ind w:hanging="360"/>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braku dostępności śro</w:t>
      </w:r>
      <w:r w:rsidR="00530BBC" w:rsidRPr="005A0427">
        <w:rPr>
          <w:rFonts w:ascii="Arial Narrow" w:eastAsia="Arial Narrow" w:hAnsi="Arial Narrow" w:cs="Arial Narrow"/>
          <w:color w:val="auto"/>
          <w:sz w:val="24"/>
          <w:szCs w:val="24"/>
        </w:rPr>
        <w:t>dków do wypłaty dofinansowania;</w:t>
      </w:r>
    </w:p>
    <w:p w:rsidR="00BB44F2" w:rsidRPr="005A0427" w:rsidRDefault="006D426D">
      <w:pPr>
        <w:pStyle w:val="Normalny1"/>
        <w:widowControl w:val="0"/>
        <w:numPr>
          <w:ilvl w:val="0"/>
          <w:numId w:val="12"/>
        </w:numPr>
        <w:spacing w:after="0" w:line="240" w:lineRule="auto"/>
        <w:ind w:hanging="360"/>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niewykonania lub nienależytego wykonania przez Beneficjenta obowiązków w</w:t>
      </w:r>
      <w:r w:rsidR="00530BBC" w:rsidRPr="005A0427">
        <w:rPr>
          <w:rFonts w:ascii="Arial Narrow" w:eastAsia="Arial Narrow" w:hAnsi="Arial Narrow" w:cs="Arial Narrow"/>
          <w:color w:val="auto"/>
          <w:sz w:val="24"/>
          <w:szCs w:val="24"/>
        </w:rPr>
        <w:t>ynikających z niniejszej Umowy.</w:t>
      </w:r>
    </w:p>
    <w:p w:rsidR="002D2937" w:rsidRPr="005A0427" w:rsidRDefault="006D426D" w:rsidP="00F33FD1">
      <w:pPr>
        <w:pStyle w:val="Normalny1"/>
        <w:widowControl w:val="0"/>
        <w:numPr>
          <w:ilvl w:val="0"/>
          <w:numId w:val="42"/>
        </w:numPr>
        <w:spacing w:after="0" w:line="240" w:lineRule="auto"/>
        <w:ind w:left="357"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Beneficjent składa wniosek o płatność </w:t>
      </w:r>
      <w:r w:rsidR="002D1D4E" w:rsidRPr="005A0427">
        <w:rPr>
          <w:rFonts w:ascii="Arial Narrow" w:eastAsia="Arial Narrow" w:hAnsi="Arial Narrow" w:cs="Arial Narrow"/>
          <w:color w:val="auto"/>
          <w:sz w:val="24"/>
          <w:szCs w:val="24"/>
        </w:rPr>
        <w:t xml:space="preserve">wraz z załącznikami </w:t>
      </w:r>
      <w:r w:rsidR="00DC74F7" w:rsidRPr="005A0427">
        <w:rPr>
          <w:rFonts w:ascii="Arial Narrow" w:eastAsia="Arial Narrow" w:hAnsi="Arial Narrow" w:cs="Arial Narrow"/>
          <w:color w:val="auto"/>
          <w:sz w:val="24"/>
          <w:szCs w:val="24"/>
        </w:rPr>
        <w:t xml:space="preserve">oraz Harmonogramem płatności </w:t>
      </w:r>
      <w:r w:rsidRPr="005A0427">
        <w:rPr>
          <w:rFonts w:ascii="Arial Narrow" w:eastAsia="Arial Narrow" w:hAnsi="Arial Narrow" w:cs="Arial Narrow"/>
          <w:color w:val="auto"/>
          <w:sz w:val="24"/>
          <w:szCs w:val="24"/>
        </w:rPr>
        <w:t xml:space="preserve">wyłącznie za pośrednictwem SL2014. W przypadku, gdy z powodów technicznych przesłanie wniosku o płatność za pośrednictwem SL2014 nie jest możliwe, Beneficjent składa wniosek o płatność w formie papierowej </w:t>
      </w:r>
      <w:r w:rsidR="009248DB">
        <w:rPr>
          <w:rFonts w:ascii="Arial Narrow" w:eastAsia="Arial Narrow" w:hAnsi="Arial Narrow" w:cs="Arial Narrow"/>
          <w:color w:val="auto"/>
          <w:sz w:val="24"/>
          <w:szCs w:val="24"/>
        </w:rPr>
        <w:t>(wraz z </w:t>
      </w:r>
      <w:r w:rsidR="002D1D4E" w:rsidRPr="005A0427">
        <w:rPr>
          <w:rFonts w:ascii="Arial Narrow" w:eastAsia="Arial Narrow" w:hAnsi="Arial Narrow" w:cs="Arial Narrow"/>
          <w:color w:val="auto"/>
          <w:sz w:val="24"/>
          <w:szCs w:val="24"/>
        </w:rPr>
        <w:t>załączni</w:t>
      </w:r>
      <w:r w:rsidR="00530BBC" w:rsidRPr="005A0427">
        <w:rPr>
          <w:rFonts w:ascii="Arial Narrow" w:eastAsia="Arial Narrow" w:hAnsi="Arial Narrow" w:cs="Arial Narrow"/>
          <w:color w:val="auto"/>
          <w:sz w:val="24"/>
          <w:szCs w:val="24"/>
        </w:rPr>
        <w:t>kami potwierdzonymi za zgodność</w:t>
      </w:r>
      <w:r w:rsidR="00945BEE">
        <w:rPr>
          <w:rFonts w:ascii="Arial Narrow" w:eastAsia="Arial Narrow" w:hAnsi="Arial Narrow" w:cs="Arial Narrow"/>
          <w:color w:val="auto"/>
          <w:sz w:val="24"/>
          <w:szCs w:val="24"/>
        </w:rPr>
        <w:t xml:space="preserve"> </w:t>
      </w:r>
      <w:r w:rsidR="002D1D4E" w:rsidRPr="005A0427">
        <w:rPr>
          <w:rFonts w:ascii="Arial Narrow" w:eastAsia="Arial Narrow" w:hAnsi="Arial Narrow" w:cs="Arial Narrow"/>
          <w:color w:val="auto"/>
          <w:sz w:val="24"/>
          <w:szCs w:val="24"/>
        </w:rPr>
        <w:t xml:space="preserve">z oryginałem) </w:t>
      </w:r>
      <w:r w:rsidRPr="005A0427">
        <w:rPr>
          <w:rFonts w:ascii="Arial Narrow" w:eastAsia="Arial Narrow" w:hAnsi="Arial Narrow" w:cs="Arial Narrow"/>
          <w:color w:val="auto"/>
          <w:sz w:val="24"/>
          <w:szCs w:val="24"/>
        </w:rPr>
        <w:t>i na nośniku el</w:t>
      </w:r>
      <w:r w:rsidR="00271CBF">
        <w:rPr>
          <w:rFonts w:ascii="Arial Narrow" w:eastAsia="Arial Narrow" w:hAnsi="Arial Narrow" w:cs="Arial Narrow"/>
          <w:color w:val="auto"/>
          <w:sz w:val="24"/>
          <w:szCs w:val="24"/>
        </w:rPr>
        <w:t>ektronicznym w formacie zgodnym</w:t>
      </w:r>
      <w:r w:rsidR="00271CBF">
        <w:rPr>
          <w:rFonts w:ascii="Arial Narrow" w:eastAsia="Arial Narrow" w:hAnsi="Arial Narrow" w:cs="Arial Narrow"/>
          <w:color w:val="auto"/>
          <w:sz w:val="24"/>
          <w:szCs w:val="24"/>
        </w:rPr>
        <w:br/>
      </w:r>
      <w:r w:rsidRPr="005A0427">
        <w:rPr>
          <w:rFonts w:ascii="Arial Narrow" w:eastAsia="Arial Narrow" w:hAnsi="Arial Narrow" w:cs="Arial Narrow"/>
          <w:color w:val="auto"/>
          <w:sz w:val="24"/>
          <w:szCs w:val="24"/>
        </w:rPr>
        <w:t>z</w:t>
      </w:r>
      <w:r w:rsidR="00152410" w:rsidRPr="005A0427">
        <w:rPr>
          <w:rFonts w:ascii="Arial Narrow" w:eastAsia="Arial Narrow" w:hAnsi="Arial Narrow" w:cs="Arial Narrow"/>
          <w:color w:val="auto"/>
          <w:sz w:val="24"/>
          <w:szCs w:val="24"/>
        </w:rPr>
        <w:t>e wzorem zamieszczonym w</w:t>
      </w:r>
      <w:r w:rsidRPr="005A0427">
        <w:rPr>
          <w:rFonts w:ascii="Arial Narrow" w:eastAsia="Arial Narrow" w:hAnsi="Arial Narrow" w:cs="Arial Narrow"/>
          <w:color w:val="auto"/>
          <w:sz w:val="24"/>
          <w:szCs w:val="24"/>
        </w:rPr>
        <w:t xml:space="preserve"> SL2014.</w:t>
      </w:r>
      <w:r w:rsidR="0045272F" w:rsidRPr="005A0427">
        <w:rPr>
          <w:rFonts w:ascii="Arial Narrow" w:hAnsi="Arial Narrow" w:cs="Times New Roman"/>
          <w:color w:val="auto"/>
          <w:sz w:val="24"/>
          <w:szCs w:val="24"/>
          <w:lang w:eastAsia="en-US"/>
        </w:rPr>
        <w:t xml:space="preserve"> </w:t>
      </w:r>
      <w:r w:rsidRPr="005A0427">
        <w:rPr>
          <w:rFonts w:ascii="Arial Narrow" w:eastAsia="Arial Narrow" w:hAnsi="Arial Narrow" w:cs="Arial Narrow"/>
          <w:color w:val="auto"/>
          <w:sz w:val="24"/>
          <w:szCs w:val="24"/>
        </w:rPr>
        <w:t>Do wniosku o płatność Beneficjent zobowiązany jest załączyć:</w:t>
      </w:r>
    </w:p>
    <w:p w:rsidR="007E1947" w:rsidRPr="005A0427" w:rsidRDefault="006D426D">
      <w:pPr>
        <w:pStyle w:val="Normalny1"/>
        <w:widowControl w:val="0"/>
        <w:spacing w:after="0" w:line="240" w:lineRule="auto"/>
        <w:ind w:left="567" w:hanging="21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1) </w:t>
      </w:r>
      <w:r w:rsidR="00152410" w:rsidRPr="005A0427">
        <w:rPr>
          <w:rFonts w:ascii="Arial Narrow" w:eastAsia="Arial Narrow" w:hAnsi="Arial Narrow" w:cs="Arial Narrow"/>
          <w:color w:val="auto"/>
          <w:sz w:val="24"/>
          <w:szCs w:val="24"/>
        </w:rPr>
        <w:t xml:space="preserve">dokumenty księgowe </w:t>
      </w:r>
      <w:r w:rsidRPr="005A0427">
        <w:rPr>
          <w:rFonts w:ascii="Arial Narrow" w:eastAsia="Arial Narrow" w:hAnsi="Arial Narrow" w:cs="Arial Narrow"/>
          <w:color w:val="auto"/>
          <w:sz w:val="24"/>
          <w:szCs w:val="24"/>
        </w:rPr>
        <w:t>(faktur</w:t>
      </w:r>
      <w:r w:rsidR="00152410" w:rsidRPr="005A0427">
        <w:rPr>
          <w:rFonts w:ascii="Arial Narrow" w:eastAsia="Arial Narrow" w:hAnsi="Arial Narrow" w:cs="Arial Narrow"/>
          <w:color w:val="auto"/>
          <w:sz w:val="24"/>
          <w:szCs w:val="24"/>
        </w:rPr>
        <w:t>y</w:t>
      </w:r>
      <w:r w:rsidRPr="005A0427">
        <w:rPr>
          <w:rFonts w:ascii="Arial Narrow" w:eastAsia="Arial Narrow" w:hAnsi="Arial Narrow" w:cs="Arial Narrow"/>
          <w:color w:val="auto"/>
          <w:sz w:val="24"/>
          <w:szCs w:val="24"/>
        </w:rPr>
        <w:t xml:space="preserve"> lub </w:t>
      </w:r>
      <w:r w:rsidR="00D57189" w:rsidRPr="005A0427">
        <w:rPr>
          <w:rFonts w:ascii="Arial Narrow" w:eastAsia="Arial Narrow" w:hAnsi="Arial Narrow" w:cs="Arial Narrow"/>
          <w:color w:val="auto"/>
          <w:sz w:val="24"/>
          <w:szCs w:val="24"/>
        </w:rPr>
        <w:t xml:space="preserve">inne </w:t>
      </w:r>
      <w:r w:rsidR="00152410" w:rsidRPr="005A0427">
        <w:rPr>
          <w:rFonts w:ascii="Arial Narrow" w:eastAsia="Arial Narrow" w:hAnsi="Arial Narrow" w:cs="Arial Narrow"/>
          <w:color w:val="auto"/>
          <w:sz w:val="24"/>
          <w:szCs w:val="24"/>
        </w:rPr>
        <w:t xml:space="preserve">dokumenty </w:t>
      </w:r>
      <w:r w:rsidRPr="005A0427">
        <w:rPr>
          <w:rFonts w:ascii="Arial Narrow" w:eastAsia="Arial Narrow" w:hAnsi="Arial Narrow" w:cs="Arial Narrow"/>
          <w:color w:val="auto"/>
          <w:sz w:val="24"/>
          <w:szCs w:val="24"/>
        </w:rPr>
        <w:t xml:space="preserve">o równoważnej wartości dowodowej) </w:t>
      </w:r>
      <w:r w:rsidR="00152410" w:rsidRPr="005A0427">
        <w:rPr>
          <w:rFonts w:ascii="Arial Narrow" w:eastAsia="Arial Narrow" w:hAnsi="Arial Narrow" w:cs="Arial Narrow"/>
          <w:color w:val="auto"/>
          <w:sz w:val="24"/>
          <w:szCs w:val="24"/>
        </w:rPr>
        <w:t xml:space="preserve">potwierdzające </w:t>
      </w:r>
      <w:r w:rsidRPr="005A0427">
        <w:rPr>
          <w:rFonts w:ascii="Arial Narrow" w:eastAsia="Arial Narrow" w:hAnsi="Arial Narrow" w:cs="Arial Narrow"/>
          <w:color w:val="auto"/>
          <w:sz w:val="24"/>
          <w:szCs w:val="24"/>
        </w:rPr>
        <w:t>poniesione wydatki, opisane w sposób umożliwiający ich przypisanie określonym pozycjom w</w:t>
      </w:r>
      <w:r w:rsidR="00340A33" w:rsidRPr="005A0427">
        <w:rPr>
          <w:rFonts w:ascii="Arial Narrow" w:eastAsia="Arial Narrow" w:hAnsi="Arial Narrow" w:cs="Arial Narrow"/>
          <w:color w:val="auto"/>
          <w:sz w:val="24"/>
          <w:szCs w:val="24"/>
        </w:rPr>
        <w:t xml:space="preserve"> Tabeli D4</w:t>
      </w:r>
      <w:r w:rsidR="00271CBF">
        <w:rPr>
          <w:rFonts w:ascii="Arial Narrow" w:eastAsia="Arial Narrow" w:hAnsi="Arial Narrow" w:cs="Arial Narrow"/>
          <w:color w:val="auto"/>
          <w:sz w:val="24"/>
          <w:szCs w:val="24"/>
        </w:rPr>
        <w:br/>
      </w:r>
      <w:r w:rsidR="00340A33" w:rsidRPr="005A0427">
        <w:rPr>
          <w:rFonts w:ascii="Arial Narrow" w:eastAsia="Arial Narrow" w:hAnsi="Arial Narrow" w:cs="Arial Narrow"/>
          <w:color w:val="auto"/>
          <w:sz w:val="24"/>
          <w:szCs w:val="24"/>
        </w:rPr>
        <w:t xml:space="preserve">– Zakres finansowy </w:t>
      </w:r>
      <w:r w:rsidR="00D75B80" w:rsidRPr="005A0427">
        <w:rPr>
          <w:rFonts w:ascii="Arial Narrow" w:eastAsia="Arial Narrow" w:hAnsi="Arial Narrow" w:cs="Arial Narrow"/>
          <w:color w:val="auto"/>
          <w:sz w:val="24"/>
          <w:szCs w:val="24"/>
        </w:rPr>
        <w:t xml:space="preserve">z </w:t>
      </w:r>
      <w:r w:rsidR="00340A33" w:rsidRPr="005A0427">
        <w:rPr>
          <w:rFonts w:ascii="Arial Narrow" w:eastAsia="Arial Narrow" w:hAnsi="Arial Narrow" w:cs="Arial Narrow"/>
          <w:color w:val="auto"/>
          <w:sz w:val="24"/>
          <w:szCs w:val="24"/>
        </w:rPr>
        <w:t>Wniosku o dofinansowanie</w:t>
      </w:r>
      <w:r w:rsidRPr="005A0427">
        <w:rPr>
          <w:rFonts w:ascii="Arial Narrow" w:eastAsia="Arial Narrow" w:hAnsi="Arial Narrow" w:cs="Arial Narrow"/>
          <w:color w:val="auto"/>
          <w:sz w:val="24"/>
          <w:szCs w:val="24"/>
        </w:rPr>
        <w:t>; dowody księgowe powinny zawierać: nazwę (tytuł) Projektu wynikającą z Umowy, numer Projektu, nazwę kategorii wydatków, numer księgowy, informację o poprawności formalnej</w:t>
      </w:r>
      <w:ins w:id="171" w:author="maniskiewicz" w:date="2016-09-28T08:23:00Z">
        <w:r w:rsidR="0067237A">
          <w:rPr>
            <w:rFonts w:ascii="Arial Narrow" w:eastAsia="Arial Narrow" w:hAnsi="Arial Narrow" w:cs="Arial Narrow"/>
            <w:color w:val="auto"/>
            <w:sz w:val="24"/>
            <w:szCs w:val="24"/>
          </w:rPr>
          <w:t>, rachunkowej</w:t>
        </w:r>
      </w:ins>
      <w:r w:rsidRPr="005A0427">
        <w:rPr>
          <w:rFonts w:ascii="Arial Narrow" w:eastAsia="Arial Narrow" w:hAnsi="Arial Narrow" w:cs="Arial Narrow"/>
          <w:color w:val="auto"/>
          <w:sz w:val="24"/>
          <w:szCs w:val="24"/>
        </w:rPr>
        <w:t xml:space="preserve"> i merytorycznej</w:t>
      </w:r>
      <w:r w:rsidR="001E1F52" w:rsidRPr="005A0427">
        <w:rPr>
          <w:rFonts w:ascii="Arial Narrow" w:eastAsia="Arial Narrow" w:hAnsi="Arial Narrow" w:cs="Arial Narrow"/>
          <w:color w:val="auto"/>
          <w:sz w:val="24"/>
          <w:szCs w:val="24"/>
        </w:rPr>
        <w:t>,</w:t>
      </w:r>
      <w:r w:rsidR="001E1F52" w:rsidRPr="005A0427">
        <w:rPr>
          <w:sz w:val="24"/>
          <w:szCs w:val="24"/>
        </w:rPr>
        <w:t xml:space="preserve"> </w:t>
      </w:r>
      <w:r w:rsidR="001E1F52" w:rsidRPr="005A0427">
        <w:rPr>
          <w:rFonts w:ascii="Arial Narrow" w:hAnsi="Arial Narrow"/>
          <w:sz w:val="24"/>
          <w:szCs w:val="24"/>
        </w:rPr>
        <w:t xml:space="preserve">informację, czy zakup, którego dokument dotyczy, podlega </w:t>
      </w:r>
      <w:r w:rsidR="00BE0A9D" w:rsidRPr="005A0427">
        <w:rPr>
          <w:rFonts w:ascii="Arial Narrow" w:hAnsi="Arial Narrow"/>
          <w:sz w:val="24"/>
          <w:szCs w:val="24"/>
        </w:rPr>
        <w:t>u</w:t>
      </w:r>
      <w:r w:rsidR="001E1F52" w:rsidRPr="005A0427">
        <w:rPr>
          <w:rFonts w:ascii="Arial Narrow" w:hAnsi="Arial Narrow"/>
          <w:sz w:val="24"/>
          <w:szCs w:val="24"/>
        </w:rPr>
        <w:t xml:space="preserve">stawie Prawo </w:t>
      </w:r>
      <w:r w:rsidR="00BE0A9D" w:rsidRPr="005A0427">
        <w:rPr>
          <w:rFonts w:ascii="Arial Narrow" w:hAnsi="Arial Narrow"/>
          <w:sz w:val="24"/>
          <w:szCs w:val="24"/>
        </w:rPr>
        <w:t>z</w:t>
      </w:r>
      <w:r w:rsidR="001E1F52" w:rsidRPr="005A0427">
        <w:rPr>
          <w:rFonts w:ascii="Arial Narrow" w:hAnsi="Arial Narrow"/>
          <w:sz w:val="24"/>
          <w:szCs w:val="24"/>
        </w:rPr>
        <w:t xml:space="preserve">amówień </w:t>
      </w:r>
      <w:r w:rsidR="00BE0A9D" w:rsidRPr="005A0427">
        <w:rPr>
          <w:rFonts w:ascii="Arial Narrow" w:hAnsi="Arial Narrow"/>
          <w:sz w:val="24"/>
          <w:szCs w:val="24"/>
        </w:rPr>
        <w:t>p</w:t>
      </w:r>
      <w:r w:rsidR="001E1F52" w:rsidRPr="005A0427">
        <w:rPr>
          <w:rFonts w:ascii="Arial Narrow" w:hAnsi="Arial Narrow"/>
          <w:sz w:val="24"/>
          <w:szCs w:val="24"/>
        </w:rPr>
        <w:t>ublicznych</w:t>
      </w:r>
      <w:r w:rsidR="00E31E20" w:rsidRPr="005A0427">
        <w:rPr>
          <w:rFonts w:ascii="Arial Narrow" w:hAnsi="Arial Narrow"/>
          <w:sz w:val="24"/>
          <w:szCs w:val="24"/>
        </w:rPr>
        <w:t>.</w:t>
      </w:r>
      <w:r w:rsidR="001E1F52" w:rsidRPr="005A0427">
        <w:rPr>
          <w:rFonts w:ascii="Arial Narrow" w:eastAsia="Arial Narrow" w:hAnsi="Arial Narrow" w:cs="Arial Narrow"/>
          <w:color w:val="auto"/>
          <w:sz w:val="24"/>
          <w:szCs w:val="24"/>
        </w:rPr>
        <w:t xml:space="preserve"> </w:t>
      </w:r>
      <w:r w:rsidRPr="005A0427">
        <w:rPr>
          <w:rFonts w:ascii="Arial Narrow" w:eastAsia="Arial Narrow" w:hAnsi="Arial Narrow" w:cs="Arial Narrow"/>
          <w:color w:val="auto"/>
          <w:sz w:val="24"/>
          <w:szCs w:val="24"/>
        </w:rPr>
        <w:t xml:space="preserve">Na fakturach wyrażonych w walutach obcych należy dodatkowo podać kurs NBP </w:t>
      </w:r>
      <w:r w:rsidR="009C1303" w:rsidRPr="005A0427">
        <w:rPr>
          <w:rFonts w:ascii="Arial Narrow" w:eastAsia="Arial Narrow" w:hAnsi="Arial Narrow" w:cs="Arial Narrow"/>
          <w:color w:val="auto"/>
          <w:sz w:val="24"/>
          <w:szCs w:val="24"/>
        </w:rPr>
        <w:t>obowiązujący w </w:t>
      </w:r>
      <w:r w:rsidR="00152410" w:rsidRPr="005A0427">
        <w:rPr>
          <w:rFonts w:ascii="Arial Narrow" w:eastAsia="Arial Narrow" w:hAnsi="Arial Narrow" w:cs="Arial Narrow"/>
          <w:color w:val="auto"/>
          <w:sz w:val="24"/>
          <w:szCs w:val="24"/>
        </w:rPr>
        <w:t xml:space="preserve">dniu </w:t>
      </w:r>
      <w:r w:rsidRPr="005A0427">
        <w:rPr>
          <w:rFonts w:ascii="Arial Narrow" w:eastAsia="Arial Narrow" w:hAnsi="Arial Narrow" w:cs="Arial Narrow"/>
          <w:color w:val="auto"/>
          <w:sz w:val="24"/>
          <w:szCs w:val="24"/>
        </w:rPr>
        <w:t xml:space="preserve">wystawienia faktury i </w:t>
      </w:r>
      <w:r w:rsidR="00817D19" w:rsidRPr="005A0427">
        <w:rPr>
          <w:rFonts w:ascii="Arial Narrow" w:eastAsia="Arial Narrow" w:hAnsi="Arial Narrow" w:cs="Arial Narrow"/>
          <w:color w:val="auto"/>
          <w:sz w:val="24"/>
          <w:szCs w:val="24"/>
        </w:rPr>
        <w:t xml:space="preserve">w </w:t>
      </w:r>
      <w:r w:rsidR="00F52EA0" w:rsidRPr="005A0427">
        <w:rPr>
          <w:rFonts w:ascii="Arial Narrow" w:eastAsia="Arial Narrow" w:hAnsi="Arial Narrow" w:cs="Arial Narrow"/>
          <w:color w:val="auto"/>
          <w:sz w:val="24"/>
          <w:szCs w:val="24"/>
        </w:rPr>
        <w:t xml:space="preserve">dniu </w:t>
      </w:r>
      <w:r w:rsidRPr="005A0427">
        <w:rPr>
          <w:rFonts w:ascii="Arial Narrow" w:eastAsia="Arial Narrow" w:hAnsi="Arial Narrow" w:cs="Arial Narrow"/>
          <w:color w:val="auto"/>
          <w:sz w:val="24"/>
          <w:szCs w:val="24"/>
        </w:rPr>
        <w:t>zapłaty. Wyżej wymienione informacje powinny być umieszczone na drugiej stronie dokumentu księgowego; na pierwszej stron</w:t>
      </w:r>
      <w:r w:rsidR="00620D65" w:rsidRPr="005A0427">
        <w:rPr>
          <w:rFonts w:ascii="Arial Narrow" w:eastAsia="Arial Narrow" w:hAnsi="Arial Narrow" w:cs="Arial Narrow"/>
          <w:color w:val="auto"/>
          <w:sz w:val="24"/>
          <w:szCs w:val="24"/>
        </w:rPr>
        <w:t>ie należy umieścić informację o </w:t>
      </w:r>
      <w:r w:rsidR="00462F3B" w:rsidRPr="005A0427">
        <w:rPr>
          <w:rFonts w:ascii="Arial Narrow" w:eastAsia="Arial Narrow" w:hAnsi="Arial Narrow" w:cs="Arial Narrow"/>
          <w:color w:val="auto"/>
          <w:sz w:val="24"/>
          <w:szCs w:val="24"/>
        </w:rPr>
        <w:t>współfinansowaniu z budżetu</w:t>
      </w:r>
      <w:r w:rsidRPr="005A0427">
        <w:rPr>
          <w:rFonts w:ascii="Arial Narrow" w:eastAsia="Arial Narrow" w:hAnsi="Arial Narrow" w:cs="Arial Narrow"/>
          <w:color w:val="auto"/>
          <w:sz w:val="24"/>
          <w:szCs w:val="24"/>
        </w:rPr>
        <w:t xml:space="preserve"> środków </w:t>
      </w:r>
      <w:r w:rsidR="00462F3B" w:rsidRPr="005A0427">
        <w:rPr>
          <w:rFonts w:ascii="Arial Narrow" w:eastAsia="Arial Narrow" w:hAnsi="Arial Narrow" w:cs="Arial Narrow"/>
          <w:color w:val="auto"/>
          <w:sz w:val="24"/>
          <w:szCs w:val="24"/>
        </w:rPr>
        <w:t>europejskich</w:t>
      </w:r>
      <w:r w:rsidRPr="005A0427">
        <w:rPr>
          <w:rFonts w:ascii="Arial Narrow" w:eastAsia="Arial Narrow" w:hAnsi="Arial Narrow" w:cs="Arial Narrow"/>
          <w:color w:val="auto"/>
          <w:sz w:val="24"/>
          <w:szCs w:val="24"/>
        </w:rPr>
        <w:t xml:space="preserve"> i </w:t>
      </w:r>
      <w:r w:rsidR="00462F3B" w:rsidRPr="005A0427">
        <w:rPr>
          <w:rFonts w:ascii="Arial Narrow" w:eastAsia="Arial Narrow" w:hAnsi="Arial Narrow" w:cs="Arial Narrow"/>
          <w:color w:val="auto"/>
          <w:sz w:val="24"/>
          <w:szCs w:val="24"/>
        </w:rPr>
        <w:t>budżetu państwa</w:t>
      </w:r>
      <w:r w:rsidR="00152410" w:rsidRPr="005A0427">
        <w:rPr>
          <w:rFonts w:ascii="Arial Narrow" w:eastAsia="Arial Narrow" w:hAnsi="Arial Narrow" w:cs="Arial Narrow"/>
          <w:color w:val="auto"/>
          <w:sz w:val="24"/>
          <w:szCs w:val="24"/>
        </w:rPr>
        <w:t>*</w:t>
      </w:r>
      <w:r w:rsidR="002F1988" w:rsidRPr="005A0427">
        <w:rPr>
          <w:rFonts w:ascii="Arial Narrow" w:eastAsia="Arial Narrow" w:hAnsi="Arial Narrow" w:cs="Arial Narrow"/>
          <w:color w:val="auto"/>
          <w:sz w:val="24"/>
          <w:szCs w:val="24"/>
        </w:rPr>
        <w:t>;</w:t>
      </w:r>
    </w:p>
    <w:p w:rsidR="007E1947" w:rsidRPr="005A0427" w:rsidRDefault="006D426D">
      <w:pPr>
        <w:pStyle w:val="Normalny1"/>
        <w:widowControl w:val="0"/>
        <w:spacing w:after="0" w:line="240" w:lineRule="auto"/>
        <w:ind w:left="567" w:hanging="21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2) </w:t>
      </w:r>
      <w:r w:rsidR="00152410" w:rsidRPr="005A0427">
        <w:rPr>
          <w:rFonts w:ascii="Arial Narrow" w:eastAsia="Arial Narrow" w:hAnsi="Arial Narrow" w:cs="Arial Narrow"/>
          <w:color w:val="auto"/>
          <w:sz w:val="24"/>
          <w:szCs w:val="24"/>
        </w:rPr>
        <w:t xml:space="preserve">wyciągi bankowe potwierdzające </w:t>
      </w:r>
      <w:r w:rsidRPr="005A0427">
        <w:rPr>
          <w:rFonts w:ascii="Arial Narrow" w:eastAsia="Arial Narrow" w:hAnsi="Arial Narrow" w:cs="Arial Narrow"/>
          <w:color w:val="auto"/>
          <w:sz w:val="24"/>
          <w:szCs w:val="24"/>
        </w:rPr>
        <w:t>dokonanie przez Beneficjenta wszystkich płatności związanych z realizacją Projektu (w przypadku braku wyciągów inne dokumenty potw</w:t>
      </w:r>
      <w:r w:rsidR="002F1988" w:rsidRPr="005A0427">
        <w:rPr>
          <w:rFonts w:ascii="Arial Narrow" w:eastAsia="Arial Narrow" w:hAnsi="Arial Narrow" w:cs="Arial Narrow"/>
          <w:color w:val="auto"/>
          <w:sz w:val="24"/>
          <w:szCs w:val="24"/>
        </w:rPr>
        <w:t>ierdzające dokonanie płatności);</w:t>
      </w:r>
    </w:p>
    <w:p w:rsidR="002D2937" w:rsidRPr="005A0427" w:rsidRDefault="006D426D" w:rsidP="00D814BC">
      <w:pPr>
        <w:pStyle w:val="Normalny1"/>
        <w:widowControl w:val="0"/>
        <w:spacing w:after="0" w:line="240" w:lineRule="auto"/>
        <w:ind w:left="357"/>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3) </w:t>
      </w:r>
      <w:r w:rsidR="00152410" w:rsidRPr="005A0427">
        <w:rPr>
          <w:rFonts w:ascii="Arial Narrow" w:eastAsia="Arial Narrow" w:hAnsi="Arial Narrow" w:cs="Arial Narrow"/>
          <w:color w:val="auto"/>
          <w:sz w:val="24"/>
          <w:szCs w:val="24"/>
        </w:rPr>
        <w:t xml:space="preserve">protokoły </w:t>
      </w:r>
      <w:r w:rsidR="002F1988" w:rsidRPr="005A0427">
        <w:rPr>
          <w:rFonts w:ascii="Arial Narrow" w:eastAsia="Arial Narrow" w:hAnsi="Arial Narrow" w:cs="Arial Narrow"/>
          <w:color w:val="auto"/>
          <w:sz w:val="24"/>
          <w:szCs w:val="24"/>
        </w:rPr>
        <w:t>odbioru usług/</w:t>
      </w:r>
      <w:ins w:id="172" w:author="maniskiewicz" w:date="2016-09-28T08:25:00Z">
        <w:r w:rsidR="00425C2D">
          <w:rPr>
            <w:rFonts w:ascii="Arial Narrow" w:eastAsia="Arial Narrow" w:hAnsi="Arial Narrow" w:cs="Arial Narrow"/>
            <w:color w:val="auto"/>
            <w:sz w:val="24"/>
            <w:szCs w:val="24"/>
          </w:rPr>
          <w:t>dostaw/</w:t>
        </w:r>
      </w:ins>
      <w:r w:rsidR="002F1988" w:rsidRPr="005A0427">
        <w:rPr>
          <w:rFonts w:ascii="Arial Narrow" w:eastAsia="Arial Narrow" w:hAnsi="Arial Narrow" w:cs="Arial Narrow"/>
          <w:color w:val="auto"/>
          <w:sz w:val="24"/>
          <w:szCs w:val="24"/>
        </w:rPr>
        <w:t>robót</w:t>
      </w:r>
      <w:ins w:id="173" w:author="maniskiewicz" w:date="2016-09-28T08:26:00Z">
        <w:r w:rsidR="00425C2D">
          <w:rPr>
            <w:rFonts w:ascii="Arial Narrow" w:eastAsia="Arial Narrow" w:hAnsi="Arial Narrow" w:cs="Arial Narrow"/>
            <w:color w:val="auto"/>
            <w:sz w:val="24"/>
            <w:szCs w:val="24"/>
          </w:rPr>
          <w:t xml:space="preserve"> budowlanych</w:t>
        </w:r>
      </w:ins>
      <w:r w:rsidR="002F1988" w:rsidRPr="005A0427">
        <w:rPr>
          <w:rFonts w:ascii="Arial Narrow" w:eastAsia="Arial Narrow" w:hAnsi="Arial Narrow" w:cs="Arial Narrow"/>
          <w:color w:val="auto"/>
          <w:sz w:val="24"/>
          <w:szCs w:val="24"/>
        </w:rPr>
        <w:t>;</w:t>
      </w:r>
    </w:p>
    <w:p w:rsidR="002D2937" w:rsidRPr="005A0427" w:rsidRDefault="006D426D" w:rsidP="00D814BC">
      <w:pPr>
        <w:pStyle w:val="Normalny1"/>
        <w:widowControl w:val="0"/>
        <w:spacing w:after="0" w:line="240" w:lineRule="auto"/>
        <w:ind w:left="357"/>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4) </w:t>
      </w:r>
      <w:r w:rsidR="00152410" w:rsidRPr="005A0427">
        <w:rPr>
          <w:rFonts w:ascii="Arial Narrow" w:eastAsia="Arial Narrow" w:hAnsi="Arial Narrow" w:cs="Arial Narrow"/>
          <w:color w:val="auto"/>
          <w:sz w:val="24"/>
          <w:szCs w:val="24"/>
        </w:rPr>
        <w:t xml:space="preserve">umowy </w:t>
      </w:r>
      <w:r w:rsidRPr="005A0427">
        <w:rPr>
          <w:rFonts w:ascii="Arial Narrow" w:eastAsia="Arial Narrow" w:hAnsi="Arial Narrow" w:cs="Arial Narrow"/>
          <w:color w:val="auto"/>
          <w:sz w:val="24"/>
          <w:szCs w:val="24"/>
        </w:rPr>
        <w:t xml:space="preserve">i </w:t>
      </w:r>
      <w:r w:rsidR="00152410" w:rsidRPr="005A0427">
        <w:rPr>
          <w:rFonts w:ascii="Arial Narrow" w:eastAsia="Arial Narrow" w:hAnsi="Arial Narrow" w:cs="Arial Narrow"/>
          <w:color w:val="auto"/>
          <w:sz w:val="24"/>
          <w:szCs w:val="24"/>
        </w:rPr>
        <w:t xml:space="preserve">aneksy zawarte </w:t>
      </w:r>
      <w:r w:rsidR="002F1988" w:rsidRPr="005A0427">
        <w:rPr>
          <w:rFonts w:ascii="Arial Narrow" w:eastAsia="Arial Narrow" w:hAnsi="Arial Narrow" w:cs="Arial Narrow"/>
          <w:color w:val="auto"/>
          <w:sz w:val="24"/>
          <w:szCs w:val="24"/>
        </w:rPr>
        <w:t xml:space="preserve">z wykonawcami </w:t>
      </w:r>
      <w:r w:rsidR="007B17DF" w:rsidRPr="005A0427">
        <w:rPr>
          <w:rFonts w:ascii="Arial Narrow" w:eastAsia="Arial Narrow" w:hAnsi="Arial Narrow" w:cs="Arial Narrow"/>
          <w:color w:val="auto"/>
          <w:sz w:val="24"/>
          <w:szCs w:val="24"/>
        </w:rPr>
        <w:t>usług</w:t>
      </w:r>
      <w:r w:rsidR="002F1988" w:rsidRPr="005A0427">
        <w:rPr>
          <w:rFonts w:ascii="Arial Narrow" w:eastAsia="Arial Narrow" w:hAnsi="Arial Narrow" w:cs="Arial Narrow"/>
          <w:color w:val="auto"/>
          <w:sz w:val="24"/>
          <w:szCs w:val="24"/>
        </w:rPr>
        <w:t>/</w:t>
      </w:r>
      <w:ins w:id="174" w:author="maniskiewicz" w:date="2016-09-28T08:26:00Z">
        <w:r w:rsidR="00425C2D">
          <w:rPr>
            <w:rFonts w:ascii="Arial Narrow" w:eastAsia="Arial Narrow" w:hAnsi="Arial Narrow" w:cs="Arial Narrow"/>
            <w:color w:val="auto"/>
            <w:sz w:val="24"/>
            <w:szCs w:val="24"/>
          </w:rPr>
          <w:t>dostaw/</w:t>
        </w:r>
      </w:ins>
      <w:r w:rsidR="007B17DF" w:rsidRPr="005A0427">
        <w:rPr>
          <w:rFonts w:ascii="Arial Narrow" w:eastAsia="Arial Narrow" w:hAnsi="Arial Narrow" w:cs="Arial Narrow"/>
          <w:color w:val="auto"/>
          <w:sz w:val="24"/>
          <w:szCs w:val="24"/>
        </w:rPr>
        <w:t>robót</w:t>
      </w:r>
      <w:ins w:id="175" w:author="maniskiewicz" w:date="2016-09-28T08:26:00Z">
        <w:r w:rsidR="00425C2D">
          <w:rPr>
            <w:rFonts w:ascii="Arial Narrow" w:eastAsia="Arial Narrow" w:hAnsi="Arial Narrow" w:cs="Arial Narrow"/>
            <w:color w:val="auto"/>
            <w:sz w:val="24"/>
            <w:szCs w:val="24"/>
          </w:rPr>
          <w:t xml:space="preserve"> budowlanych</w:t>
        </w:r>
      </w:ins>
      <w:r w:rsidR="002F1988" w:rsidRPr="005A0427">
        <w:rPr>
          <w:rFonts w:ascii="Arial Narrow" w:eastAsia="Arial Narrow" w:hAnsi="Arial Narrow" w:cs="Arial Narrow"/>
          <w:color w:val="auto"/>
          <w:sz w:val="24"/>
          <w:szCs w:val="24"/>
        </w:rPr>
        <w:t>;</w:t>
      </w:r>
    </w:p>
    <w:p w:rsidR="007E1947" w:rsidRPr="005A0427" w:rsidRDefault="006D426D">
      <w:pPr>
        <w:pStyle w:val="Normalny1"/>
        <w:widowControl w:val="0"/>
        <w:spacing w:after="0" w:line="240" w:lineRule="auto"/>
        <w:ind w:left="567" w:hanging="21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5) </w:t>
      </w:r>
      <w:r w:rsidR="00152410" w:rsidRPr="005A0427">
        <w:rPr>
          <w:rFonts w:ascii="Arial Narrow" w:eastAsia="Arial Narrow" w:hAnsi="Arial Narrow" w:cs="Arial Narrow"/>
          <w:color w:val="auto"/>
          <w:sz w:val="24"/>
          <w:szCs w:val="24"/>
        </w:rPr>
        <w:t xml:space="preserve">umowę </w:t>
      </w:r>
      <w:r w:rsidRPr="005A0427">
        <w:rPr>
          <w:rFonts w:ascii="Arial Narrow" w:eastAsia="Arial Narrow" w:hAnsi="Arial Narrow" w:cs="Arial Narrow"/>
          <w:color w:val="auto"/>
          <w:sz w:val="24"/>
          <w:szCs w:val="24"/>
        </w:rPr>
        <w:t>leasingu zawierającą harmonogram spłat rat leasingowych, jeśli finansowanie w drodze leasingu zostało wskaz</w:t>
      </w:r>
      <w:r w:rsidR="002F1988" w:rsidRPr="005A0427">
        <w:rPr>
          <w:rFonts w:ascii="Arial Narrow" w:eastAsia="Arial Narrow" w:hAnsi="Arial Narrow" w:cs="Arial Narrow"/>
          <w:color w:val="auto"/>
          <w:sz w:val="24"/>
          <w:szCs w:val="24"/>
        </w:rPr>
        <w:t xml:space="preserve">ane we </w:t>
      </w:r>
      <w:r w:rsidR="00761CB9" w:rsidRPr="005A0427">
        <w:rPr>
          <w:rFonts w:ascii="Arial Narrow" w:eastAsia="Arial Narrow" w:hAnsi="Arial Narrow" w:cs="Arial Narrow"/>
          <w:color w:val="auto"/>
          <w:sz w:val="24"/>
          <w:szCs w:val="24"/>
        </w:rPr>
        <w:t>W</w:t>
      </w:r>
      <w:r w:rsidR="002F1988" w:rsidRPr="005A0427">
        <w:rPr>
          <w:rFonts w:ascii="Arial Narrow" w:eastAsia="Arial Narrow" w:hAnsi="Arial Narrow" w:cs="Arial Narrow"/>
          <w:color w:val="auto"/>
          <w:sz w:val="24"/>
          <w:szCs w:val="24"/>
        </w:rPr>
        <w:t>niosku o dofinansowanie;</w:t>
      </w:r>
    </w:p>
    <w:p w:rsidR="002D2937" w:rsidRPr="005A0427" w:rsidRDefault="006D426D" w:rsidP="00D814BC">
      <w:pPr>
        <w:pStyle w:val="Normalny1"/>
        <w:widowControl w:val="0"/>
        <w:spacing w:after="0" w:line="240" w:lineRule="auto"/>
        <w:ind w:left="357"/>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Do umowy leasingu należy dołączyć oświadczenie </w:t>
      </w:r>
      <w:r w:rsidR="00E67A45" w:rsidRPr="005A0427">
        <w:rPr>
          <w:rFonts w:ascii="Arial Narrow" w:eastAsia="Arial Narrow" w:hAnsi="Arial Narrow" w:cs="Arial Narrow"/>
          <w:color w:val="auto"/>
          <w:sz w:val="24"/>
          <w:szCs w:val="24"/>
        </w:rPr>
        <w:t xml:space="preserve">o kwalifikowalności rat kapitałowych </w:t>
      </w:r>
      <w:r w:rsidRPr="005A0427">
        <w:rPr>
          <w:rFonts w:ascii="Arial Narrow" w:eastAsia="Arial Narrow" w:hAnsi="Arial Narrow" w:cs="Arial Narrow"/>
          <w:color w:val="auto"/>
          <w:sz w:val="24"/>
          <w:szCs w:val="24"/>
        </w:rPr>
        <w:t xml:space="preserve">z tytułu leasingu </w:t>
      </w:r>
      <w:r w:rsidR="000447F1" w:rsidRPr="005A0427">
        <w:rPr>
          <w:rFonts w:ascii="Arial Narrow" w:eastAsia="Arial Narrow" w:hAnsi="Arial Narrow" w:cs="Arial Narrow"/>
          <w:color w:val="auto"/>
          <w:sz w:val="24"/>
          <w:szCs w:val="24"/>
        </w:rPr>
        <w:t xml:space="preserve">lub </w:t>
      </w:r>
      <w:r w:rsidR="00152410" w:rsidRPr="005A0427">
        <w:rPr>
          <w:rFonts w:ascii="Arial Narrow" w:eastAsia="Arial Narrow" w:hAnsi="Arial Narrow" w:cs="Arial Narrow"/>
          <w:color w:val="auto"/>
          <w:sz w:val="24"/>
          <w:szCs w:val="24"/>
        </w:rPr>
        <w:t xml:space="preserve">fakturę </w:t>
      </w:r>
      <w:r w:rsidRPr="005A0427">
        <w:rPr>
          <w:rFonts w:ascii="Arial Narrow" w:eastAsia="Arial Narrow" w:hAnsi="Arial Narrow" w:cs="Arial Narrow"/>
          <w:color w:val="auto"/>
          <w:sz w:val="24"/>
          <w:szCs w:val="24"/>
        </w:rPr>
        <w:t>dokumentującą zakup przez leasingodawcę (finansującego) wartości niematerialnych i prawnych oraz środków trwałych objętych Projektem. Warunkiem uznania rat leasingowych za kwalifikujące się do objęcia wsparciem jest zawarcie umowy leasingu w okresie kwalifikowalności wydatków. Dostarczenie umowy leasingu dotyczy pierwszego wniosku Beneficjenta o płatność;</w:t>
      </w:r>
    </w:p>
    <w:p w:rsidR="002D2937" w:rsidRPr="005A0427" w:rsidRDefault="006D426D" w:rsidP="00D814BC">
      <w:pPr>
        <w:pStyle w:val="Normalny1"/>
        <w:widowControl w:val="0"/>
        <w:spacing w:after="0" w:line="240" w:lineRule="auto"/>
        <w:ind w:left="357"/>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6) </w:t>
      </w:r>
      <w:r w:rsidR="00D6333F" w:rsidRPr="005A0427">
        <w:rPr>
          <w:rFonts w:ascii="Arial Narrow" w:eastAsia="Arial Narrow" w:hAnsi="Arial Narrow" w:cs="Arial Narrow"/>
          <w:color w:val="auto"/>
          <w:sz w:val="24"/>
          <w:szCs w:val="24"/>
        </w:rPr>
        <w:t>o</w:t>
      </w:r>
      <w:r w:rsidRPr="005A0427">
        <w:rPr>
          <w:rFonts w:ascii="Arial Narrow" w:eastAsia="Arial Narrow" w:hAnsi="Arial Narrow" w:cs="Arial Narrow"/>
          <w:color w:val="auto"/>
          <w:sz w:val="24"/>
          <w:szCs w:val="24"/>
        </w:rPr>
        <w:t>świadczenie Beneficjenta o kwalifikowalności podatku VAT</w:t>
      </w:r>
      <w:r w:rsidR="00745A8B" w:rsidRPr="005A0427">
        <w:rPr>
          <w:rStyle w:val="Odwoanieprzypisudolnego"/>
          <w:rFonts w:ascii="Arial Narrow" w:eastAsia="Arial Narrow" w:hAnsi="Arial Narrow" w:cs="Arial Narrow"/>
          <w:color w:val="auto"/>
          <w:sz w:val="24"/>
          <w:szCs w:val="24"/>
        </w:rPr>
        <w:footnoteReference w:id="16"/>
      </w:r>
      <w:r w:rsidR="002F1988" w:rsidRPr="005A0427">
        <w:rPr>
          <w:rFonts w:ascii="Arial Narrow" w:eastAsia="Arial Narrow" w:hAnsi="Arial Narrow" w:cs="Arial Narrow"/>
          <w:color w:val="auto"/>
          <w:sz w:val="24"/>
          <w:szCs w:val="24"/>
        </w:rPr>
        <w:t>;</w:t>
      </w:r>
    </w:p>
    <w:p w:rsidR="002D2937" w:rsidRPr="005A0427" w:rsidRDefault="006D426D" w:rsidP="00D814BC">
      <w:pPr>
        <w:pStyle w:val="Normalny1"/>
        <w:widowControl w:val="0"/>
        <w:spacing w:after="0" w:line="240" w:lineRule="auto"/>
        <w:ind w:left="357"/>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7) oświadczenie o rodzaju </w:t>
      </w:r>
      <w:r w:rsidR="002F1988" w:rsidRPr="005A0427">
        <w:rPr>
          <w:rFonts w:ascii="Arial Narrow" w:eastAsia="Arial Narrow" w:hAnsi="Arial Narrow" w:cs="Arial Narrow"/>
          <w:color w:val="auto"/>
          <w:sz w:val="24"/>
          <w:szCs w:val="24"/>
        </w:rPr>
        <w:t>prowadzonej ewidencji księgowej;</w:t>
      </w:r>
    </w:p>
    <w:p w:rsidR="007E1947" w:rsidRPr="005A0427" w:rsidRDefault="008C5D2D" w:rsidP="00145A42">
      <w:pPr>
        <w:pStyle w:val="Normalny1"/>
        <w:widowControl w:val="0"/>
        <w:spacing w:after="0" w:line="240" w:lineRule="auto"/>
        <w:ind w:left="567" w:hanging="21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8</w:t>
      </w:r>
      <w:r w:rsidR="006D426D" w:rsidRPr="005A0427">
        <w:rPr>
          <w:rFonts w:ascii="Arial Narrow" w:eastAsia="Arial Narrow" w:hAnsi="Arial Narrow" w:cs="Arial Narrow"/>
          <w:color w:val="auto"/>
          <w:sz w:val="24"/>
          <w:szCs w:val="24"/>
        </w:rPr>
        <w:t xml:space="preserve">) zaświadczenie z Urzędu Skarbowego dołączane do pierwszego wniosku o płatność składanego w danym roku </w:t>
      </w:r>
      <w:r w:rsidR="006D426D" w:rsidRPr="005A0427">
        <w:rPr>
          <w:rFonts w:ascii="Arial Narrow" w:eastAsia="Arial Narrow" w:hAnsi="Arial Narrow" w:cs="Arial Narrow"/>
          <w:color w:val="auto"/>
          <w:sz w:val="24"/>
          <w:szCs w:val="24"/>
        </w:rPr>
        <w:lastRenderedPageBreak/>
        <w:t>o s</w:t>
      </w:r>
      <w:r w:rsidR="002F1988" w:rsidRPr="005A0427">
        <w:rPr>
          <w:rFonts w:ascii="Arial Narrow" w:eastAsia="Arial Narrow" w:hAnsi="Arial Narrow" w:cs="Arial Narrow"/>
          <w:color w:val="auto"/>
          <w:sz w:val="24"/>
          <w:szCs w:val="24"/>
        </w:rPr>
        <w:t>tatusie podatkowym Beneficjenta</w:t>
      </w:r>
      <w:r w:rsidR="00AE242B" w:rsidRPr="005A0427">
        <w:rPr>
          <w:rStyle w:val="Odwoanieprzypisudolnego"/>
          <w:rFonts w:ascii="Arial Narrow" w:eastAsia="Arial Narrow" w:hAnsi="Arial Narrow" w:cs="Arial Narrow"/>
          <w:color w:val="auto"/>
          <w:sz w:val="24"/>
          <w:szCs w:val="24"/>
        </w:rPr>
        <w:footnoteReference w:id="17"/>
      </w:r>
      <w:r w:rsidR="00145A42" w:rsidRPr="005A0427">
        <w:rPr>
          <w:rFonts w:ascii="Arial Narrow" w:eastAsia="Arial Narrow" w:hAnsi="Arial Narrow" w:cs="Arial Narrow"/>
          <w:color w:val="auto"/>
          <w:sz w:val="24"/>
          <w:szCs w:val="24"/>
        </w:rPr>
        <w:t>.</w:t>
      </w:r>
    </w:p>
    <w:p w:rsidR="00145A42" w:rsidRPr="005A0427" w:rsidRDefault="00145A42">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Z wnioskiem o płatność Beneficjent zobowiązany jest złożyć protokół z postępowania o udzielenie zamówienia publicznego, o którym mowa w </w:t>
      </w:r>
      <w:r w:rsidR="00C92F9A">
        <w:rPr>
          <w:rFonts w:ascii="Arial Narrow" w:eastAsia="Arial Narrow" w:hAnsi="Arial Narrow" w:cs="Arial Narrow"/>
          <w:color w:val="auto"/>
          <w:sz w:val="24"/>
          <w:szCs w:val="24"/>
        </w:rPr>
        <w:t>sekcji</w:t>
      </w:r>
      <w:r w:rsidRPr="005A0427">
        <w:rPr>
          <w:rFonts w:ascii="Arial Narrow" w:eastAsia="Arial Narrow" w:hAnsi="Arial Narrow" w:cs="Arial Narrow"/>
          <w:color w:val="auto"/>
          <w:sz w:val="24"/>
          <w:szCs w:val="24"/>
        </w:rPr>
        <w:t xml:space="preserve"> 6.5.3 </w:t>
      </w:r>
      <w:proofErr w:type="spellStart"/>
      <w:r w:rsidR="00C92F9A">
        <w:rPr>
          <w:rFonts w:ascii="Arial Narrow" w:eastAsia="Arial Narrow" w:hAnsi="Arial Narrow" w:cs="Arial Narrow"/>
          <w:color w:val="auto"/>
          <w:sz w:val="24"/>
          <w:szCs w:val="24"/>
        </w:rPr>
        <w:t>pkt</w:t>
      </w:r>
      <w:proofErr w:type="spellEnd"/>
      <w:r w:rsidRPr="005A0427">
        <w:rPr>
          <w:rFonts w:ascii="Arial Narrow" w:eastAsia="Arial Narrow" w:hAnsi="Arial Narrow" w:cs="Arial Narrow"/>
          <w:color w:val="auto"/>
          <w:sz w:val="24"/>
          <w:szCs w:val="24"/>
        </w:rPr>
        <w:t xml:space="preserve"> 5</w:t>
      </w:r>
      <w:r w:rsidR="00C92F9A">
        <w:rPr>
          <w:rFonts w:ascii="Arial Narrow" w:eastAsia="Arial Narrow" w:hAnsi="Arial Narrow" w:cs="Arial Narrow"/>
          <w:color w:val="auto"/>
          <w:sz w:val="24"/>
          <w:szCs w:val="24"/>
        </w:rPr>
        <w:t xml:space="preserve"> lit. </w:t>
      </w:r>
      <w:r w:rsidRPr="005A0427">
        <w:rPr>
          <w:rFonts w:ascii="Arial Narrow" w:eastAsia="Arial Narrow" w:hAnsi="Arial Narrow" w:cs="Arial Narrow"/>
          <w:color w:val="auto"/>
          <w:sz w:val="24"/>
          <w:szCs w:val="24"/>
        </w:rPr>
        <w:t xml:space="preserve">b Wytycznych, o których mowa w § 1 </w:t>
      </w:r>
      <w:proofErr w:type="spellStart"/>
      <w:r w:rsidRPr="005A0427">
        <w:rPr>
          <w:rFonts w:ascii="Arial Narrow" w:eastAsia="Arial Narrow" w:hAnsi="Arial Narrow" w:cs="Arial Narrow"/>
          <w:color w:val="auto"/>
          <w:sz w:val="24"/>
          <w:szCs w:val="24"/>
        </w:rPr>
        <w:t>pkt</w:t>
      </w:r>
      <w:proofErr w:type="spellEnd"/>
      <w:r w:rsidRPr="005A0427">
        <w:rPr>
          <w:rFonts w:ascii="Arial Narrow" w:eastAsia="Arial Narrow" w:hAnsi="Arial Narrow" w:cs="Arial Narrow"/>
          <w:color w:val="auto"/>
          <w:sz w:val="24"/>
          <w:szCs w:val="24"/>
        </w:rPr>
        <w:t xml:space="preserve"> 4</w:t>
      </w:r>
      <w:ins w:id="176" w:author="maniskiewicz" w:date="2016-10-14T12:09:00Z">
        <w:del w:id="177" w:author="mmossetty" w:date="2016-11-09T07:36:00Z">
          <w:r w:rsidR="0071120B" w:rsidDel="003961AB">
            <w:rPr>
              <w:rFonts w:ascii="Arial Narrow" w:eastAsia="Arial Narrow" w:hAnsi="Arial Narrow" w:cs="Arial Narrow"/>
              <w:color w:val="auto"/>
              <w:sz w:val="24"/>
              <w:szCs w:val="24"/>
            </w:rPr>
            <w:delText>5</w:delText>
          </w:r>
        </w:del>
      </w:ins>
      <w:ins w:id="178" w:author="mmossetty" w:date="2016-11-09T07:36:00Z">
        <w:r w:rsidR="003961AB">
          <w:rPr>
            <w:rFonts w:ascii="Arial Narrow" w:eastAsia="Arial Narrow" w:hAnsi="Arial Narrow" w:cs="Arial Narrow"/>
            <w:color w:val="auto"/>
            <w:sz w:val="24"/>
            <w:szCs w:val="24"/>
          </w:rPr>
          <w:t>4</w:t>
        </w:r>
      </w:ins>
      <w:del w:id="179" w:author="maniskiewicz" w:date="2016-10-14T12:09:00Z">
        <w:r w:rsidRPr="005A0427" w:rsidDel="0071120B">
          <w:rPr>
            <w:rFonts w:ascii="Arial Narrow" w:eastAsia="Arial Narrow" w:hAnsi="Arial Narrow" w:cs="Arial Narrow"/>
            <w:color w:val="auto"/>
            <w:sz w:val="24"/>
            <w:szCs w:val="24"/>
          </w:rPr>
          <w:delText>4</w:delText>
        </w:r>
      </w:del>
      <w:r w:rsidRPr="005A0427">
        <w:rPr>
          <w:rFonts w:ascii="Arial Narrow" w:eastAsia="Arial Narrow" w:hAnsi="Arial Narrow" w:cs="Arial Narrow"/>
          <w:color w:val="auto"/>
          <w:sz w:val="24"/>
          <w:szCs w:val="24"/>
        </w:rPr>
        <w:t xml:space="preserve"> lit. d, spełniającego wymogi </w:t>
      </w:r>
      <w:r w:rsidR="00AF0833" w:rsidRPr="005A0427">
        <w:rPr>
          <w:rFonts w:ascii="Arial Narrow" w:eastAsia="Arial Narrow" w:hAnsi="Arial Narrow" w:cs="Arial Narrow"/>
          <w:color w:val="auto"/>
          <w:sz w:val="24"/>
          <w:szCs w:val="24"/>
        </w:rPr>
        <w:t xml:space="preserve">ww. </w:t>
      </w:r>
      <w:r w:rsidRPr="005A0427">
        <w:rPr>
          <w:rFonts w:ascii="Arial Narrow" w:eastAsia="Arial Narrow" w:hAnsi="Arial Narrow" w:cs="Arial Narrow"/>
          <w:color w:val="auto"/>
          <w:sz w:val="24"/>
          <w:szCs w:val="24"/>
        </w:rPr>
        <w:t>Wytycznych i/lub dokumenty z postępowania o udzielenie zamówienia publicznego.</w:t>
      </w:r>
    </w:p>
    <w:p w:rsidR="00BB44F2" w:rsidRPr="005A0427" w:rsidRDefault="006D426D">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W przypadku niedostępności SL2014 </w:t>
      </w:r>
      <w:r w:rsidR="00F52EA0" w:rsidRPr="005A0427">
        <w:rPr>
          <w:rFonts w:ascii="Arial Narrow" w:eastAsia="Arial Narrow" w:hAnsi="Arial Narrow" w:cs="Arial Narrow"/>
          <w:color w:val="auto"/>
          <w:sz w:val="24"/>
          <w:szCs w:val="24"/>
        </w:rPr>
        <w:t>stosuje się zapisy § 12 ust. 12</w:t>
      </w:r>
      <w:r w:rsidRPr="005A0427">
        <w:rPr>
          <w:rFonts w:ascii="Arial Narrow" w:eastAsia="Arial Narrow" w:hAnsi="Arial Narrow" w:cs="Arial Narrow"/>
          <w:color w:val="auto"/>
          <w:sz w:val="24"/>
          <w:szCs w:val="24"/>
          <w:vertAlign w:val="superscript"/>
        </w:rPr>
        <w:footnoteReference w:id="18"/>
      </w:r>
      <w:r w:rsidRPr="005A0427">
        <w:rPr>
          <w:rFonts w:ascii="Arial Narrow" w:eastAsia="Arial Narrow" w:hAnsi="Arial Narrow" w:cs="Arial Narrow"/>
          <w:color w:val="auto"/>
          <w:sz w:val="24"/>
          <w:szCs w:val="24"/>
        </w:rPr>
        <w:t>.</w:t>
      </w:r>
    </w:p>
    <w:p w:rsidR="00667931" w:rsidRPr="005A0427" w:rsidRDefault="00667931" w:rsidP="00667931">
      <w:pPr>
        <w:pStyle w:val="Normalny1"/>
        <w:widowControl w:val="0"/>
        <w:spacing w:after="0" w:line="240" w:lineRule="auto"/>
        <w:jc w:val="both"/>
        <w:rPr>
          <w:rFonts w:ascii="Arial Narrow" w:eastAsia="Arial Narrow" w:hAnsi="Arial Narrow" w:cs="Arial Narrow"/>
          <w:color w:val="auto"/>
          <w:sz w:val="24"/>
          <w:szCs w:val="24"/>
        </w:rPr>
      </w:pPr>
    </w:p>
    <w:p w:rsidR="00BB44F2" w:rsidRPr="005A0427" w:rsidRDefault="006D426D">
      <w:pPr>
        <w:pStyle w:val="Nagwek6"/>
        <w:rPr>
          <w:color w:val="auto"/>
          <w:sz w:val="24"/>
          <w:szCs w:val="24"/>
        </w:rPr>
      </w:pPr>
      <w:bookmarkStart w:id="180" w:name="h.qlbwgdugrdke" w:colFirst="0" w:colLast="0"/>
      <w:bookmarkEnd w:id="180"/>
      <w:r w:rsidRPr="005A0427">
        <w:rPr>
          <w:color w:val="auto"/>
          <w:sz w:val="24"/>
          <w:szCs w:val="24"/>
        </w:rPr>
        <w:t>§ 6</w:t>
      </w:r>
    </w:p>
    <w:p w:rsidR="00BB44F2" w:rsidRPr="005A0427" w:rsidRDefault="006D426D" w:rsidP="004A1DC9">
      <w:pPr>
        <w:pStyle w:val="Normalny1"/>
        <w:spacing w:after="0" w:line="240" w:lineRule="auto"/>
        <w:jc w:val="center"/>
        <w:rPr>
          <w:rFonts w:ascii="Arial Narrow" w:hAnsi="Arial Narrow"/>
          <w:color w:val="auto"/>
          <w:sz w:val="24"/>
          <w:szCs w:val="24"/>
        </w:rPr>
      </w:pPr>
      <w:r w:rsidRPr="005A0427">
        <w:rPr>
          <w:rFonts w:ascii="Arial Narrow" w:hAnsi="Arial Narrow"/>
          <w:b/>
          <w:color w:val="auto"/>
          <w:sz w:val="24"/>
          <w:szCs w:val="24"/>
        </w:rPr>
        <w:t>Dofinansowanie w formie zaliczki*</w:t>
      </w:r>
    </w:p>
    <w:p w:rsidR="00BB44F2" w:rsidRPr="005A0427" w:rsidRDefault="006D426D" w:rsidP="004A1DC9">
      <w:pPr>
        <w:pStyle w:val="Normalny1"/>
        <w:numPr>
          <w:ilvl w:val="0"/>
          <w:numId w:val="35"/>
        </w:numPr>
        <w:spacing w:after="0" w:line="240" w:lineRule="auto"/>
        <w:ind w:left="284" w:hanging="284"/>
        <w:contextualSpacing/>
        <w:jc w:val="both"/>
        <w:rPr>
          <w:rFonts w:ascii="Arial Narrow" w:hAnsi="Arial Narrow"/>
          <w:color w:val="auto"/>
          <w:sz w:val="24"/>
          <w:szCs w:val="24"/>
        </w:rPr>
      </w:pPr>
      <w:r w:rsidRPr="005A0427">
        <w:rPr>
          <w:rFonts w:ascii="Arial Narrow" w:eastAsia="Arial Narrow" w:hAnsi="Arial Narrow" w:cs="Arial Narrow"/>
          <w:color w:val="auto"/>
          <w:sz w:val="24"/>
          <w:szCs w:val="24"/>
        </w:rPr>
        <w:t xml:space="preserve">Maksymalna kwota udzielonej zaliczki nie może przekroczyć </w:t>
      </w:r>
      <w:r w:rsidR="004F4041">
        <w:rPr>
          <w:rFonts w:ascii="Arial Narrow" w:eastAsia="Arial Narrow" w:hAnsi="Arial Narrow" w:cs="Arial Narrow"/>
          <w:color w:val="auto"/>
          <w:sz w:val="24"/>
          <w:szCs w:val="24"/>
        </w:rPr>
        <w:t>50</w:t>
      </w:r>
      <w:r w:rsidRPr="005A0427">
        <w:rPr>
          <w:rFonts w:ascii="Arial Narrow" w:eastAsia="Arial Narrow" w:hAnsi="Arial Narrow" w:cs="Arial Narrow"/>
          <w:color w:val="auto"/>
          <w:sz w:val="24"/>
          <w:szCs w:val="24"/>
        </w:rPr>
        <w:t xml:space="preserve">% całkowitego dofinansowania </w:t>
      </w:r>
      <w:r w:rsidR="00C54B32" w:rsidRPr="005A0427">
        <w:rPr>
          <w:rFonts w:ascii="Arial Narrow" w:eastAsia="Arial Narrow" w:hAnsi="Arial Narrow" w:cs="Arial Narrow"/>
          <w:color w:val="auto"/>
          <w:sz w:val="24"/>
          <w:szCs w:val="24"/>
        </w:rPr>
        <w:t>P</w:t>
      </w:r>
      <w:r w:rsidRPr="005A0427">
        <w:rPr>
          <w:rFonts w:ascii="Arial Narrow" w:eastAsia="Arial Narrow" w:hAnsi="Arial Narrow" w:cs="Arial Narrow"/>
          <w:color w:val="auto"/>
          <w:sz w:val="24"/>
          <w:szCs w:val="24"/>
        </w:rPr>
        <w:t xml:space="preserve">rojektu. Pozostała część dofinansowania przekazywana jest w formie refundacji poniesionych wydatków. W przypadku dokonania przez Beneficjenta cesji praw z </w:t>
      </w:r>
      <w:r w:rsidR="00623F35" w:rsidRPr="005A0427">
        <w:rPr>
          <w:rFonts w:ascii="Arial Narrow" w:eastAsia="Arial Narrow" w:hAnsi="Arial Narrow" w:cs="Arial Narrow"/>
          <w:color w:val="auto"/>
          <w:sz w:val="24"/>
          <w:szCs w:val="24"/>
        </w:rPr>
        <w:t>U</w:t>
      </w:r>
      <w:r w:rsidRPr="005A0427">
        <w:rPr>
          <w:rFonts w:ascii="Arial Narrow" w:eastAsia="Arial Narrow" w:hAnsi="Arial Narrow" w:cs="Arial Narrow"/>
          <w:color w:val="auto"/>
          <w:sz w:val="24"/>
          <w:szCs w:val="24"/>
        </w:rPr>
        <w:t>mowy na bank kredytujący (jako zabezpieczenie uzyskanego kredytu)</w:t>
      </w:r>
      <w:r w:rsidR="00690EF1" w:rsidRPr="005A0427">
        <w:rPr>
          <w:rFonts w:ascii="Arial Narrow" w:eastAsia="Arial Narrow" w:hAnsi="Arial Narrow" w:cs="Arial Narrow"/>
          <w:color w:val="auto"/>
          <w:sz w:val="24"/>
          <w:szCs w:val="24"/>
        </w:rPr>
        <w:t>,</w:t>
      </w:r>
      <w:r w:rsidRPr="005A0427">
        <w:rPr>
          <w:rFonts w:ascii="Arial Narrow" w:eastAsia="Arial Narrow" w:hAnsi="Arial Narrow" w:cs="Arial Narrow"/>
          <w:bCs/>
          <w:color w:val="auto"/>
          <w:sz w:val="24"/>
          <w:szCs w:val="24"/>
        </w:rPr>
        <w:t xml:space="preserve"> </w:t>
      </w:r>
      <w:r w:rsidRPr="005A0427">
        <w:rPr>
          <w:rFonts w:ascii="Arial Narrow" w:eastAsia="Arial Narrow" w:hAnsi="Arial Narrow" w:cs="Arial Narrow"/>
          <w:color w:val="auto"/>
          <w:sz w:val="24"/>
          <w:szCs w:val="24"/>
        </w:rPr>
        <w:t>cesja możliwa jest tylko na część dofinansowania objętego refundacją.</w:t>
      </w:r>
    </w:p>
    <w:p w:rsidR="00BB44F2" w:rsidRPr="005A0427" w:rsidRDefault="006D426D" w:rsidP="004A1DC9">
      <w:pPr>
        <w:pStyle w:val="Normalny1"/>
        <w:numPr>
          <w:ilvl w:val="0"/>
          <w:numId w:val="35"/>
        </w:numPr>
        <w:spacing w:after="0" w:line="240" w:lineRule="auto"/>
        <w:ind w:left="284" w:hanging="284"/>
        <w:contextualSpacing/>
        <w:jc w:val="both"/>
        <w:rPr>
          <w:rFonts w:ascii="Arial Narrow" w:hAnsi="Arial Narrow"/>
          <w:color w:val="auto"/>
          <w:sz w:val="24"/>
          <w:szCs w:val="24"/>
        </w:rPr>
      </w:pPr>
      <w:r w:rsidRPr="005A0427">
        <w:rPr>
          <w:rFonts w:ascii="Arial Narrow" w:eastAsia="Arial Narrow" w:hAnsi="Arial Narrow" w:cs="Arial Narrow"/>
          <w:color w:val="auto"/>
          <w:sz w:val="24"/>
          <w:szCs w:val="24"/>
        </w:rPr>
        <w:t>Zaliczka może być wykorzystana wyłącznie na pokrycie przez Beneficjenta części wydatków kwalifikowalnych odpowiadających dofinansowaniu</w:t>
      </w:r>
      <w:r w:rsidR="00623909" w:rsidRPr="005A0427">
        <w:rPr>
          <w:rFonts w:ascii="Arial Narrow" w:eastAsia="Arial Narrow" w:hAnsi="Arial Narrow" w:cs="Arial Narrow"/>
          <w:color w:val="auto"/>
          <w:sz w:val="24"/>
          <w:szCs w:val="24"/>
        </w:rPr>
        <w:t>, ujętych we Wniosku o dofinansowaniu</w:t>
      </w:r>
      <w:r w:rsidR="007C29DD" w:rsidRPr="005A0427">
        <w:rPr>
          <w:rFonts w:ascii="Arial Narrow" w:eastAsia="Arial Narrow" w:hAnsi="Arial Narrow" w:cs="Arial Narrow"/>
          <w:color w:val="auto"/>
          <w:sz w:val="24"/>
          <w:szCs w:val="24"/>
        </w:rPr>
        <w:t>, stanowiącym załącznik nr 1 do Umowy</w:t>
      </w:r>
      <w:r w:rsidRPr="005A0427">
        <w:rPr>
          <w:rFonts w:ascii="Arial Narrow" w:eastAsia="Arial Narrow" w:hAnsi="Arial Narrow" w:cs="Arial Narrow"/>
          <w:color w:val="auto"/>
          <w:sz w:val="24"/>
          <w:szCs w:val="24"/>
        </w:rPr>
        <w:t>.</w:t>
      </w:r>
    </w:p>
    <w:p w:rsidR="00BB44F2" w:rsidRPr="005A0427"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Zaliczka przekazywana jest na </w:t>
      </w:r>
      <w:r w:rsidR="005D2EFC" w:rsidRPr="005A0427">
        <w:rPr>
          <w:rFonts w:ascii="Arial Narrow" w:eastAsia="Arial Narrow" w:hAnsi="Arial Narrow" w:cs="Arial Narrow"/>
          <w:color w:val="auto"/>
          <w:sz w:val="24"/>
          <w:szCs w:val="24"/>
        </w:rPr>
        <w:t xml:space="preserve">wyodrębniony </w:t>
      </w:r>
      <w:r w:rsidRPr="005A0427">
        <w:rPr>
          <w:rFonts w:ascii="Arial Narrow" w:eastAsia="Arial Narrow" w:hAnsi="Arial Narrow" w:cs="Arial Narrow"/>
          <w:color w:val="auto"/>
          <w:sz w:val="24"/>
          <w:szCs w:val="24"/>
        </w:rPr>
        <w:t>rachunek bankowy Beneficjenta. Odsetki bankowe narosłe od kwoty zaliczki, podlegają z</w:t>
      </w:r>
      <w:r w:rsidR="00EF4240" w:rsidRPr="005A0427">
        <w:rPr>
          <w:rFonts w:ascii="Arial Narrow" w:eastAsia="Arial Narrow" w:hAnsi="Arial Narrow" w:cs="Arial Narrow"/>
          <w:color w:val="auto"/>
          <w:sz w:val="24"/>
          <w:szCs w:val="24"/>
        </w:rPr>
        <w:t>wrotowi na rachunek I</w:t>
      </w:r>
      <w:r w:rsidR="00CA6ACC" w:rsidRPr="005A0427">
        <w:rPr>
          <w:rFonts w:ascii="Arial Narrow" w:eastAsia="Arial Narrow" w:hAnsi="Arial Narrow" w:cs="Arial Narrow"/>
          <w:color w:val="auto"/>
          <w:sz w:val="24"/>
          <w:szCs w:val="24"/>
        </w:rPr>
        <w:t xml:space="preserve">nstytucji </w:t>
      </w:r>
      <w:commentRangeStart w:id="181"/>
      <w:del w:id="182" w:author="pszmaglinski" w:date="2016-07-13T10:45:00Z">
        <w:r w:rsidR="00EF4240" w:rsidRPr="005A0427" w:rsidDel="001B0343">
          <w:rPr>
            <w:rFonts w:ascii="Arial Narrow" w:eastAsia="Arial Narrow" w:hAnsi="Arial Narrow" w:cs="Arial Narrow"/>
            <w:color w:val="auto"/>
            <w:sz w:val="24"/>
            <w:szCs w:val="24"/>
          </w:rPr>
          <w:delText>Z</w:delText>
        </w:r>
        <w:r w:rsidR="00CA6ACC" w:rsidRPr="005A0427" w:rsidDel="001B0343">
          <w:rPr>
            <w:rFonts w:ascii="Arial Narrow" w:eastAsia="Arial Narrow" w:hAnsi="Arial Narrow" w:cs="Arial Narrow"/>
            <w:color w:val="auto"/>
            <w:sz w:val="24"/>
            <w:szCs w:val="24"/>
          </w:rPr>
          <w:delText>arządzającej</w:delText>
        </w:r>
        <w:commentRangeEnd w:id="181"/>
        <w:r w:rsidR="004B6540" w:rsidDel="001B0343">
          <w:rPr>
            <w:rStyle w:val="Odwoaniedokomentarza"/>
          </w:rPr>
          <w:commentReference w:id="181"/>
        </w:r>
      </w:del>
      <w:ins w:id="183" w:author="pszmaglinski" w:date="2016-07-13T10:45:00Z">
        <w:r w:rsidR="001B0343">
          <w:rPr>
            <w:rFonts w:ascii="Arial Narrow" w:eastAsia="Arial Narrow" w:hAnsi="Arial Narrow" w:cs="Arial Narrow"/>
            <w:color w:val="auto"/>
            <w:sz w:val="24"/>
            <w:szCs w:val="24"/>
          </w:rPr>
          <w:t>Pośredniczącej</w:t>
        </w:r>
      </w:ins>
      <w:r w:rsidR="00EF4240" w:rsidRPr="005A0427">
        <w:rPr>
          <w:rFonts w:ascii="Arial Narrow" w:eastAsia="Arial Narrow" w:hAnsi="Arial Narrow" w:cs="Arial Narrow"/>
          <w:color w:val="auto"/>
          <w:sz w:val="24"/>
          <w:szCs w:val="24"/>
        </w:rPr>
        <w:t>. Wyjątek</w:t>
      </w:r>
      <w:r w:rsidRPr="005A0427">
        <w:rPr>
          <w:rFonts w:ascii="Arial Narrow" w:eastAsia="Arial Narrow" w:hAnsi="Arial Narrow" w:cs="Arial Narrow"/>
          <w:color w:val="auto"/>
          <w:sz w:val="24"/>
          <w:szCs w:val="24"/>
        </w:rPr>
        <w:t xml:space="preserve"> stanowią Beneficjenci będący jednostkami samorządu terytorialnego, dla których odsetki bankowe narosłe na rachunku bankowym Beneficjenta stanowią dochód jednostki, zgodnie z</w:t>
      </w:r>
      <w:r w:rsidR="00EF47BB" w:rsidRPr="005A0427">
        <w:rPr>
          <w:rFonts w:ascii="Arial Narrow" w:eastAsia="Arial Narrow" w:hAnsi="Arial Narrow" w:cs="Arial Narrow"/>
          <w:color w:val="auto"/>
          <w:sz w:val="24"/>
          <w:szCs w:val="24"/>
        </w:rPr>
        <w:t> </w:t>
      </w:r>
      <w:r w:rsidRPr="005A0427">
        <w:rPr>
          <w:rFonts w:ascii="Arial Narrow" w:eastAsia="Arial Narrow" w:hAnsi="Arial Narrow" w:cs="Arial Narrow"/>
          <w:color w:val="auto"/>
          <w:sz w:val="24"/>
          <w:szCs w:val="24"/>
        </w:rPr>
        <w:t>zapisami ustawy z dnia 13 listopada 2003 r. o dochodach jednostek samorządu terytorialnego (Dz. U. z 201</w:t>
      </w:r>
      <w:r w:rsidR="00F259E4">
        <w:rPr>
          <w:rFonts w:ascii="Arial Narrow" w:eastAsia="Arial Narrow" w:hAnsi="Arial Narrow" w:cs="Arial Narrow"/>
          <w:color w:val="auto"/>
          <w:sz w:val="24"/>
          <w:szCs w:val="24"/>
        </w:rPr>
        <w:t>6</w:t>
      </w:r>
      <w:r w:rsidR="00C54B32" w:rsidRPr="005A0427">
        <w:rPr>
          <w:rFonts w:ascii="Arial Narrow" w:eastAsia="Arial Narrow" w:hAnsi="Arial Narrow" w:cs="Arial Narrow"/>
          <w:color w:val="auto"/>
          <w:sz w:val="24"/>
          <w:szCs w:val="24"/>
        </w:rPr>
        <w:t xml:space="preserve"> r.</w:t>
      </w:r>
      <w:r w:rsidRPr="005A0427">
        <w:rPr>
          <w:rFonts w:ascii="Arial Narrow" w:eastAsia="Arial Narrow" w:hAnsi="Arial Narrow" w:cs="Arial Narrow"/>
          <w:color w:val="auto"/>
          <w:sz w:val="24"/>
          <w:szCs w:val="24"/>
        </w:rPr>
        <w:t xml:space="preserve">, poz. </w:t>
      </w:r>
      <w:r w:rsidR="00F259E4">
        <w:rPr>
          <w:rFonts w:ascii="Arial Narrow" w:eastAsia="Arial Narrow" w:hAnsi="Arial Narrow" w:cs="Arial Narrow"/>
          <w:color w:val="auto"/>
          <w:sz w:val="24"/>
          <w:szCs w:val="24"/>
        </w:rPr>
        <w:t>198</w:t>
      </w:r>
      <w:ins w:id="184" w:author="maniskiewicz" w:date="2016-10-14T12:26:00Z">
        <w:r w:rsidR="00B23641">
          <w:rPr>
            <w:rFonts w:ascii="Arial Narrow" w:eastAsia="Arial Narrow" w:hAnsi="Arial Narrow" w:cs="Arial Narrow"/>
            <w:color w:val="auto"/>
            <w:sz w:val="24"/>
            <w:szCs w:val="24"/>
          </w:rPr>
          <w:t xml:space="preserve"> z późn. zm.</w:t>
        </w:r>
      </w:ins>
      <w:r w:rsidR="00C1353E" w:rsidRPr="005A0427">
        <w:rPr>
          <w:rFonts w:ascii="Arial Narrow" w:eastAsia="Arial Narrow" w:hAnsi="Arial Narrow" w:cs="Arial Narrow"/>
          <w:color w:val="auto"/>
          <w:sz w:val="24"/>
          <w:szCs w:val="24"/>
          <w:vertAlign w:val="superscript"/>
        </w:rPr>
        <w:sym w:font="Symbol" w:char="F0B7"/>
      </w:r>
      <w:r w:rsidRPr="005A0427">
        <w:rPr>
          <w:rFonts w:ascii="Arial Narrow" w:eastAsia="Arial Narrow" w:hAnsi="Arial Narrow" w:cs="Arial Narrow"/>
          <w:color w:val="auto"/>
          <w:sz w:val="24"/>
          <w:szCs w:val="24"/>
        </w:rPr>
        <w:t>).</w:t>
      </w:r>
    </w:p>
    <w:p w:rsidR="00BB44F2" w:rsidRPr="005A0427"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Zaliczka przekazywana jest Beneficjentowi na podstawie poprawnych i prawidłowo składanych do I</w:t>
      </w:r>
      <w:r w:rsidR="00C463FE" w:rsidRPr="005A0427">
        <w:rPr>
          <w:rFonts w:ascii="Arial Narrow" w:eastAsia="Arial Narrow" w:hAnsi="Arial Narrow" w:cs="Arial Narrow"/>
          <w:color w:val="auto"/>
          <w:sz w:val="24"/>
          <w:szCs w:val="24"/>
        </w:rPr>
        <w:t xml:space="preserve">nstytucji </w:t>
      </w:r>
      <w:del w:id="185" w:author="pszmaglinski" w:date="2016-07-08T14:20:00Z">
        <w:r w:rsidRPr="005A0427" w:rsidDel="004B6540">
          <w:rPr>
            <w:rFonts w:ascii="Arial Narrow" w:eastAsia="Arial Narrow" w:hAnsi="Arial Narrow" w:cs="Arial Narrow"/>
            <w:color w:val="auto"/>
            <w:sz w:val="24"/>
            <w:szCs w:val="24"/>
          </w:rPr>
          <w:delText>Z</w:delText>
        </w:r>
        <w:r w:rsidR="00C463FE" w:rsidRPr="005A0427" w:rsidDel="004B6540">
          <w:rPr>
            <w:rFonts w:ascii="Arial Narrow" w:eastAsia="Arial Narrow" w:hAnsi="Arial Narrow" w:cs="Arial Narrow"/>
            <w:color w:val="auto"/>
            <w:sz w:val="24"/>
            <w:szCs w:val="24"/>
          </w:rPr>
          <w:delText>arządzającej</w:delText>
        </w:r>
        <w:r w:rsidRPr="005A0427" w:rsidDel="004B6540">
          <w:rPr>
            <w:rFonts w:ascii="Arial Narrow" w:eastAsia="Arial Narrow" w:hAnsi="Arial Narrow" w:cs="Arial Narrow"/>
            <w:color w:val="auto"/>
            <w:sz w:val="24"/>
            <w:szCs w:val="24"/>
          </w:rPr>
          <w:delText xml:space="preserve"> </w:delText>
        </w:r>
      </w:del>
      <w:ins w:id="186" w:author="pszmaglinski" w:date="2016-07-08T14:20:00Z">
        <w:r w:rsidR="004B6540">
          <w:rPr>
            <w:rFonts w:ascii="Arial Narrow" w:eastAsia="Arial Narrow" w:hAnsi="Arial Narrow" w:cs="Arial Narrow"/>
            <w:color w:val="auto"/>
            <w:sz w:val="24"/>
            <w:szCs w:val="24"/>
          </w:rPr>
          <w:t>Pośredniczącej</w:t>
        </w:r>
        <w:r w:rsidR="004B6540" w:rsidRPr="005A0427">
          <w:rPr>
            <w:rFonts w:ascii="Arial Narrow" w:eastAsia="Arial Narrow" w:hAnsi="Arial Narrow" w:cs="Arial Narrow"/>
            <w:color w:val="auto"/>
            <w:sz w:val="24"/>
            <w:szCs w:val="24"/>
          </w:rPr>
          <w:t xml:space="preserve"> </w:t>
        </w:r>
      </w:ins>
      <w:r w:rsidR="00C463FE" w:rsidRPr="005A0427">
        <w:rPr>
          <w:rFonts w:ascii="Arial Narrow" w:eastAsia="Arial Narrow" w:hAnsi="Arial Narrow" w:cs="Arial Narrow"/>
          <w:color w:val="auto"/>
          <w:sz w:val="24"/>
          <w:szCs w:val="24"/>
        </w:rPr>
        <w:t>w</w:t>
      </w:r>
      <w:r w:rsidRPr="005A0427">
        <w:rPr>
          <w:rFonts w:ascii="Arial Narrow" w:eastAsia="Arial Narrow" w:hAnsi="Arial Narrow" w:cs="Arial Narrow"/>
          <w:color w:val="auto"/>
          <w:sz w:val="24"/>
          <w:szCs w:val="24"/>
        </w:rPr>
        <w:t>niosków o płatność. Wnioskowanie o wypłatę kolejnych transz zaliczki odbywa się na podstawie terminów określonych przez Beneficjenta</w:t>
      </w:r>
      <w:r w:rsidR="00617778" w:rsidRPr="005A0427">
        <w:rPr>
          <w:rFonts w:ascii="Arial Narrow" w:eastAsia="Arial Narrow" w:hAnsi="Arial Narrow" w:cs="Arial Narrow"/>
          <w:color w:val="auto"/>
          <w:sz w:val="24"/>
          <w:szCs w:val="24"/>
        </w:rPr>
        <w:t xml:space="preserve"> w Harmonogramie płatności</w:t>
      </w:r>
      <w:r w:rsidRPr="005A0427">
        <w:rPr>
          <w:rFonts w:ascii="Arial Narrow" w:eastAsia="Arial Narrow" w:hAnsi="Arial Narrow" w:cs="Arial Narrow"/>
          <w:i/>
          <w:color w:val="auto"/>
          <w:sz w:val="24"/>
          <w:szCs w:val="24"/>
        </w:rPr>
        <w:t xml:space="preserve">. </w:t>
      </w:r>
      <w:r w:rsidRPr="005A0427">
        <w:rPr>
          <w:rFonts w:ascii="Arial Narrow" w:eastAsia="Arial Narrow" w:hAnsi="Arial Narrow" w:cs="Arial Narrow"/>
          <w:color w:val="auto"/>
          <w:sz w:val="24"/>
          <w:szCs w:val="24"/>
        </w:rPr>
        <w:t>W uzasadnionych przypadkach I</w:t>
      </w:r>
      <w:r w:rsidR="00C463FE" w:rsidRPr="005A0427">
        <w:rPr>
          <w:rFonts w:ascii="Arial Narrow" w:eastAsia="Arial Narrow" w:hAnsi="Arial Narrow" w:cs="Arial Narrow"/>
          <w:color w:val="auto"/>
          <w:sz w:val="24"/>
          <w:szCs w:val="24"/>
        </w:rPr>
        <w:t xml:space="preserve">nstytucja </w:t>
      </w:r>
      <w:ins w:id="187" w:author="pszmaglinski" w:date="2016-07-08T14:20:00Z">
        <w:r w:rsidR="004B6540">
          <w:rPr>
            <w:rFonts w:ascii="Arial Narrow" w:eastAsia="Arial Narrow" w:hAnsi="Arial Narrow" w:cs="Arial Narrow"/>
            <w:color w:val="auto"/>
            <w:sz w:val="24"/>
            <w:szCs w:val="24"/>
          </w:rPr>
          <w:t>Pośredniczącą</w:t>
        </w:r>
        <w:r w:rsidR="004B6540" w:rsidRPr="005A0427" w:rsidDel="004B6540">
          <w:rPr>
            <w:rFonts w:ascii="Arial Narrow" w:eastAsia="Arial Narrow" w:hAnsi="Arial Narrow" w:cs="Arial Narrow"/>
            <w:color w:val="auto"/>
            <w:sz w:val="24"/>
            <w:szCs w:val="24"/>
          </w:rPr>
          <w:t xml:space="preserve"> </w:t>
        </w:r>
      </w:ins>
      <w:del w:id="188" w:author="pszmaglinski" w:date="2016-07-08T14:20:00Z">
        <w:r w:rsidR="00620326" w:rsidRPr="005A0427" w:rsidDel="004B6540">
          <w:rPr>
            <w:rFonts w:ascii="Arial Narrow" w:eastAsia="Arial Narrow" w:hAnsi="Arial Narrow" w:cs="Arial Narrow"/>
            <w:color w:val="auto"/>
            <w:sz w:val="24"/>
            <w:szCs w:val="24"/>
          </w:rPr>
          <w:delText>Zarządzająca</w:delText>
        </w:r>
        <w:r w:rsidRPr="005A0427" w:rsidDel="004B6540">
          <w:rPr>
            <w:rFonts w:ascii="Arial Narrow" w:eastAsia="Arial Narrow" w:hAnsi="Arial Narrow" w:cs="Arial Narrow"/>
            <w:color w:val="auto"/>
            <w:sz w:val="24"/>
            <w:szCs w:val="24"/>
          </w:rPr>
          <w:delText xml:space="preserve"> </w:delText>
        </w:r>
      </w:del>
      <w:r w:rsidRPr="005A0427">
        <w:rPr>
          <w:rFonts w:ascii="Arial Narrow" w:eastAsia="Arial Narrow" w:hAnsi="Arial Narrow" w:cs="Arial Narrow"/>
          <w:color w:val="auto"/>
          <w:sz w:val="24"/>
          <w:szCs w:val="24"/>
        </w:rPr>
        <w:t>może ob</w:t>
      </w:r>
      <w:r w:rsidR="00610564" w:rsidRPr="005A0427">
        <w:rPr>
          <w:rFonts w:ascii="Arial Narrow" w:eastAsia="Arial Narrow" w:hAnsi="Arial Narrow" w:cs="Arial Narrow"/>
          <w:color w:val="auto"/>
          <w:sz w:val="24"/>
          <w:szCs w:val="24"/>
        </w:rPr>
        <w:t>niżyć wysokość transzy zaliczki</w:t>
      </w:r>
      <w:r w:rsidRPr="005A0427">
        <w:rPr>
          <w:rFonts w:ascii="Arial Narrow" w:eastAsia="Arial Narrow" w:hAnsi="Arial Narrow" w:cs="Arial Narrow"/>
          <w:color w:val="auto"/>
          <w:sz w:val="24"/>
          <w:szCs w:val="24"/>
        </w:rPr>
        <w:t xml:space="preserve"> lub przekazać ją w częściach.</w:t>
      </w:r>
    </w:p>
    <w:p w:rsidR="00BB44F2" w:rsidRPr="005A0427"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Zaliczka nie będzie przekazywana na zadania, dla których będą przeprowadzane/toczą się</w:t>
      </w:r>
      <w:r w:rsidR="00610564" w:rsidRPr="005A0427">
        <w:rPr>
          <w:rFonts w:ascii="Arial Narrow" w:eastAsia="Arial Narrow" w:hAnsi="Arial Narrow" w:cs="Arial Narrow"/>
          <w:color w:val="auto"/>
          <w:sz w:val="24"/>
          <w:szCs w:val="24"/>
        </w:rPr>
        <w:t xml:space="preserve"> postępowania o </w:t>
      </w:r>
      <w:r w:rsidR="008E5048" w:rsidRPr="005A0427">
        <w:rPr>
          <w:rFonts w:ascii="Arial Narrow" w:eastAsia="Arial Narrow" w:hAnsi="Arial Narrow" w:cs="Arial Narrow"/>
          <w:color w:val="auto"/>
          <w:sz w:val="24"/>
          <w:szCs w:val="24"/>
        </w:rPr>
        <w:t>udzielenie zamówienia publicznego</w:t>
      </w:r>
      <w:r w:rsidR="00610564" w:rsidRPr="005A0427">
        <w:rPr>
          <w:rFonts w:ascii="Arial Narrow" w:eastAsia="Arial Narrow" w:hAnsi="Arial Narrow" w:cs="Arial Narrow"/>
          <w:color w:val="auto"/>
          <w:sz w:val="24"/>
          <w:szCs w:val="24"/>
        </w:rPr>
        <w:t>, do momentu ich zakończenia</w:t>
      </w:r>
      <w:r w:rsidR="00DE6C58" w:rsidRPr="005A0427">
        <w:rPr>
          <w:rFonts w:ascii="Arial Narrow" w:eastAsia="Arial Narrow" w:hAnsi="Arial Narrow" w:cs="Arial Narrow"/>
          <w:color w:val="auto"/>
          <w:sz w:val="24"/>
          <w:szCs w:val="24"/>
        </w:rPr>
        <w:t>, realizowanych zgodnie z ustawą Prawo zamówień publicznych</w:t>
      </w:r>
      <w:r w:rsidR="00610564" w:rsidRPr="005A0427">
        <w:rPr>
          <w:rFonts w:ascii="Arial Narrow" w:eastAsia="Arial Narrow" w:hAnsi="Arial Narrow" w:cs="Arial Narrow"/>
          <w:color w:val="auto"/>
          <w:sz w:val="24"/>
          <w:szCs w:val="24"/>
        </w:rPr>
        <w:t>.</w:t>
      </w:r>
    </w:p>
    <w:p w:rsidR="00BB44F2" w:rsidRPr="005A0427"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Kwota wnioskowanej zaliczki musi być uzasadniona faktycznie planowanymi wydatkami</w:t>
      </w:r>
      <w:r w:rsidRPr="005A0427">
        <w:rPr>
          <w:rFonts w:ascii="Arial Narrow" w:hAnsi="Arial Narrow"/>
          <w:color w:val="auto"/>
          <w:sz w:val="24"/>
          <w:szCs w:val="24"/>
        </w:rPr>
        <w:t xml:space="preserve"> </w:t>
      </w:r>
      <w:r w:rsidRPr="005A0427">
        <w:rPr>
          <w:rFonts w:ascii="Arial Narrow" w:eastAsia="Arial Narrow" w:hAnsi="Arial Narrow" w:cs="Arial Narrow"/>
          <w:color w:val="auto"/>
          <w:sz w:val="24"/>
          <w:szCs w:val="24"/>
        </w:rPr>
        <w:t>i zaangażowaniem rzeczowym realizacji Projektu.</w:t>
      </w:r>
    </w:p>
    <w:p w:rsidR="00BB44F2" w:rsidRPr="005A0427"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Kwota zaliczki przekazana n</w:t>
      </w:r>
      <w:r w:rsidR="00500BC9" w:rsidRPr="005A0427">
        <w:rPr>
          <w:rFonts w:ascii="Arial Narrow" w:eastAsia="Arial Narrow" w:hAnsi="Arial Narrow" w:cs="Arial Narrow"/>
          <w:color w:val="auto"/>
          <w:sz w:val="24"/>
          <w:szCs w:val="24"/>
        </w:rPr>
        <w:t>a rachunek bankowy Beneficjenta</w:t>
      </w:r>
      <w:r w:rsidRPr="005A0427">
        <w:rPr>
          <w:rFonts w:ascii="Arial Narrow" w:eastAsia="Arial Narrow" w:hAnsi="Arial Narrow" w:cs="Arial Narrow"/>
          <w:color w:val="auto"/>
          <w:sz w:val="24"/>
          <w:szCs w:val="24"/>
        </w:rPr>
        <w:t xml:space="preserve"> w okresie nieprzekraczającym 6 miesięcy, nie może być wyższa od wartości części wydatków kwalifikowa</w:t>
      </w:r>
      <w:r w:rsidR="00925657" w:rsidRPr="005A0427">
        <w:rPr>
          <w:rFonts w:ascii="Arial Narrow" w:eastAsia="Arial Narrow" w:hAnsi="Arial Narrow" w:cs="Arial Narrow"/>
          <w:color w:val="auto"/>
          <w:sz w:val="24"/>
          <w:szCs w:val="24"/>
        </w:rPr>
        <w:t>l</w:t>
      </w:r>
      <w:r w:rsidRPr="005A0427">
        <w:rPr>
          <w:rFonts w:ascii="Arial Narrow" w:eastAsia="Arial Narrow" w:hAnsi="Arial Narrow" w:cs="Arial Narrow"/>
          <w:color w:val="auto"/>
          <w:sz w:val="24"/>
          <w:szCs w:val="24"/>
        </w:rPr>
        <w:t>nych odpowiadających dofinansowaniu</w:t>
      </w:r>
      <w:r w:rsidR="00690EF1" w:rsidRPr="005A0427">
        <w:rPr>
          <w:rFonts w:ascii="Arial Narrow" w:eastAsia="Arial Narrow" w:hAnsi="Arial Narrow" w:cs="Arial Narrow"/>
          <w:color w:val="auto"/>
          <w:sz w:val="24"/>
          <w:szCs w:val="24"/>
        </w:rPr>
        <w:t>,</w:t>
      </w:r>
      <w:r w:rsidRPr="005A0427">
        <w:rPr>
          <w:rFonts w:ascii="Arial Narrow" w:eastAsia="Arial Narrow" w:hAnsi="Arial Narrow" w:cs="Arial Narrow"/>
          <w:color w:val="auto"/>
          <w:sz w:val="24"/>
          <w:szCs w:val="24"/>
        </w:rPr>
        <w:t xml:space="preserve"> przewidzianych do poniesienia przez Beneficjenta w danym okresie.</w:t>
      </w:r>
    </w:p>
    <w:p w:rsidR="00BB44F2" w:rsidRPr="005A0427"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Beneficjent ma obowiązek rozliczenia pełnej kwoty otrzymanej zaliczki w terminie 6 miesięcy od dnia jej wypłaty. W przypadku braku rozliczenia danej transzy zaliczki na pełną kwotę lub w terminie, Beneficjent zobowiązany jest do zapłaty odsetek określonych jak dla zaległości podatkowych, liczonych od dnia przekazania środków</w:t>
      </w:r>
      <w:r w:rsidR="00500BC9" w:rsidRPr="005A0427">
        <w:rPr>
          <w:rFonts w:ascii="Arial Narrow" w:eastAsia="Arial Narrow" w:hAnsi="Arial Narrow" w:cs="Arial Narrow"/>
          <w:color w:val="auto"/>
          <w:sz w:val="24"/>
          <w:szCs w:val="24"/>
        </w:rPr>
        <w:t>,</w:t>
      </w:r>
      <w:r w:rsidRPr="005A0427">
        <w:rPr>
          <w:rFonts w:ascii="Arial Narrow" w:eastAsia="Arial Narrow" w:hAnsi="Arial Narrow" w:cs="Arial Narrow"/>
          <w:color w:val="auto"/>
          <w:sz w:val="24"/>
          <w:szCs w:val="24"/>
        </w:rPr>
        <w:t xml:space="preserve"> do dnia złożenia </w:t>
      </w:r>
      <w:r w:rsidR="00925657" w:rsidRPr="005A0427">
        <w:rPr>
          <w:rFonts w:ascii="Arial Narrow" w:eastAsia="Arial Narrow" w:hAnsi="Arial Narrow" w:cs="Arial Narrow"/>
          <w:color w:val="auto"/>
          <w:sz w:val="24"/>
          <w:szCs w:val="24"/>
        </w:rPr>
        <w:t>w</w:t>
      </w:r>
      <w:r w:rsidRPr="005A0427">
        <w:rPr>
          <w:rFonts w:ascii="Arial Narrow" w:eastAsia="Arial Narrow" w:hAnsi="Arial Narrow" w:cs="Arial Narrow"/>
          <w:color w:val="auto"/>
          <w:sz w:val="24"/>
          <w:szCs w:val="24"/>
        </w:rPr>
        <w:t>niosku o płatność lub zwrotu niewykorzystanej części dofinansowania otrzymanego w formie zaliczki, zgodnie z art. 189 ust. 3 ustawy o finansach publicznych</w:t>
      </w:r>
      <w:r w:rsidR="00985A08" w:rsidRPr="005A0427">
        <w:rPr>
          <w:rFonts w:ascii="Arial Narrow" w:eastAsia="Arial Narrow" w:hAnsi="Arial Narrow" w:cs="Arial Narrow"/>
          <w:color w:val="auto"/>
          <w:sz w:val="24"/>
          <w:szCs w:val="24"/>
        </w:rPr>
        <w:t>.</w:t>
      </w:r>
      <w:r w:rsidR="00652E97" w:rsidRPr="005A0427">
        <w:rPr>
          <w:rFonts w:ascii="Arial Narrow" w:eastAsia="Arial Narrow" w:hAnsi="Arial Narrow" w:cs="Arial Narrow"/>
          <w:color w:val="auto"/>
          <w:sz w:val="24"/>
          <w:szCs w:val="24"/>
        </w:rPr>
        <w:t xml:space="preserve"> </w:t>
      </w:r>
    </w:p>
    <w:p w:rsidR="00BB44F2" w:rsidRPr="005A0427"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W celu rozliczenia kwoty otrzymanej zaliczki, Beneficjent składa za pośrednictwem SL2014 </w:t>
      </w:r>
      <w:r w:rsidR="00DE7C7E" w:rsidRPr="005A0427">
        <w:rPr>
          <w:rFonts w:ascii="Arial Narrow" w:eastAsia="Arial Narrow" w:hAnsi="Arial Narrow" w:cs="Arial Narrow"/>
          <w:color w:val="auto"/>
          <w:sz w:val="24"/>
          <w:szCs w:val="24"/>
        </w:rPr>
        <w:t>w</w:t>
      </w:r>
      <w:r w:rsidRPr="005A0427">
        <w:rPr>
          <w:rFonts w:ascii="Arial Narrow" w:eastAsia="Arial Narrow" w:hAnsi="Arial Narrow" w:cs="Arial Narrow"/>
          <w:color w:val="auto"/>
          <w:sz w:val="24"/>
          <w:szCs w:val="24"/>
        </w:rPr>
        <w:t>niosek o płatność</w:t>
      </w:r>
      <w:r w:rsidR="002D1D4E" w:rsidRPr="005A0427">
        <w:rPr>
          <w:rFonts w:ascii="Arial Narrow" w:eastAsia="Arial Narrow" w:hAnsi="Arial Narrow" w:cs="Arial Narrow"/>
          <w:i/>
          <w:color w:val="auto"/>
          <w:sz w:val="24"/>
          <w:szCs w:val="24"/>
        </w:rPr>
        <w:t xml:space="preserve"> </w:t>
      </w:r>
      <w:r w:rsidR="002D1D4E" w:rsidRPr="005A0427">
        <w:rPr>
          <w:rFonts w:ascii="Arial Narrow" w:eastAsia="Arial Narrow" w:hAnsi="Arial Narrow" w:cs="Arial Narrow"/>
          <w:color w:val="auto"/>
          <w:sz w:val="24"/>
          <w:szCs w:val="24"/>
        </w:rPr>
        <w:t>wraz z załącznikami</w:t>
      </w:r>
      <w:r w:rsidRPr="005A0427">
        <w:rPr>
          <w:rFonts w:ascii="Arial Narrow" w:eastAsia="Arial Narrow" w:hAnsi="Arial Narrow" w:cs="Arial Narrow"/>
          <w:color w:val="auto"/>
          <w:sz w:val="24"/>
          <w:szCs w:val="24"/>
        </w:rPr>
        <w:t>. W przypadku</w:t>
      </w:r>
      <w:r w:rsidR="00690EF1" w:rsidRPr="005A0427">
        <w:rPr>
          <w:rFonts w:ascii="Arial Narrow" w:eastAsia="Arial Narrow" w:hAnsi="Arial Narrow" w:cs="Arial Narrow"/>
          <w:color w:val="auto"/>
          <w:sz w:val="24"/>
          <w:szCs w:val="24"/>
        </w:rPr>
        <w:t>,</w:t>
      </w:r>
      <w:r w:rsidRPr="005A0427">
        <w:rPr>
          <w:rFonts w:ascii="Arial Narrow" w:eastAsia="Arial Narrow" w:hAnsi="Arial Narrow" w:cs="Arial Narrow"/>
          <w:color w:val="auto"/>
          <w:sz w:val="24"/>
          <w:szCs w:val="24"/>
        </w:rPr>
        <w:t xml:space="preserve"> gdy z powodów technicznych przesłanie </w:t>
      </w:r>
      <w:r w:rsidR="00DE7C7E" w:rsidRPr="005A0427">
        <w:rPr>
          <w:rFonts w:ascii="Arial Narrow" w:eastAsia="Arial Narrow" w:hAnsi="Arial Narrow" w:cs="Arial Narrow"/>
          <w:color w:val="auto"/>
          <w:sz w:val="24"/>
          <w:szCs w:val="24"/>
        </w:rPr>
        <w:t>w</w:t>
      </w:r>
      <w:r w:rsidRPr="005A0427">
        <w:rPr>
          <w:rFonts w:ascii="Arial Narrow" w:eastAsia="Arial Narrow" w:hAnsi="Arial Narrow" w:cs="Arial Narrow"/>
          <w:color w:val="auto"/>
          <w:sz w:val="24"/>
          <w:szCs w:val="24"/>
        </w:rPr>
        <w:t>niosku o płatność</w:t>
      </w:r>
      <w:r w:rsidR="00114C18" w:rsidRPr="005A0427">
        <w:rPr>
          <w:rFonts w:ascii="Arial Narrow" w:eastAsia="Arial Narrow" w:hAnsi="Arial Narrow" w:cs="Arial Narrow"/>
          <w:color w:val="auto"/>
          <w:sz w:val="24"/>
          <w:szCs w:val="24"/>
        </w:rPr>
        <w:br/>
      </w:r>
      <w:r w:rsidRPr="005A0427">
        <w:rPr>
          <w:rFonts w:ascii="Arial Narrow" w:eastAsia="Arial Narrow" w:hAnsi="Arial Narrow" w:cs="Arial Narrow"/>
          <w:color w:val="auto"/>
          <w:sz w:val="24"/>
          <w:szCs w:val="24"/>
        </w:rPr>
        <w:t xml:space="preserve">za pośrednictwem SL2014 nie jest możliwe, w celu rozliczenia wydatków, Beneficjent składa </w:t>
      </w:r>
      <w:r w:rsidR="00DE7C7E" w:rsidRPr="005A0427">
        <w:rPr>
          <w:rFonts w:ascii="Arial Narrow" w:eastAsia="Arial Narrow" w:hAnsi="Arial Narrow" w:cs="Arial Narrow"/>
          <w:color w:val="auto"/>
          <w:sz w:val="24"/>
          <w:szCs w:val="24"/>
        </w:rPr>
        <w:t>w</w:t>
      </w:r>
      <w:r w:rsidRPr="005A0427">
        <w:rPr>
          <w:rFonts w:ascii="Arial Narrow" w:eastAsia="Arial Narrow" w:hAnsi="Arial Narrow" w:cs="Arial Narrow"/>
          <w:color w:val="auto"/>
          <w:sz w:val="24"/>
          <w:szCs w:val="24"/>
        </w:rPr>
        <w:t xml:space="preserve">niosek o płatność w formie papierowej </w:t>
      </w:r>
      <w:r w:rsidR="002D1D4E" w:rsidRPr="005A0427">
        <w:rPr>
          <w:rFonts w:ascii="Arial Narrow" w:eastAsia="Arial Narrow" w:hAnsi="Arial Narrow" w:cs="Arial Narrow"/>
          <w:color w:val="auto"/>
          <w:sz w:val="24"/>
          <w:szCs w:val="24"/>
        </w:rPr>
        <w:t xml:space="preserve">(wraz z załącznikami potwierdzonymi za zgodność z oryginałem) </w:t>
      </w:r>
      <w:r w:rsidRPr="005A0427">
        <w:rPr>
          <w:rFonts w:ascii="Arial Narrow" w:eastAsia="Arial Narrow" w:hAnsi="Arial Narrow" w:cs="Arial Narrow"/>
          <w:color w:val="auto"/>
          <w:sz w:val="24"/>
          <w:szCs w:val="24"/>
        </w:rPr>
        <w:t>i na nośniku elektronicznym w formacie zgodnym z</w:t>
      </w:r>
      <w:r w:rsidR="002D1D4E" w:rsidRPr="005A0427">
        <w:rPr>
          <w:rFonts w:ascii="Arial Narrow" w:eastAsia="Arial Narrow" w:hAnsi="Arial Narrow" w:cs="Arial Narrow"/>
          <w:color w:val="auto"/>
          <w:sz w:val="24"/>
          <w:szCs w:val="24"/>
        </w:rPr>
        <w:t>e wzorem zamieszczonym w</w:t>
      </w:r>
      <w:r w:rsidRPr="005A0427">
        <w:rPr>
          <w:rFonts w:ascii="Arial Narrow" w:eastAsia="Arial Narrow" w:hAnsi="Arial Narrow" w:cs="Arial Narrow"/>
          <w:color w:val="auto"/>
          <w:sz w:val="24"/>
          <w:szCs w:val="24"/>
        </w:rPr>
        <w:t xml:space="preserve"> SL2014. Postanowienia § </w:t>
      </w:r>
      <w:r w:rsidR="00905889" w:rsidRPr="005A0427">
        <w:rPr>
          <w:rFonts w:ascii="Arial Narrow" w:eastAsia="Arial Narrow" w:hAnsi="Arial Narrow" w:cs="Arial Narrow"/>
          <w:color w:val="auto"/>
          <w:sz w:val="24"/>
          <w:szCs w:val="24"/>
        </w:rPr>
        <w:t>12</w:t>
      </w:r>
      <w:r w:rsidRPr="005A0427">
        <w:rPr>
          <w:rFonts w:ascii="Arial Narrow" w:eastAsia="Arial Narrow" w:hAnsi="Arial Narrow" w:cs="Arial Narrow"/>
          <w:color w:val="auto"/>
          <w:sz w:val="24"/>
          <w:szCs w:val="24"/>
        </w:rPr>
        <w:t xml:space="preserve"> stosuje się odpowiednio.</w:t>
      </w:r>
    </w:p>
    <w:p w:rsidR="00BB44F2" w:rsidRPr="005A0427"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lastRenderedPageBreak/>
        <w:t xml:space="preserve">Poprzez złożenie </w:t>
      </w:r>
      <w:r w:rsidR="00DE7C7E" w:rsidRPr="005A0427">
        <w:rPr>
          <w:rFonts w:ascii="Arial Narrow" w:eastAsia="Arial Narrow" w:hAnsi="Arial Narrow" w:cs="Arial Narrow"/>
          <w:color w:val="auto"/>
          <w:sz w:val="24"/>
          <w:szCs w:val="24"/>
        </w:rPr>
        <w:t>w</w:t>
      </w:r>
      <w:r w:rsidRPr="005A0427">
        <w:rPr>
          <w:rFonts w:ascii="Arial Narrow" w:eastAsia="Arial Narrow" w:hAnsi="Arial Narrow" w:cs="Arial Narrow"/>
          <w:color w:val="auto"/>
          <w:sz w:val="24"/>
          <w:szCs w:val="24"/>
        </w:rPr>
        <w:t>niosku o płatność rozliczającego otrzymaną transzę zaliczki należy rozumieć przedłożenie opłaconych w całości dokumentów potwierdzających poniesienie wydatków kwalifikowalnych odpowiadających otrzymanemu dofinansowaniu w formie zaliczki zgodnie z procentem ujętym w Umowie</w:t>
      </w:r>
      <w:r w:rsidR="00D542E0" w:rsidRPr="005A0427">
        <w:rPr>
          <w:rFonts w:ascii="Arial Narrow" w:eastAsia="Arial Narrow" w:hAnsi="Arial Narrow" w:cs="Arial Narrow"/>
          <w:color w:val="auto"/>
          <w:sz w:val="24"/>
          <w:szCs w:val="24"/>
        </w:rPr>
        <w:t>.</w:t>
      </w:r>
    </w:p>
    <w:p w:rsidR="00BB44F2" w:rsidRPr="005A0427"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Jeżeli w wyniku weryfikacji </w:t>
      </w:r>
      <w:r w:rsidR="00D542E0" w:rsidRPr="005A0427">
        <w:rPr>
          <w:rFonts w:ascii="Arial Narrow" w:eastAsia="Arial Narrow" w:hAnsi="Arial Narrow" w:cs="Arial Narrow"/>
          <w:color w:val="auto"/>
          <w:sz w:val="24"/>
          <w:szCs w:val="24"/>
        </w:rPr>
        <w:t>w</w:t>
      </w:r>
      <w:r w:rsidRPr="005A0427">
        <w:rPr>
          <w:rFonts w:ascii="Arial Narrow" w:eastAsia="Arial Narrow" w:hAnsi="Arial Narrow" w:cs="Arial Narrow"/>
          <w:color w:val="auto"/>
          <w:sz w:val="24"/>
          <w:szCs w:val="24"/>
        </w:rPr>
        <w:t>niosku o płatność</w:t>
      </w:r>
      <w:r w:rsidR="009356C1" w:rsidRPr="005A0427">
        <w:rPr>
          <w:rFonts w:ascii="Arial Narrow" w:eastAsia="Arial Narrow" w:hAnsi="Arial Narrow" w:cs="Arial Narrow"/>
          <w:color w:val="auto"/>
          <w:sz w:val="24"/>
          <w:szCs w:val="24"/>
        </w:rPr>
        <w:t>,</w:t>
      </w:r>
      <w:r w:rsidRPr="005A0427">
        <w:rPr>
          <w:rFonts w:ascii="Arial Narrow" w:eastAsia="Arial Narrow" w:hAnsi="Arial Narrow" w:cs="Arial Narrow"/>
          <w:color w:val="auto"/>
          <w:sz w:val="24"/>
          <w:szCs w:val="24"/>
        </w:rPr>
        <w:t xml:space="preserve"> kwota zatwierdzonych przez Instytucję </w:t>
      </w:r>
      <w:ins w:id="189" w:author="pszmaglinski" w:date="2016-07-08T14:21:00Z">
        <w:r w:rsidR="004B6540">
          <w:rPr>
            <w:rFonts w:ascii="Arial Narrow" w:eastAsia="Arial Narrow" w:hAnsi="Arial Narrow" w:cs="Arial Narrow"/>
            <w:color w:val="auto"/>
            <w:sz w:val="24"/>
            <w:szCs w:val="24"/>
          </w:rPr>
          <w:t xml:space="preserve">Pośredniczącą </w:t>
        </w:r>
      </w:ins>
      <w:del w:id="190" w:author="pszmaglinski" w:date="2016-07-08T14:21:00Z">
        <w:r w:rsidRPr="005A0427" w:rsidDel="004B6540">
          <w:rPr>
            <w:rFonts w:ascii="Arial Narrow" w:eastAsia="Arial Narrow" w:hAnsi="Arial Narrow" w:cs="Arial Narrow"/>
            <w:color w:val="auto"/>
            <w:sz w:val="24"/>
            <w:szCs w:val="24"/>
          </w:rPr>
          <w:delText xml:space="preserve">Zarządzającą </w:delText>
        </w:r>
      </w:del>
      <w:r w:rsidRPr="005A0427">
        <w:rPr>
          <w:rFonts w:ascii="Arial Narrow" w:eastAsia="Arial Narrow" w:hAnsi="Arial Narrow" w:cs="Arial Narrow"/>
          <w:color w:val="auto"/>
          <w:sz w:val="24"/>
          <w:szCs w:val="24"/>
        </w:rPr>
        <w:t xml:space="preserve">wydatków jest niższa niż przedstawiona przez Beneficjenta i jednocześnie nie minął termin przypadający na rozliczenie zaliczki, Beneficjent ma możliwość dokonania zwrotu środków lub przedstawienia kolejnego </w:t>
      </w:r>
      <w:r w:rsidR="00D542E0" w:rsidRPr="005A0427">
        <w:rPr>
          <w:rFonts w:ascii="Arial Narrow" w:eastAsia="Arial Narrow" w:hAnsi="Arial Narrow" w:cs="Arial Narrow"/>
          <w:color w:val="auto"/>
          <w:sz w:val="24"/>
          <w:szCs w:val="24"/>
        </w:rPr>
        <w:t>w</w:t>
      </w:r>
      <w:r w:rsidRPr="005A0427">
        <w:rPr>
          <w:rFonts w:ascii="Arial Narrow" w:eastAsia="Arial Narrow" w:hAnsi="Arial Narrow" w:cs="Arial Narrow"/>
          <w:color w:val="auto"/>
          <w:sz w:val="24"/>
          <w:szCs w:val="24"/>
        </w:rPr>
        <w:t>niosku o płatność pozwalającego na rozliczenie pełnej transzy otrzymanej uprzednio zaliczki. W przypadku dokonania powyższego w terminie 6 miesięcy od wypłaty zaliczki, odsetek z tytułu art. 189 ust. 3 ustawy o finansach publicznych nie nalicza się.</w:t>
      </w:r>
    </w:p>
    <w:p w:rsidR="00BB44F2" w:rsidRPr="005A0427"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Środki otrzymane w ramach zaliczki mogą być przeznaczone na pokrycie wydatków kwalifikujących się do objęcia wsparciem, poniesionych przez Beneficjenta ze środków własnych przed otrzymaniem zaliczki lub po jej otrzymaniu, jeżeli istniała konieczność sfinansowania tych wydatków ze środków własnych Beneficjenta. </w:t>
      </w:r>
      <w:del w:id="191" w:author="maniskiewicz" w:date="2016-09-28T08:42:00Z">
        <w:r w:rsidRPr="005A0427" w:rsidDel="001660FA">
          <w:rPr>
            <w:rFonts w:ascii="Arial Narrow" w:eastAsia="Arial Narrow" w:hAnsi="Arial Narrow" w:cs="Arial Narrow"/>
            <w:color w:val="auto"/>
            <w:sz w:val="24"/>
            <w:szCs w:val="24"/>
          </w:rPr>
          <w:delText xml:space="preserve">Towary </w:delText>
        </w:r>
        <w:r w:rsidR="007D452B" w:rsidRPr="005A0427" w:rsidDel="001660FA">
          <w:rPr>
            <w:rFonts w:ascii="Arial Narrow" w:eastAsia="Arial Narrow" w:hAnsi="Arial Narrow" w:cs="Arial Narrow"/>
            <w:color w:val="auto"/>
            <w:sz w:val="24"/>
            <w:szCs w:val="24"/>
          </w:rPr>
          <w:delText>i </w:delText>
        </w:r>
      </w:del>
      <w:ins w:id="192" w:author="maniskiewicz" w:date="2016-09-28T08:42:00Z">
        <w:r w:rsidR="001660FA">
          <w:rPr>
            <w:rFonts w:ascii="Arial Narrow" w:eastAsia="Arial Narrow" w:hAnsi="Arial Narrow" w:cs="Arial Narrow"/>
            <w:color w:val="auto"/>
            <w:sz w:val="24"/>
            <w:szCs w:val="24"/>
          </w:rPr>
          <w:t>Usługi/dostawy/roboty budowlane</w:t>
        </w:r>
      </w:ins>
      <w:del w:id="193" w:author="maniskiewicz" w:date="2016-09-28T08:42:00Z">
        <w:r w:rsidRPr="005A0427" w:rsidDel="001660FA">
          <w:rPr>
            <w:rFonts w:ascii="Arial Narrow" w:eastAsia="Arial Narrow" w:hAnsi="Arial Narrow" w:cs="Arial Narrow"/>
            <w:color w:val="auto"/>
            <w:sz w:val="24"/>
            <w:szCs w:val="24"/>
          </w:rPr>
          <w:delText>usługi</w:delText>
        </w:r>
      </w:del>
      <w:r w:rsidRPr="005A0427">
        <w:rPr>
          <w:rFonts w:ascii="Arial Narrow" w:eastAsia="Arial Narrow" w:hAnsi="Arial Narrow" w:cs="Arial Narrow"/>
          <w:color w:val="auto"/>
          <w:sz w:val="24"/>
          <w:szCs w:val="24"/>
        </w:rPr>
        <w:t xml:space="preserve"> zakupione przed otrzymaniem zaliczki również muszą być zgodne</w:t>
      </w:r>
      <w:r w:rsidR="009835AF" w:rsidRPr="005A0427">
        <w:rPr>
          <w:rFonts w:ascii="Arial Narrow" w:eastAsia="Arial Narrow" w:hAnsi="Arial Narrow" w:cs="Arial Narrow"/>
          <w:color w:val="auto"/>
          <w:sz w:val="24"/>
          <w:szCs w:val="24"/>
        </w:rPr>
        <w:t xml:space="preserve"> z zakresem rzeczowym Projektu.</w:t>
      </w:r>
    </w:p>
    <w:p w:rsidR="00BB44F2" w:rsidRPr="005A0427"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W przypadku płatności ze środków zaliczki Beneficjent zobowiązany jest do stosowa</w:t>
      </w:r>
      <w:r w:rsidR="00FE69E3" w:rsidRPr="005A0427">
        <w:rPr>
          <w:rFonts w:ascii="Arial Narrow" w:eastAsia="Arial Narrow" w:hAnsi="Arial Narrow" w:cs="Arial Narrow"/>
          <w:color w:val="auto"/>
          <w:sz w:val="24"/>
          <w:szCs w:val="24"/>
        </w:rPr>
        <w:t>nia poniższych metod płatności:</w:t>
      </w:r>
    </w:p>
    <w:p w:rsidR="00BB44F2" w:rsidRPr="005A0427" w:rsidRDefault="006D426D" w:rsidP="00FE3805">
      <w:pPr>
        <w:pStyle w:val="Normalny1"/>
        <w:numPr>
          <w:ilvl w:val="0"/>
          <w:numId w:val="64"/>
        </w:numPr>
        <w:spacing w:after="0" w:line="240" w:lineRule="auto"/>
        <w:ind w:left="709" w:hanging="349"/>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płatność wydatków kwalifikowa</w:t>
      </w:r>
      <w:r w:rsidR="009835AF" w:rsidRPr="005A0427">
        <w:rPr>
          <w:rFonts w:ascii="Arial Narrow" w:eastAsia="Arial Narrow" w:hAnsi="Arial Narrow" w:cs="Arial Narrow"/>
          <w:color w:val="auto"/>
          <w:sz w:val="24"/>
          <w:szCs w:val="24"/>
        </w:rPr>
        <w:t>l</w:t>
      </w:r>
      <w:r w:rsidRPr="005A0427">
        <w:rPr>
          <w:rFonts w:ascii="Arial Narrow" w:eastAsia="Arial Narrow" w:hAnsi="Arial Narrow" w:cs="Arial Narrow"/>
          <w:color w:val="auto"/>
          <w:sz w:val="24"/>
          <w:szCs w:val="24"/>
        </w:rPr>
        <w:t xml:space="preserve">nych ze środków zaliczki w proporcji odpowiadającej udziałowi dofinansowania w wydatkach kwalifikowalnych, pozostała część wydatków kwalifikowalnych powinna zostać pokryta ze środków własnych Beneficjenta; </w:t>
      </w:r>
    </w:p>
    <w:p w:rsidR="00BB44F2" w:rsidRPr="005A0427" w:rsidRDefault="006D426D" w:rsidP="00FE3805">
      <w:pPr>
        <w:pStyle w:val="Normalny1"/>
        <w:numPr>
          <w:ilvl w:val="0"/>
          <w:numId w:val="64"/>
        </w:numPr>
        <w:spacing w:after="0" w:line="240" w:lineRule="auto"/>
        <w:ind w:left="709" w:hanging="349"/>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zasilenia rachunku służącego przekazaniu środków zaliczki kwotą pozwalającą na pokrycie wkładu własnego i wydatków niekwalifikowa</w:t>
      </w:r>
      <w:r w:rsidR="009835AF" w:rsidRPr="005A0427">
        <w:rPr>
          <w:rFonts w:ascii="Arial Narrow" w:eastAsia="Arial Narrow" w:hAnsi="Arial Narrow" w:cs="Arial Narrow"/>
          <w:color w:val="auto"/>
          <w:sz w:val="24"/>
          <w:szCs w:val="24"/>
        </w:rPr>
        <w:t>l</w:t>
      </w:r>
      <w:r w:rsidRPr="005A0427">
        <w:rPr>
          <w:rFonts w:ascii="Arial Narrow" w:eastAsia="Arial Narrow" w:hAnsi="Arial Narrow" w:cs="Arial Narrow"/>
          <w:color w:val="auto"/>
          <w:sz w:val="24"/>
          <w:szCs w:val="24"/>
        </w:rPr>
        <w:t xml:space="preserve">nych. Zasilenie takie powinno nastąpić </w:t>
      </w:r>
      <w:r w:rsidR="00F8376C" w:rsidRPr="005A0427">
        <w:rPr>
          <w:rFonts w:ascii="Arial Narrow" w:eastAsia="Arial Narrow" w:hAnsi="Arial Narrow" w:cs="Arial Narrow"/>
          <w:color w:val="auto"/>
          <w:sz w:val="24"/>
          <w:szCs w:val="24"/>
        </w:rPr>
        <w:t xml:space="preserve">najpóźniej </w:t>
      </w:r>
      <w:r w:rsidRPr="005A0427">
        <w:rPr>
          <w:rFonts w:ascii="Arial Narrow" w:eastAsia="Arial Narrow" w:hAnsi="Arial Narrow" w:cs="Arial Narrow"/>
          <w:color w:val="auto"/>
          <w:sz w:val="24"/>
          <w:szCs w:val="24"/>
        </w:rPr>
        <w:t>w dzień dokonania płatności</w:t>
      </w:r>
      <w:r w:rsidR="00114C18" w:rsidRPr="005A0427">
        <w:rPr>
          <w:rFonts w:ascii="Arial Narrow" w:eastAsia="Arial Narrow" w:hAnsi="Arial Narrow" w:cs="Arial Narrow"/>
          <w:color w:val="auto"/>
          <w:sz w:val="24"/>
          <w:szCs w:val="24"/>
        </w:rPr>
        <w:br/>
      </w:r>
      <w:r w:rsidRPr="005A0427">
        <w:rPr>
          <w:rFonts w:ascii="Arial Narrow" w:eastAsia="Arial Narrow" w:hAnsi="Arial Narrow" w:cs="Arial Narrow"/>
          <w:color w:val="auto"/>
          <w:sz w:val="24"/>
          <w:szCs w:val="24"/>
        </w:rPr>
        <w:t>ze środków zaliczki i dokładnie w kwocie pozwalającej na pokrycie wkładu własnego i wydatków niekwalifikowa</w:t>
      </w:r>
      <w:r w:rsidR="009835AF" w:rsidRPr="005A0427">
        <w:rPr>
          <w:rFonts w:ascii="Arial Narrow" w:eastAsia="Arial Narrow" w:hAnsi="Arial Narrow" w:cs="Arial Narrow"/>
          <w:color w:val="auto"/>
          <w:sz w:val="24"/>
          <w:szCs w:val="24"/>
        </w:rPr>
        <w:t>l</w:t>
      </w:r>
      <w:r w:rsidRPr="005A0427">
        <w:rPr>
          <w:rFonts w:ascii="Arial Narrow" w:eastAsia="Arial Narrow" w:hAnsi="Arial Narrow" w:cs="Arial Narrow"/>
          <w:color w:val="auto"/>
          <w:sz w:val="24"/>
          <w:szCs w:val="24"/>
        </w:rPr>
        <w:t xml:space="preserve">nych; </w:t>
      </w:r>
    </w:p>
    <w:p w:rsidR="00BB44F2" w:rsidRPr="005A0427" w:rsidRDefault="006D426D" w:rsidP="00FE3805">
      <w:pPr>
        <w:pStyle w:val="Normalny1"/>
        <w:numPr>
          <w:ilvl w:val="0"/>
          <w:numId w:val="64"/>
        </w:numPr>
        <w:spacing w:after="0" w:line="240" w:lineRule="auto"/>
        <w:ind w:left="709" w:hanging="349"/>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zapłata wydatku z innego rachunku bankowego, należącego do Beneficjenta, niż rachunek służący przekazywaniu środków zaliczki – upoważnia Beneficjenta do zrefundowania z kwoty zaliczki, w proporcji odpowiadającej udziałowi dofinansowania, zapłaconego wydatku kwalifikowalnego. </w:t>
      </w:r>
    </w:p>
    <w:p w:rsidR="00BB44F2" w:rsidRPr="005A0427" w:rsidRDefault="00E77E74"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Zaliczka może być przekazywana w jednej lub kilku transzach. </w:t>
      </w:r>
      <w:r w:rsidR="006D426D" w:rsidRPr="005A0427">
        <w:rPr>
          <w:rFonts w:ascii="Arial Narrow" w:eastAsia="Arial Narrow" w:hAnsi="Arial Narrow" w:cs="Arial Narrow"/>
          <w:color w:val="auto"/>
          <w:sz w:val="24"/>
          <w:szCs w:val="24"/>
        </w:rPr>
        <w:t xml:space="preserve">Całkowite rozliczenie zaliczki następuje najpóźniej w momencie składania </w:t>
      </w:r>
      <w:r w:rsidR="001E587F" w:rsidRPr="005A0427">
        <w:rPr>
          <w:rFonts w:ascii="Arial Narrow" w:eastAsia="Arial Narrow" w:hAnsi="Arial Narrow" w:cs="Arial Narrow"/>
          <w:color w:val="auto"/>
          <w:sz w:val="24"/>
          <w:szCs w:val="24"/>
        </w:rPr>
        <w:t>w</w:t>
      </w:r>
      <w:r w:rsidR="006D426D" w:rsidRPr="005A0427">
        <w:rPr>
          <w:rFonts w:ascii="Arial Narrow" w:eastAsia="Arial Narrow" w:hAnsi="Arial Narrow" w:cs="Arial Narrow"/>
          <w:color w:val="auto"/>
          <w:sz w:val="24"/>
          <w:szCs w:val="24"/>
        </w:rPr>
        <w:t>niosku o płatność końcową</w:t>
      </w:r>
      <w:r w:rsidR="006D426D" w:rsidRPr="005A0427">
        <w:rPr>
          <w:rFonts w:ascii="Arial Narrow" w:eastAsia="Arial Narrow" w:hAnsi="Arial Narrow" w:cs="Arial Narrow"/>
          <w:i/>
          <w:color w:val="auto"/>
          <w:sz w:val="24"/>
          <w:szCs w:val="24"/>
        </w:rPr>
        <w:t>.</w:t>
      </w:r>
      <w:r w:rsidR="00607F56" w:rsidRPr="005A0427">
        <w:rPr>
          <w:rFonts w:ascii="Arial Narrow" w:eastAsia="Arial Narrow" w:hAnsi="Arial Narrow" w:cs="Arial Narrow"/>
          <w:color w:val="auto"/>
          <w:sz w:val="24"/>
          <w:szCs w:val="24"/>
        </w:rPr>
        <w:t xml:space="preserve"> W </w:t>
      </w:r>
      <w:r w:rsidR="006D426D" w:rsidRPr="005A0427">
        <w:rPr>
          <w:rFonts w:ascii="Arial Narrow" w:eastAsia="Arial Narrow" w:hAnsi="Arial Narrow" w:cs="Arial Narrow"/>
          <w:color w:val="auto"/>
          <w:sz w:val="24"/>
          <w:szCs w:val="24"/>
        </w:rPr>
        <w:t xml:space="preserve">przypadku, gdy Beneficjent po otrzymaniu zaliczki nie realizuje </w:t>
      </w:r>
      <w:r w:rsidR="0095160E" w:rsidRPr="005A0427">
        <w:rPr>
          <w:rFonts w:ascii="Arial Narrow" w:eastAsia="Arial Narrow" w:hAnsi="Arial Narrow" w:cs="Arial Narrow"/>
          <w:color w:val="auto"/>
          <w:sz w:val="24"/>
          <w:szCs w:val="24"/>
        </w:rPr>
        <w:t>P</w:t>
      </w:r>
      <w:r w:rsidR="006D426D" w:rsidRPr="005A0427">
        <w:rPr>
          <w:rFonts w:ascii="Arial Narrow" w:eastAsia="Arial Narrow" w:hAnsi="Arial Narrow" w:cs="Arial Narrow"/>
          <w:color w:val="auto"/>
          <w:sz w:val="24"/>
          <w:szCs w:val="24"/>
        </w:rPr>
        <w:t>rojektu zgodnie z</w:t>
      </w:r>
      <w:r w:rsidR="00DC01F5" w:rsidRPr="005A0427">
        <w:rPr>
          <w:rFonts w:ascii="Arial Narrow" w:eastAsia="Arial Narrow" w:hAnsi="Arial Narrow" w:cs="Arial Narrow"/>
          <w:color w:val="auto"/>
          <w:sz w:val="24"/>
          <w:szCs w:val="24"/>
        </w:rPr>
        <w:t xml:space="preserve"> Tabelą D4</w:t>
      </w:r>
      <w:r w:rsidR="009E3B2B" w:rsidRPr="005A0427">
        <w:rPr>
          <w:rFonts w:ascii="Arial Narrow" w:eastAsia="Arial Narrow" w:hAnsi="Arial Narrow" w:cs="Arial Narrow"/>
          <w:color w:val="auto"/>
          <w:sz w:val="24"/>
          <w:szCs w:val="24"/>
        </w:rPr>
        <w:t xml:space="preserve"> – </w:t>
      </w:r>
      <w:r w:rsidR="00DC01F5" w:rsidRPr="005A0427">
        <w:rPr>
          <w:rFonts w:ascii="Arial Narrow" w:eastAsia="Arial Narrow" w:hAnsi="Arial Narrow" w:cs="Arial Narrow"/>
          <w:color w:val="auto"/>
          <w:sz w:val="24"/>
          <w:szCs w:val="24"/>
        </w:rPr>
        <w:t>Zakres finansowy</w:t>
      </w:r>
      <w:r w:rsidR="00B929B1" w:rsidRPr="005A0427">
        <w:rPr>
          <w:rFonts w:ascii="Arial Narrow" w:eastAsia="Arial Narrow" w:hAnsi="Arial Narrow" w:cs="Arial Narrow"/>
          <w:color w:val="auto"/>
          <w:sz w:val="24"/>
          <w:szCs w:val="24"/>
        </w:rPr>
        <w:t xml:space="preserve"> </w:t>
      </w:r>
      <w:r w:rsidR="00942DD5" w:rsidRPr="005A0427">
        <w:rPr>
          <w:rFonts w:ascii="Arial Narrow" w:eastAsia="Arial Narrow" w:hAnsi="Arial Narrow" w:cs="Arial Narrow"/>
          <w:color w:val="auto"/>
          <w:sz w:val="24"/>
          <w:szCs w:val="24"/>
        </w:rPr>
        <w:t>z</w:t>
      </w:r>
      <w:r w:rsidR="00D75B80" w:rsidRPr="005A0427">
        <w:rPr>
          <w:rFonts w:ascii="Arial Narrow" w:eastAsia="Arial Narrow" w:hAnsi="Arial Narrow" w:cs="Arial Narrow"/>
          <w:color w:val="auto"/>
          <w:sz w:val="24"/>
          <w:szCs w:val="24"/>
        </w:rPr>
        <w:t xml:space="preserve"> </w:t>
      </w:r>
      <w:r w:rsidR="00B929B1" w:rsidRPr="005A0427">
        <w:rPr>
          <w:rFonts w:ascii="Arial Narrow" w:eastAsia="Arial Narrow" w:hAnsi="Arial Narrow" w:cs="Arial Narrow"/>
          <w:color w:val="auto"/>
          <w:sz w:val="24"/>
          <w:szCs w:val="24"/>
        </w:rPr>
        <w:t>Wniosku o dofinansowanie</w:t>
      </w:r>
      <w:r w:rsidR="006D426D" w:rsidRPr="005A0427">
        <w:rPr>
          <w:rFonts w:ascii="Arial Narrow" w:eastAsia="Arial Narrow" w:hAnsi="Arial Narrow" w:cs="Arial Narrow"/>
          <w:color w:val="auto"/>
          <w:sz w:val="24"/>
          <w:szCs w:val="24"/>
        </w:rPr>
        <w:t xml:space="preserve">, Instytucja </w:t>
      </w:r>
      <w:ins w:id="194" w:author="pszmaglinski" w:date="2016-07-08T14:22:00Z">
        <w:r w:rsidR="004B6540">
          <w:rPr>
            <w:rFonts w:ascii="Arial Narrow" w:eastAsia="Arial Narrow" w:hAnsi="Arial Narrow" w:cs="Arial Narrow"/>
            <w:color w:val="auto"/>
            <w:sz w:val="24"/>
            <w:szCs w:val="24"/>
          </w:rPr>
          <w:t>Pośrednicząc</w:t>
        </w:r>
      </w:ins>
      <w:ins w:id="195" w:author="pszmaglinski" w:date="2016-07-08T14:23:00Z">
        <w:r w:rsidR="004B6540">
          <w:rPr>
            <w:rFonts w:ascii="Arial Narrow" w:eastAsia="Arial Narrow" w:hAnsi="Arial Narrow" w:cs="Arial Narrow"/>
            <w:color w:val="auto"/>
            <w:sz w:val="24"/>
            <w:szCs w:val="24"/>
          </w:rPr>
          <w:t>a</w:t>
        </w:r>
      </w:ins>
      <w:del w:id="196" w:author="pszmaglinski" w:date="2016-07-08T14:22:00Z">
        <w:r w:rsidR="006D426D" w:rsidRPr="005A0427" w:rsidDel="004B6540">
          <w:rPr>
            <w:rFonts w:ascii="Arial Narrow" w:eastAsia="Arial Narrow" w:hAnsi="Arial Narrow" w:cs="Arial Narrow"/>
            <w:color w:val="auto"/>
            <w:sz w:val="24"/>
            <w:szCs w:val="24"/>
          </w:rPr>
          <w:delText>Zarządzająca</w:delText>
        </w:r>
      </w:del>
      <w:r w:rsidR="006D426D" w:rsidRPr="005A0427">
        <w:rPr>
          <w:rFonts w:ascii="Arial Narrow" w:eastAsia="Arial Narrow" w:hAnsi="Arial Narrow" w:cs="Arial Narrow"/>
          <w:color w:val="auto"/>
          <w:sz w:val="24"/>
          <w:szCs w:val="24"/>
        </w:rPr>
        <w:t xml:space="preserve"> może wezwać Beneficjenta do dokonania zwrotu niewydatkowanej części zaliczki pomimo braku upływu terminu jej rozliczenia. Konsekwencją powyższego może być utrata przez Beneficjenta p</w:t>
      </w:r>
      <w:r w:rsidR="00914C2C" w:rsidRPr="005A0427">
        <w:rPr>
          <w:rFonts w:ascii="Arial Narrow" w:eastAsia="Arial Narrow" w:hAnsi="Arial Narrow" w:cs="Arial Narrow"/>
          <w:color w:val="auto"/>
          <w:sz w:val="24"/>
          <w:szCs w:val="24"/>
        </w:rPr>
        <w:t>rawa do otrzymywania zaliczek w </w:t>
      </w:r>
      <w:r w:rsidR="006D426D" w:rsidRPr="005A0427">
        <w:rPr>
          <w:rFonts w:ascii="Arial Narrow" w:eastAsia="Arial Narrow" w:hAnsi="Arial Narrow" w:cs="Arial Narrow"/>
          <w:color w:val="auto"/>
          <w:sz w:val="24"/>
          <w:szCs w:val="24"/>
        </w:rPr>
        <w:t xml:space="preserve">ramach realizowanego </w:t>
      </w:r>
      <w:r w:rsidR="00C54B32" w:rsidRPr="005A0427">
        <w:rPr>
          <w:rFonts w:ascii="Arial Narrow" w:eastAsia="Arial Narrow" w:hAnsi="Arial Narrow" w:cs="Arial Narrow"/>
          <w:color w:val="auto"/>
          <w:sz w:val="24"/>
          <w:szCs w:val="24"/>
        </w:rPr>
        <w:t>P</w:t>
      </w:r>
      <w:r w:rsidR="006D426D" w:rsidRPr="005A0427">
        <w:rPr>
          <w:rFonts w:ascii="Arial Narrow" w:eastAsia="Arial Narrow" w:hAnsi="Arial Narrow" w:cs="Arial Narrow"/>
          <w:color w:val="auto"/>
          <w:sz w:val="24"/>
          <w:szCs w:val="24"/>
        </w:rPr>
        <w:t>rojektu.</w:t>
      </w:r>
    </w:p>
    <w:p w:rsidR="00B80E8B" w:rsidRPr="005A0427" w:rsidRDefault="00B80E8B" w:rsidP="00B80E8B">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Jeżeli zaliczka przekazywana jest w jednej transzy, to wypłata środków dofinansowania na rachunek bankowy Beneficjenta następuje po dokonaniu następujących czynności:</w:t>
      </w:r>
    </w:p>
    <w:p w:rsidR="00B80E8B" w:rsidRPr="005A0427" w:rsidRDefault="00B80E8B" w:rsidP="00C6115C">
      <w:pPr>
        <w:pStyle w:val="Normalny1"/>
        <w:numPr>
          <w:ilvl w:val="0"/>
          <w:numId w:val="87"/>
        </w:numPr>
        <w:spacing w:after="0" w:line="240" w:lineRule="auto"/>
        <w:ind w:left="284" w:firstLine="0"/>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wniesieniu przez Beneficjenta prawidłowo ustanowionego zabezpieczenia,</w:t>
      </w:r>
      <w:r w:rsidR="00DE6384" w:rsidRPr="005A0427">
        <w:rPr>
          <w:rFonts w:ascii="Arial Narrow" w:eastAsia="Arial Narrow" w:hAnsi="Arial Narrow" w:cs="Arial Narrow"/>
          <w:color w:val="auto"/>
          <w:sz w:val="24"/>
          <w:szCs w:val="24"/>
        </w:rPr>
        <w:t>*</w:t>
      </w:r>
    </w:p>
    <w:p w:rsidR="006B7237" w:rsidRPr="005A0427" w:rsidRDefault="00C22D82" w:rsidP="00C6115C">
      <w:pPr>
        <w:pStyle w:val="Normalny1"/>
        <w:numPr>
          <w:ilvl w:val="0"/>
          <w:numId w:val="87"/>
        </w:numPr>
        <w:spacing w:after="0" w:line="240" w:lineRule="auto"/>
        <w:ind w:left="284" w:firstLine="0"/>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p</w:t>
      </w:r>
      <w:r w:rsidR="006B7237" w:rsidRPr="005A0427">
        <w:rPr>
          <w:rFonts w:ascii="Arial Narrow" w:eastAsia="Arial Narrow" w:hAnsi="Arial Narrow" w:cs="Arial Narrow"/>
          <w:color w:val="auto"/>
          <w:sz w:val="24"/>
          <w:szCs w:val="24"/>
        </w:rPr>
        <w:t>rzekazaniu Harmonogramu płatności,</w:t>
      </w:r>
    </w:p>
    <w:p w:rsidR="00B80E8B" w:rsidRPr="005A0427" w:rsidRDefault="00B80E8B" w:rsidP="00C6115C">
      <w:pPr>
        <w:pStyle w:val="Normalny1"/>
        <w:numPr>
          <w:ilvl w:val="0"/>
          <w:numId w:val="87"/>
        </w:numPr>
        <w:spacing w:after="0" w:line="240" w:lineRule="auto"/>
        <w:ind w:left="284" w:firstLine="0"/>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złożeniu przez Beneficjenta wniosku o płatność</w:t>
      </w:r>
      <w:r w:rsidR="00E659AB" w:rsidRPr="005A0427">
        <w:rPr>
          <w:rFonts w:ascii="Arial Narrow" w:eastAsia="Arial Narrow" w:hAnsi="Arial Narrow" w:cs="Arial Narrow"/>
          <w:color w:val="auto"/>
          <w:sz w:val="24"/>
          <w:szCs w:val="24"/>
        </w:rPr>
        <w:t>,</w:t>
      </w:r>
    </w:p>
    <w:p w:rsidR="00B80E8B" w:rsidRPr="005A0427" w:rsidRDefault="00B80E8B" w:rsidP="00C6115C">
      <w:pPr>
        <w:pStyle w:val="Normalny1"/>
        <w:numPr>
          <w:ilvl w:val="0"/>
          <w:numId w:val="87"/>
        </w:numPr>
        <w:spacing w:after="0" w:line="240" w:lineRule="auto"/>
        <w:ind w:left="284" w:firstLine="0"/>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zatwierdzeniu wniosku o płatność </w:t>
      </w:r>
      <w:r w:rsidR="006B7237" w:rsidRPr="005A0427">
        <w:rPr>
          <w:rFonts w:ascii="Arial Narrow" w:eastAsia="Arial Narrow" w:hAnsi="Arial Narrow" w:cs="Arial Narrow"/>
          <w:color w:val="auto"/>
          <w:sz w:val="24"/>
          <w:szCs w:val="24"/>
        </w:rPr>
        <w:t xml:space="preserve">oraz Harmonogramu płatności </w:t>
      </w:r>
      <w:r w:rsidRPr="005A0427">
        <w:rPr>
          <w:rFonts w:ascii="Arial Narrow" w:eastAsia="Arial Narrow" w:hAnsi="Arial Narrow" w:cs="Arial Narrow"/>
          <w:color w:val="auto"/>
          <w:sz w:val="24"/>
          <w:szCs w:val="24"/>
        </w:rPr>
        <w:t xml:space="preserve">przez Instytucję </w:t>
      </w:r>
      <w:ins w:id="197" w:author="pszmaglinski" w:date="2016-07-08T14:23:00Z">
        <w:r w:rsidR="004B6540">
          <w:rPr>
            <w:rFonts w:ascii="Arial Narrow" w:eastAsia="Arial Narrow" w:hAnsi="Arial Narrow" w:cs="Arial Narrow"/>
            <w:color w:val="auto"/>
            <w:sz w:val="24"/>
            <w:szCs w:val="24"/>
          </w:rPr>
          <w:t>Pośredniczącą</w:t>
        </w:r>
      </w:ins>
      <w:del w:id="198" w:author="pszmaglinski" w:date="2016-07-08T14:23:00Z">
        <w:r w:rsidRPr="005A0427" w:rsidDel="004B6540">
          <w:rPr>
            <w:rFonts w:ascii="Arial Narrow" w:eastAsia="Arial Narrow" w:hAnsi="Arial Narrow" w:cs="Arial Narrow"/>
            <w:color w:val="auto"/>
            <w:sz w:val="24"/>
            <w:szCs w:val="24"/>
          </w:rPr>
          <w:delText>Zarządzającą</w:delText>
        </w:r>
      </w:del>
      <w:r w:rsidRPr="005A0427">
        <w:rPr>
          <w:rFonts w:ascii="Arial Narrow" w:eastAsia="Arial Narrow" w:hAnsi="Arial Narrow" w:cs="Arial Narrow"/>
          <w:color w:val="auto"/>
          <w:sz w:val="24"/>
          <w:szCs w:val="24"/>
        </w:rPr>
        <w:t>,</w:t>
      </w:r>
    </w:p>
    <w:p w:rsidR="00B80E8B" w:rsidRPr="005A0427" w:rsidRDefault="00B80E8B" w:rsidP="00C6115C">
      <w:pPr>
        <w:pStyle w:val="Normalny1"/>
        <w:numPr>
          <w:ilvl w:val="0"/>
          <w:numId w:val="87"/>
        </w:numPr>
        <w:spacing w:after="0" w:line="240" w:lineRule="auto"/>
        <w:ind w:left="284" w:firstLine="0"/>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przekazaniu zlecenia płatności przez Instytucję </w:t>
      </w:r>
      <w:ins w:id="199" w:author="pszmaglinski" w:date="2016-07-08T14:23:00Z">
        <w:r w:rsidR="004B6540">
          <w:rPr>
            <w:rFonts w:ascii="Arial Narrow" w:eastAsia="Arial Narrow" w:hAnsi="Arial Narrow" w:cs="Arial Narrow"/>
            <w:color w:val="auto"/>
            <w:sz w:val="24"/>
            <w:szCs w:val="24"/>
          </w:rPr>
          <w:t>Pośredniczącą</w:t>
        </w:r>
      </w:ins>
      <w:del w:id="200" w:author="pszmaglinski" w:date="2016-07-08T14:23:00Z">
        <w:r w:rsidRPr="005A0427" w:rsidDel="004B6540">
          <w:rPr>
            <w:rFonts w:ascii="Arial Narrow" w:eastAsia="Arial Narrow" w:hAnsi="Arial Narrow" w:cs="Arial Narrow"/>
            <w:color w:val="auto"/>
            <w:sz w:val="24"/>
            <w:szCs w:val="24"/>
          </w:rPr>
          <w:delText>Zarządzającą</w:delText>
        </w:r>
      </w:del>
      <w:r w:rsidRPr="005A0427">
        <w:rPr>
          <w:rFonts w:ascii="Arial Narrow" w:eastAsia="Arial Narrow" w:hAnsi="Arial Narrow" w:cs="Arial Narrow"/>
          <w:color w:val="auto"/>
          <w:sz w:val="24"/>
          <w:szCs w:val="24"/>
        </w:rPr>
        <w:t xml:space="preserve"> do BGK,</w:t>
      </w:r>
    </w:p>
    <w:p w:rsidR="00B80E8B" w:rsidRPr="005A0427" w:rsidRDefault="00B80E8B" w:rsidP="00C6115C">
      <w:pPr>
        <w:pStyle w:val="Normalny1"/>
        <w:numPr>
          <w:ilvl w:val="0"/>
          <w:numId w:val="87"/>
        </w:numPr>
        <w:spacing w:after="0" w:line="240" w:lineRule="auto"/>
        <w:ind w:left="284" w:firstLine="0"/>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dostępności środków finansowych na rachunkach bankowych BGK i Instytucji </w:t>
      </w:r>
      <w:commentRangeStart w:id="201"/>
      <w:r w:rsidR="004B6540">
        <w:rPr>
          <w:rFonts w:ascii="Arial Narrow" w:eastAsia="Arial Narrow" w:hAnsi="Arial Narrow" w:cs="Arial Narrow"/>
          <w:color w:val="auto"/>
          <w:sz w:val="24"/>
          <w:szCs w:val="24"/>
        </w:rPr>
        <w:t>Pośredniczącej</w:t>
      </w:r>
      <w:commentRangeEnd w:id="201"/>
      <w:r w:rsidR="004B6540">
        <w:rPr>
          <w:rStyle w:val="Odwoaniedokomentarza"/>
        </w:rPr>
        <w:commentReference w:id="201"/>
      </w:r>
      <w:r w:rsidR="00E66083" w:rsidRPr="005A0427">
        <w:rPr>
          <w:rFonts w:ascii="Arial Narrow" w:eastAsia="Arial Narrow" w:hAnsi="Arial Narrow" w:cs="Arial Narrow"/>
          <w:color w:val="auto"/>
          <w:sz w:val="24"/>
          <w:szCs w:val="24"/>
        </w:rPr>
        <w:t>*</w:t>
      </w:r>
      <w:r w:rsidRPr="005A0427">
        <w:rPr>
          <w:rFonts w:ascii="Arial Narrow" w:eastAsia="Arial Narrow" w:hAnsi="Arial Narrow" w:cs="Arial Narrow"/>
          <w:color w:val="auto"/>
          <w:sz w:val="24"/>
          <w:szCs w:val="24"/>
        </w:rPr>
        <w:t>.</w:t>
      </w:r>
    </w:p>
    <w:p w:rsidR="00BB44F2" w:rsidRPr="005A0427" w:rsidRDefault="000B0B4C"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Jeżeli zaliczka przekazywana jest Beneficjentowi w kilku transzach, to wypłata pierwszej transzy zaliczki następuje na zasadach opisanych powyżej, natomiast w</w:t>
      </w:r>
      <w:r w:rsidR="006D426D" w:rsidRPr="005A0427">
        <w:rPr>
          <w:rFonts w:ascii="Arial Narrow" w:eastAsia="Arial Narrow" w:hAnsi="Arial Narrow" w:cs="Arial Narrow"/>
          <w:color w:val="auto"/>
          <w:sz w:val="24"/>
          <w:szCs w:val="24"/>
        </w:rPr>
        <w:t>ypłata kolejnych transz zaliczki na rachunek bankowy Beneficjenta, następuje po rozliczeniu nie mniej niż 70% łącznej kwoty przekazanych wcześniej transz zaliczki.</w:t>
      </w:r>
    </w:p>
    <w:p w:rsidR="00BB44F2" w:rsidRPr="005A0427"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Proces rozliczania zaliczki: </w:t>
      </w:r>
    </w:p>
    <w:p w:rsidR="00BB44F2" w:rsidRPr="005A0427" w:rsidRDefault="006D426D" w:rsidP="00B806B3">
      <w:pPr>
        <w:pStyle w:val="Normalny1"/>
        <w:numPr>
          <w:ilvl w:val="0"/>
          <w:numId w:val="3"/>
        </w:numPr>
        <w:spacing w:after="0" w:line="240" w:lineRule="auto"/>
        <w:ind w:left="567" w:hanging="284"/>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Rozliczenie transzy zaliczki polega na wykazaniu przez Beneficjenta we </w:t>
      </w:r>
      <w:r w:rsidR="003E282F" w:rsidRPr="005A0427">
        <w:rPr>
          <w:rFonts w:ascii="Arial Narrow" w:eastAsia="Arial Narrow" w:hAnsi="Arial Narrow" w:cs="Arial Narrow"/>
          <w:color w:val="auto"/>
          <w:sz w:val="24"/>
          <w:szCs w:val="24"/>
        </w:rPr>
        <w:t>w</w:t>
      </w:r>
      <w:r w:rsidRPr="005A0427">
        <w:rPr>
          <w:rFonts w:ascii="Arial Narrow" w:eastAsia="Arial Narrow" w:hAnsi="Arial Narrow" w:cs="Arial Narrow"/>
          <w:color w:val="auto"/>
          <w:sz w:val="24"/>
          <w:szCs w:val="24"/>
        </w:rPr>
        <w:t>nioskach o płatność wydatków kwalifikowa</w:t>
      </w:r>
      <w:r w:rsidR="003E282F" w:rsidRPr="005A0427">
        <w:rPr>
          <w:rFonts w:ascii="Arial Narrow" w:eastAsia="Arial Narrow" w:hAnsi="Arial Narrow" w:cs="Arial Narrow"/>
          <w:color w:val="auto"/>
          <w:sz w:val="24"/>
          <w:szCs w:val="24"/>
        </w:rPr>
        <w:t>l</w:t>
      </w:r>
      <w:r w:rsidRPr="005A0427">
        <w:rPr>
          <w:rFonts w:ascii="Arial Narrow" w:eastAsia="Arial Narrow" w:hAnsi="Arial Narrow" w:cs="Arial Narrow"/>
          <w:color w:val="auto"/>
          <w:sz w:val="24"/>
          <w:szCs w:val="24"/>
        </w:rPr>
        <w:t>nych oraz poświadczeni</w:t>
      </w:r>
      <w:r w:rsidR="003E282F" w:rsidRPr="005A0427">
        <w:rPr>
          <w:rFonts w:ascii="Arial Narrow" w:eastAsia="Arial Narrow" w:hAnsi="Arial Narrow" w:cs="Arial Narrow"/>
          <w:color w:val="auto"/>
          <w:sz w:val="24"/>
          <w:szCs w:val="24"/>
        </w:rPr>
        <w:t>u tych wydatków przez Instytucję</w:t>
      </w:r>
      <w:r w:rsidR="0046319D" w:rsidRPr="005A0427">
        <w:rPr>
          <w:rFonts w:ascii="Arial Narrow" w:eastAsia="Arial Narrow" w:hAnsi="Arial Narrow" w:cs="Arial Narrow"/>
          <w:color w:val="auto"/>
          <w:sz w:val="24"/>
          <w:szCs w:val="24"/>
        </w:rPr>
        <w:t xml:space="preserve"> </w:t>
      </w:r>
      <w:ins w:id="202" w:author="pszmaglinski" w:date="2016-07-08T14:26:00Z">
        <w:r w:rsidR="004B6540">
          <w:rPr>
            <w:rFonts w:ascii="Arial Narrow" w:eastAsia="Arial Narrow" w:hAnsi="Arial Narrow" w:cs="Arial Narrow"/>
            <w:color w:val="auto"/>
            <w:sz w:val="24"/>
            <w:szCs w:val="24"/>
          </w:rPr>
          <w:t>Pośredniczącą</w:t>
        </w:r>
      </w:ins>
      <w:del w:id="203" w:author="pszmaglinski" w:date="2016-07-08T14:26:00Z">
        <w:r w:rsidR="0046319D" w:rsidRPr="005A0427" w:rsidDel="004B6540">
          <w:rPr>
            <w:rFonts w:ascii="Arial Narrow" w:eastAsia="Arial Narrow" w:hAnsi="Arial Narrow" w:cs="Arial Narrow"/>
            <w:color w:val="auto"/>
            <w:sz w:val="24"/>
            <w:szCs w:val="24"/>
          </w:rPr>
          <w:delText>Zarządzającą</w:delText>
        </w:r>
      </w:del>
      <w:r w:rsidR="0046319D" w:rsidRPr="005A0427">
        <w:rPr>
          <w:rFonts w:ascii="Arial Narrow" w:eastAsia="Arial Narrow" w:hAnsi="Arial Narrow" w:cs="Arial Narrow"/>
          <w:color w:val="auto"/>
          <w:sz w:val="24"/>
          <w:szCs w:val="24"/>
        </w:rPr>
        <w:t>;</w:t>
      </w:r>
    </w:p>
    <w:p w:rsidR="00BB44F2" w:rsidRPr="005A0427" w:rsidRDefault="006D426D" w:rsidP="00B806B3">
      <w:pPr>
        <w:pStyle w:val="Normalny1"/>
        <w:numPr>
          <w:ilvl w:val="0"/>
          <w:numId w:val="3"/>
        </w:numPr>
        <w:spacing w:after="0" w:line="240" w:lineRule="auto"/>
        <w:ind w:left="567" w:hanging="284"/>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lastRenderedPageBreak/>
        <w:t xml:space="preserve">Do rozliczenia zaliczki </w:t>
      </w:r>
      <w:r w:rsidR="00184F82" w:rsidRPr="005A0427">
        <w:rPr>
          <w:rFonts w:ascii="Arial Narrow" w:eastAsia="Arial Narrow" w:hAnsi="Arial Narrow" w:cs="Arial Narrow"/>
          <w:color w:val="auto"/>
          <w:sz w:val="24"/>
          <w:szCs w:val="24"/>
        </w:rPr>
        <w:t xml:space="preserve">Beneficjent może przedłożyć jedynie wydatki faktycznie poniesione oraz dostarczone. Do rozliczenia zaliczki </w:t>
      </w:r>
      <w:r w:rsidRPr="005A0427">
        <w:rPr>
          <w:rFonts w:ascii="Arial Narrow" w:eastAsia="Arial Narrow" w:hAnsi="Arial Narrow" w:cs="Arial Narrow"/>
          <w:color w:val="auto"/>
          <w:sz w:val="24"/>
          <w:szCs w:val="24"/>
        </w:rPr>
        <w:t xml:space="preserve">nie będą brane pod uwagę faktury zaliczkowe do momentu rozliczenia całości umowy </w:t>
      </w:r>
      <w:r w:rsidR="006B6561" w:rsidRPr="005A0427">
        <w:rPr>
          <w:rFonts w:ascii="Arial Narrow" w:eastAsia="Arial Narrow" w:hAnsi="Arial Narrow" w:cs="Arial Narrow"/>
          <w:color w:val="auto"/>
          <w:sz w:val="24"/>
          <w:szCs w:val="24"/>
        </w:rPr>
        <w:br/>
      </w:r>
      <w:r w:rsidRPr="005A0427">
        <w:rPr>
          <w:rFonts w:ascii="Arial Narrow" w:eastAsia="Arial Narrow" w:hAnsi="Arial Narrow" w:cs="Arial Narrow"/>
          <w:color w:val="auto"/>
          <w:sz w:val="24"/>
          <w:szCs w:val="24"/>
        </w:rPr>
        <w:t>z wykonawcą usługi/dostawcą towaru oraz faktury niezapłacone w całości</w:t>
      </w:r>
      <w:r w:rsidR="00FE3805" w:rsidRPr="005A0427">
        <w:rPr>
          <w:rFonts w:ascii="Arial Narrow" w:eastAsia="Arial Narrow" w:hAnsi="Arial Narrow" w:cs="Arial Narrow"/>
          <w:color w:val="auto"/>
          <w:sz w:val="24"/>
          <w:szCs w:val="24"/>
        </w:rPr>
        <w:t>;</w:t>
      </w:r>
    </w:p>
    <w:p w:rsidR="00BB44F2" w:rsidRPr="005A0427" w:rsidRDefault="006D426D" w:rsidP="00B806B3">
      <w:pPr>
        <w:pStyle w:val="Normalny1"/>
        <w:numPr>
          <w:ilvl w:val="0"/>
          <w:numId w:val="3"/>
        </w:numPr>
        <w:spacing w:after="0" w:line="240" w:lineRule="auto"/>
        <w:ind w:left="567" w:hanging="284"/>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Weryfikując, czy kwota poniesionych wydatków kwalifikowa</w:t>
      </w:r>
      <w:r w:rsidR="003E282F" w:rsidRPr="005A0427">
        <w:rPr>
          <w:rFonts w:ascii="Arial Narrow" w:eastAsia="Arial Narrow" w:hAnsi="Arial Narrow" w:cs="Arial Narrow"/>
          <w:color w:val="auto"/>
          <w:sz w:val="24"/>
          <w:szCs w:val="24"/>
        </w:rPr>
        <w:t>l</w:t>
      </w:r>
      <w:r w:rsidRPr="005A0427">
        <w:rPr>
          <w:rFonts w:ascii="Arial Narrow" w:eastAsia="Arial Narrow" w:hAnsi="Arial Narrow" w:cs="Arial Narrow"/>
          <w:color w:val="auto"/>
          <w:sz w:val="24"/>
          <w:szCs w:val="24"/>
        </w:rPr>
        <w:t xml:space="preserve">nych, rozliczanych danym </w:t>
      </w:r>
      <w:r w:rsidR="003E282F" w:rsidRPr="005A0427">
        <w:rPr>
          <w:rFonts w:ascii="Arial Narrow" w:eastAsia="Arial Narrow" w:hAnsi="Arial Narrow" w:cs="Arial Narrow"/>
          <w:color w:val="auto"/>
          <w:sz w:val="24"/>
          <w:szCs w:val="24"/>
        </w:rPr>
        <w:t>w</w:t>
      </w:r>
      <w:r w:rsidRPr="005A0427">
        <w:rPr>
          <w:rFonts w:ascii="Arial Narrow" w:eastAsia="Arial Narrow" w:hAnsi="Arial Narrow" w:cs="Arial Narrow"/>
          <w:color w:val="auto"/>
          <w:sz w:val="24"/>
          <w:szCs w:val="24"/>
        </w:rPr>
        <w:t>nioskiem o płatność, pokrywa nie mniej niż 70% łącznej kwoty przyznanych wcześniej transz zaliczki, nie należy uwzględniać:</w:t>
      </w:r>
    </w:p>
    <w:p w:rsidR="00BB44F2" w:rsidRPr="005A0427" w:rsidRDefault="006D426D" w:rsidP="00B806B3">
      <w:pPr>
        <w:pStyle w:val="Normalny1"/>
        <w:numPr>
          <w:ilvl w:val="0"/>
          <w:numId w:val="62"/>
        </w:numPr>
        <w:spacing w:after="0" w:line="240" w:lineRule="auto"/>
        <w:ind w:left="567"/>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odsetek narosłych od środków zaliczki zgromadzonych na rachunku bankowym Beneficjenta, </w:t>
      </w:r>
    </w:p>
    <w:p w:rsidR="007E1947" w:rsidRPr="005A0427" w:rsidRDefault="006D426D">
      <w:pPr>
        <w:pStyle w:val="Normalny1"/>
        <w:numPr>
          <w:ilvl w:val="0"/>
          <w:numId w:val="62"/>
        </w:numPr>
        <w:spacing w:after="0" w:line="240" w:lineRule="auto"/>
        <w:ind w:left="1418" w:hanging="491"/>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kwoty wygenerowanego do</w:t>
      </w:r>
      <w:r w:rsidR="00107CC0" w:rsidRPr="005A0427">
        <w:rPr>
          <w:rFonts w:ascii="Arial Narrow" w:eastAsia="Arial Narrow" w:hAnsi="Arial Narrow" w:cs="Arial Narrow"/>
          <w:color w:val="auto"/>
          <w:sz w:val="24"/>
          <w:szCs w:val="24"/>
        </w:rPr>
        <w:t>chodu, o którym mowa w art. 61 R</w:t>
      </w:r>
      <w:r w:rsidRPr="005A0427">
        <w:rPr>
          <w:rFonts w:ascii="Arial Narrow" w:eastAsia="Arial Narrow" w:hAnsi="Arial Narrow" w:cs="Arial Narrow"/>
          <w:color w:val="auto"/>
          <w:sz w:val="24"/>
          <w:szCs w:val="24"/>
        </w:rPr>
        <w:t>ozporządzenia nr 1303/2013;</w:t>
      </w:r>
      <w:r w:rsidRPr="005A0427">
        <w:rPr>
          <w:rStyle w:val="Odwoanieprzypisudolnego"/>
          <w:rFonts w:ascii="Arial Narrow" w:eastAsia="Arial Narrow" w:hAnsi="Arial Narrow" w:cs="Arial Narrow"/>
          <w:color w:val="auto"/>
          <w:sz w:val="24"/>
          <w:szCs w:val="24"/>
        </w:rPr>
        <w:footnoteReference w:id="19"/>
      </w:r>
    </w:p>
    <w:p w:rsidR="00BB44F2" w:rsidRPr="005A0427" w:rsidRDefault="006D426D" w:rsidP="00B806B3">
      <w:pPr>
        <w:pStyle w:val="Normalny1"/>
        <w:numPr>
          <w:ilvl w:val="0"/>
          <w:numId w:val="3"/>
        </w:numPr>
        <w:spacing w:after="0" w:line="240" w:lineRule="auto"/>
        <w:ind w:left="567" w:hanging="284"/>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Nierozliczone środki przekazane w ramach danej transzy zaliczki nie pomniejszają kolejnej transzy zaliczki;</w:t>
      </w:r>
    </w:p>
    <w:p w:rsidR="00BB44F2" w:rsidRPr="005A0427" w:rsidRDefault="006D426D" w:rsidP="00B806B3">
      <w:pPr>
        <w:pStyle w:val="Normalny1"/>
        <w:numPr>
          <w:ilvl w:val="0"/>
          <w:numId w:val="3"/>
        </w:numPr>
        <w:spacing w:after="0" w:line="240" w:lineRule="auto"/>
        <w:ind w:left="567" w:hanging="284"/>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Warunkiem otrzymania przez Beneficjenta dofinansowania w formie refundacji poniesionych wydatków, jest rozliczenie całości otrzymanej przez Beneficjenta kwoty zaliczki, oraz spełnienie warunków określonych </w:t>
      </w:r>
      <w:r w:rsidR="006B6561" w:rsidRPr="005A0427">
        <w:rPr>
          <w:rFonts w:ascii="Arial Narrow" w:eastAsia="Arial Narrow" w:hAnsi="Arial Narrow" w:cs="Arial Narrow"/>
          <w:color w:val="auto"/>
          <w:sz w:val="24"/>
          <w:szCs w:val="24"/>
        </w:rPr>
        <w:br/>
      </w:r>
      <w:r w:rsidRPr="005A0427">
        <w:rPr>
          <w:rFonts w:ascii="Arial Narrow" w:eastAsia="Arial Narrow" w:hAnsi="Arial Narrow" w:cs="Arial Narrow"/>
          <w:color w:val="auto"/>
          <w:sz w:val="24"/>
          <w:szCs w:val="24"/>
        </w:rPr>
        <w:t>w Umowie.</w:t>
      </w:r>
    </w:p>
    <w:p w:rsidR="00BB44F2" w:rsidRPr="005A0427" w:rsidRDefault="00CA206B" w:rsidP="00F445D6">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Kwota dofinansowania w formie płatności, o której mowa w § 2 ust. 6 </w:t>
      </w:r>
      <w:proofErr w:type="spellStart"/>
      <w:r w:rsidRPr="005A0427">
        <w:rPr>
          <w:rFonts w:ascii="Arial Narrow" w:eastAsia="Arial Narrow" w:hAnsi="Arial Narrow" w:cs="Arial Narrow"/>
          <w:color w:val="auto"/>
          <w:sz w:val="24"/>
          <w:szCs w:val="24"/>
        </w:rPr>
        <w:t>pkt</w:t>
      </w:r>
      <w:proofErr w:type="spellEnd"/>
      <w:r w:rsidRPr="005A0427">
        <w:rPr>
          <w:rFonts w:ascii="Arial Narrow" w:eastAsia="Arial Narrow" w:hAnsi="Arial Narrow" w:cs="Arial Narrow"/>
          <w:color w:val="auto"/>
          <w:sz w:val="24"/>
          <w:szCs w:val="24"/>
        </w:rPr>
        <w:t xml:space="preserve"> 1, przekazana w formie zaliczki i niewydatkowana z końcem roku budżetowego, pozostaje na rachunku bankowym Beneficjenta, o którym mowa </w:t>
      </w:r>
      <w:r w:rsidRPr="005A0427">
        <w:rPr>
          <w:rFonts w:ascii="Arial Narrow" w:eastAsia="Arial Narrow" w:hAnsi="Arial Narrow" w:cs="Arial Narrow"/>
          <w:color w:val="auto"/>
          <w:sz w:val="24"/>
          <w:szCs w:val="24"/>
        </w:rPr>
        <w:br/>
        <w:t xml:space="preserve">w § 5 ust. 2. </w:t>
      </w:r>
    </w:p>
    <w:p w:rsidR="00F445D6" w:rsidRPr="005A0427" w:rsidRDefault="00F445D6" w:rsidP="00F445D6">
      <w:pPr>
        <w:pStyle w:val="Normalny1"/>
        <w:numPr>
          <w:ilvl w:val="0"/>
          <w:numId w:val="35"/>
        </w:numPr>
        <w:spacing w:after="0" w:line="240" w:lineRule="auto"/>
        <w:ind w:left="284" w:hanging="284"/>
        <w:contextualSpacing/>
        <w:jc w:val="both"/>
        <w:rPr>
          <w:rFonts w:ascii="Arial Narrow" w:hAnsi="Arial Narrow"/>
          <w:color w:val="auto"/>
          <w:sz w:val="24"/>
          <w:szCs w:val="24"/>
        </w:rPr>
      </w:pPr>
      <w:r w:rsidRPr="005A0427">
        <w:rPr>
          <w:rFonts w:ascii="Arial Narrow" w:eastAsia="Arial Narrow" w:hAnsi="Arial Narrow" w:cs="Arial Narrow"/>
          <w:color w:val="auto"/>
          <w:sz w:val="24"/>
          <w:szCs w:val="24"/>
        </w:rPr>
        <w:t xml:space="preserve">Kwota dofinansowania z budżetu państwa, o której mowa w § 2 ust. 6 </w:t>
      </w:r>
      <w:proofErr w:type="spellStart"/>
      <w:r w:rsidRPr="005A0427">
        <w:rPr>
          <w:rFonts w:ascii="Arial Narrow" w:eastAsia="Arial Narrow" w:hAnsi="Arial Narrow" w:cs="Arial Narrow"/>
          <w:color w:val="auto"/>
          <w:sz w:val="24"/>
          <w:szCs w:val="24"/>
        </w:rPr>
        <w:t>pkt</w:t>
      </w:r>
      <w:proofErr w:type="spellEnd"/>
      <w:r w:rsidRPr="005A0427">
        <w:rPr>
          <w:rFonts w:ascii="Arial Narrow" w:eastAsia="Arial Narrow" w:hAnsi="Arial Narrow" w:cs="Arial Narrow"/>
          <w:color w:val="auto"/>
          <w:sz w:val="24"/>
          <w:szCs w:val="24"/>
        </w:rPr>
        <w:t xml:space="preserve"> 2 przekazana w formie zaliczki powinna być wykorzystana zgodnie z art. 168 ustawy o finansach publicznych do </w:t>
      </w:r>
      <w:r w:rsidR="001C1952" w:rsidRPr="005A0427">
        <w:rPr>
          <w:rFonts w:ascii="Arial Narrow" w:eastAsia="Arial Narrow" w:hAnsi="Arial Narrow" w:cs="Arial Narrow"/>
          <w:color w:val="auto"/>
          <w:sz w:val="24"/>
          <w:szCs w:val="24"/>
        </w:rPr>
        <w:t xml:space="preserve">dnia </w:t>
      </w:r>
      <w:r w:rsidRPr="005A0427">
        <w:rPr>
          <w:rFonts w:ascii="Arial Narrow" w:eastAsia="Arial Narrow" w:hAnsi="Arial Narrow" w:cs="Arial Narrow"/>
          <w:color w:val="auto"/>
          <w:sz w:val="24"/>
          <w:szCs w:val="24"/>
        </w:rPr>
        <w:t xml:space="preserve">31 grudnia danego roku kalendarzowego, a niewydatkowaną część zaliczki Beneficjent zobowiązany jest zwrócić na rachunek wskazany przez Instytucję </w:t>
      </w:r>
      <w:del w:id="204" w:author="pszmaglinski" w:date="2016-07-08T14:38:00Z">
        <w:r w:rsidRPr="005A0427" w:rsidDel="0062290D">
          <w:rPr>
            <w:rFonts w:ascii="Arial Narrow" w:eastAsia="Arial Narrow" w:hAnsi="Arial Narrow" w:cs="Arial Narrow"/>
            <w:color w:val="auto"/>
            <w:sz w:val="24"/>
            <w:szCs w:val="24"/>
          </w:rPr>
          <w:delText xml:space="preserve">Zarządzającą </w:delText>
        </w:r>
      </w:del>
      <w:ins w:id="205" w:author="pszmaglinski" w:date="2016-07-08T14:38:00Z">
        <w:r w:rsidR="0062290D">
          <w:rPr>
            <w:rFonts w:ascii="Arial Narrow" w:eastAsia="Arial Narrow" w:hAnsi="Arial Narrow" w:cs="Arial Narrow"/>
            <w:color w:val="auto"/>
            <w:sz w:val="24"/>
            <w:szCs w:val="24"/>
          </w:rPr>
          <w:t>Pośredniczącą</w:t>
        </w:r>
        <w:r w:rsidR="0062290D" w:rsidRPr="005A0427">
          <w:rPr>
            <w:rFonts w:ascii="Arial Narrow" w:eastAsia="Arial Narrow" w:hAnsi="Arial Narrow" w:cs="Arial Narrow"/>
            <w:color w:val="auto"/>
            <w:sz w:val="24"/>
            <w:szCs w:val="24"/>
          </w:rPr>
          <w:t xml:space="preserve"> </w:t>
        </w:r>
      </w:ins>
      <w:r w:rsidRPr="005A0427">
        <w:rPr>
          <w:rFonts w:ascii="Arial Narrow" w:eastAsia="Arial Narrow" w:hAnsi="Arial Narrow" w:cs="Arial Narrow"/>
          <w:color w:val="auto"/>
          <w:sz w:val="24"/>
          <w:szCs w:val="24"/>
        </w:rPr>
        <w:t>w terminie do dnia 5 stycznia następnego roku kalendarzowego.</w:t>
      </w:r>
    </w:p>
    <w:p w:rsidR="00BB44F2" w:rsidRPr="005A0427"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Niewykorzystaną w danym roku budżetowym kwotę zaliczki zgodnie z ust. 19, która została zwrócona</w:t>
      </w:r>
      <w:r w:rsidR="00114C18" w:rsidRPr="005A0427">
        <w:rPr>
          <w:rFonts w:ascii="Arial Narrow" w:eastAsia="Arial Narrow" w:hAnsi="Arial Narrow" w:cs="Arial Narrow"/>
          <w:color w:val="auto"/>
          <w:sz w:val="24"/>
          <w:szCs w:val="24"/>
        </w:rPr>
        <w:br/>
      </w:r>
      <w:r w:rsidRPr="005A0427">
        <w:rPr>
          <w:rFonts w:ascii="Arial Narrow" w:eastAsia="Arial Narrow" w:hAnsi="Arial Narrow" w:cs="Arial Narrow"/>
          <w:color w:val="auto"/>
          <w:sz w:val="24"/>
          <w:szCs w:val="24"/>
        </w:rPr>
        <w:t xml:space="preserve">na rachunek bankowy Instytucji </w:t>
      </w:r>
      <w:commentRangeStart w:id="206"/>
      <w:del w:id="207" w:author="pszmaglinski" w:date="2016-07-13T10:43:00Z">
        <w:r w:rsidRPr="005A0427" w:rsidDel="001B0343">
          <w:rPr>
            <w:rFonts w:ascii="Arial Narrow" w:eastAsia="Arial Narrow" w:hAnsi="Arial Narrow" w:cs="Arial Narrow"/>
            <w:color w:val="auto"/>
            <w:sz w:val="24"/>
            <w:szCs w:val="24"/>
          </w:rPr>
          <w:delText>Zarządzającej</w:delText>
        </w:r>
        <w:commentRangeEnd w:id="206"/>
        <w:r w:rsidR="0062290D" w:rsidDel="001B0343">
          <w:rPr>
            <w:rStyle w:val="Odwoaniedokomentarza"/>
          </w:rPr>
          <w:commentReference w:id="206"/>
        </w:r>
      </w:del>
      <w:ins w:id="208" w:author="pszmaglinski" w:date="2016-07-13T10:43:00Z">
        <w:r w:rsidR="001B0343">
          <w:rPr>
            <w:rFonts w:ascii="Arial Narrow" w:eastAsia="Arial Narrow" w:hAnsi="Arial Narrow" w:cs="Arial Narrow"/>
            <w:color w:val="auto"/>
            <w:sz w:val="24"/>
            <w:szCs w:val="24"/>
          </w:rPr>
          <w:t>Pośredniczącej</w:t>
        </w:r>
      </w:ins>
      <w:r w:rsidR="007D0389" w:rsidRPr="005A0427">
        <w:rPr>
          <w:rFonts w:ascii="Arial Narrow" w:eastAsia="Arial Narrow" w:hAnsi="Arial Narrow" w:cs="Arial Narrow"/>
          <w:color w:val="auto"/>
          <w:sz w:val="24"/>
          <w:szCs w:val="24"/>
        </w:rPr>
        <w:t>,</w:t>
      </w:r>
      <w:r w:rsidRPr="005A0427">
        <w:rPr>
          <w:rFonts w:ascii="Arial Narrow" w:eastAsia="Arial Narrow" w:hAnsi="Arial Narrow" w:cs="Arial Narrow"/>
          <w:color w:val="auto"/>
          <w:sz w:val="24"/>
          <w:szCs w:val="24"/>
        </w:rPr>
        <w:t xml:space="preserve"> Beneficjent otrzymuje (bez konieczności wnioskowania)</w:t>
      </w:r>
      <w:r w:rsidR="00114C18" w:rsidRPr="005A0427">
        <w:rPr>
          <w:rFonts w:ascii="Arial Narrow" w:eastAsia="Arial Narrow" w:hAnsi="Arial Narrow" w:cs="Arial Narrow"/>
          <w:color w:val="auto"/>
          <w:sz w:val="24"/>
          <w:szCs w:val="24"/>
        </w:rPr>
        <w:br/>
      </w:r>
      <w:r w:rsidR="00D23BC8" w:rsidRPr="005A0427">
        <w:rPr>
          <w:rFonts w:ascii="Arial Narrow" w:eastAsia="Arial Narrow" w:hAnsi="Arial Narrow" w:cs="Arial Narrow"/>
          <w:color w:val="auto"/>
          <w:sz w:val="24"/>
          <w:szCs w:val="24"/>
        </w:rPr>
        <w:t>w kolejnym roku budżetowym.</w:t>
      </w:r>
    </w:p>
    <w:p w:rsidR="00F94621" w:rsidRPr="005A0427" w:rsidRDefault="00F94621"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5A0427">
        <w:rPr>
          <w:rFonts w:ascii="Arial Narrow" w:hAnsi="Arial Narrow"/>
          <w:color w:val="auto"/>
          <w:sz w:val="24"/>
          <w:szCs w:val="24"/>
        </w:rPr>
        <w:t>Beneficjent nie dokonuje zwrotu dofinansowania w sytuacji, gdy wartość Projektu po otrzymaniu transz zaliczki ulegnie zmniejszeniu, a otrzymana zaliczka nie przekracza poziomu 100% kwoty zmniejszonego dofinansowania.</w:t>
      </w:r>
    </w:p>
    <w:p w:rsidR="00F94621" w:rsidRPr="005A0427" w:rsidRDefault="00F94621"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5A0427">
        <w:rPr>
          <w:rFonts w:ascii="Arial Narrow" w:hAnsi="Arial Narrow"/>
          <w:color w:val="auto"/>
          <w:sz w:val="24"/>
          <w:szCs w:val="24"/>
        </w:rPr>
        <w:t>Beneficjent dokonuje z</w:t>
      </w:r>
      <w:r w:rsidR="00F506AC" w:rsidRPr="005A0427">
        <w:rPr>
          <w:rFonts w:ascii="Arial Narrow" w:hAnsi="Arial Narrow"/>
          <w:color w:val="auto"/>
          <w:sz w:val="24"/>
          <w:szCs w:val="24"/>
        </w:rPr>
        <w:t>wrotu dofinansowania</w:t>
      </w:r>
      <w:r w:rsidRPr="005A0427">
        <w:rPr>
          <w:rFonts w:ascii="Arial Narrow" w:hAnsi="Arial Narrow"/>
          <w:color w:val="auto"/>
          <w:sz w:val="24"/>
          <w:szCs w:val="24"/>
        </w:rPr>
        <w:t xml:space="preserve"> w sytuacji</w:t>
      </w:r>
      <w:r w:rsidR="00F506AC" w:rsidRPr="005A0427">
        <w:rPr>
          <w:rFonts w:ascii="Arial Narrow" w:hAnsi="Arial Narrow"/>
          <w:color w:val="auto"/>
          <w:sz w:val="24"/>
          <w:szCs w:val="24"/>
        </w:rPr>
        <w:t>,</w:t>
      </w:r>
      <w:r w:rsidRPr="005A0427">
        <w:rPr>
          <w:rFonts w:ascii="Arial Narrow" w:hAnsi="Arial Narrow"/>
          <w:color w:val="auto"/>
          <w:sz w:val="24"/>
          <w:szCs w:val="24"/>
        </w:rPr>
        <w:t xml:space="preserve"> gdy wartość Projektu po otrzymaniu transz zaliczki ulegnie zmniejszeniu, a otrzymana zaliczka przekracza poziom 100% kwoty zmniejszonego dofinansowania.</w:t>
      </w:r>
    </w:p>
    <w:p w:rsidR="00D814BC" w:rsidRPr="005A0427"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W przypadku niestosowania się przez Beneficjenta do powyższych postanowień, Instytucja </w:t>
      </w:r>
      <w:del w:id="209" w:author="pszmaglinski" w:date="2016-07-08T14:40:00Z">
        <w:r w:rsidRPr="005A0427" w:rsidDel="0062290D">
          <w:rPr>
            <w:rFonts w:ascii="Arial Narrow" w:eastAsia="Arial Narrow" w:hAnsi="Arial Narrow" w:cs="Arial Narrow"/>
            <w:color w:val="auto"/>
            <w:sz w:val="24"/>
            <w:szCs w:val="24"/>
          </w:rPr>
          <w:delText>Zarządzająca</w:delText>
        </w:r>
      </w:del>
      <w:ins w:id="210" w:author="pszmaglinski" w:date="2016-07-08T14:40:00Z">
        <w:r w:rsidR="0062290D">
          <w:rPr>
            <w:rFonts w:ascii="Arial Narrow" w:eastAsia="Arial Narrow" w:hAnsi="Arial Narrow" w:cs="Arial Narrow"/>
            <w:color w:val="auto"/>
            <w:sz w:val="24"/>
            <w:szCs w:val="24"/>
          </w:rPr>
          <w:t>Pośrednicząca</w:t>
        </w:r>
      </w:ins>
      <w:r w:rsidR="00114C18" w:rsidRPr="005A0427">
        <w:rPr>
          <w:rFonts w:ascii="Arial Narrow" w:eastAsia="Arial Narrow" w:hAnsi="Arial Narrow" w:cs="Arial Narrow"/>
          <w:color w:val="auto"/>
          <w:sz w:val="24"/>
          <w:szCs w:val="24"/>
        </w:rPr>
        <w:br/>
      </w:r>
      <w:r w:rsidRPr="005A0427">
        <w:rPr>
          <w:rFonts w:ascii="Arial Narrow" w:eastAsia="Arial Narrow" w:hAnsi="Arial Narrow" w:cs="Arial Narrow"/>
          <w:color w:val="auto"/>
          <w:sz w:val="24"/>
          <w:szCs w:val="24"/>
        </w:rPr>
        <w:t xml:space="preserve">ma prawo odebrać Beneficjentowi możliwość korzystania z zaliczki. </w:t>
      </w:r>
    </w:p>
    <w:p w:rsidR="00A20993" w:rsidRPr="005A0427" w:rsidRDefault="0019495B" w:rsidP="00FE3805">
      <w:pPr>
        <w:pStyle w:val="Normalny1"/>
        <w:spacing w:after="0" w:line="240" w:lineRule="auto"/>
        <w:ind w:left="284" w:hanging="284"/>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2</w:t>
      </w:r>
      <w:r w:rsidR="00125A07" w:rsidRPr="005A0427">
        <w:rPr>
          <w:rFonts w:ascii="Arial Narrow" w:eastAsia="Arial Narrow" w:hAnsi="Arial Narrow" w:cs="Arial Narrow"/>
          <w:color w:val="auto"/>
          <w:sz w:val="24"/>
          <w:szCs w:val="24"/>
        </w:rPr>
        <w:t>4</w:t>
      </w:r>
      <w:r w:rsidRPr="005A0427">
        <w:rPr>
          <w:rFonts w:ascii="Arial Narrow" w:eastAsia="Arial Narrow" w:hAnsi="Arial Narrow" w:cs="Arial Narrow"/>
          <w:color w:val="auto"/>
          <w:sz w:val="24"/>
          <w:szCs w:val="24"/>
        </w:rPr>
        <w:t xml:space="preserve">. </w:t>
      </w:r>
      <w:r w:rsidR="0047252C" w:rsidRPr="005A0427">
        <w:rPr>
          <w:rFonts w:ascii="Arial Narrow" w:eastAsia="Arial Narrow" w:hAnsi="Arial Narrow" w:cs="Arial Narrow"/>
          <w:color w:val="auto"/>
          <w:sz w:val="24"/>
          <w:szCs w:val="24"/>
        </w:rPr>
        <w:t>Zaliczka wypłacona przez Beneficjenta dostawcy/wykonawcy na poczet wykonania usług/dostaw</w:t>
      </w:r>
      <w:ins w:id="211" w:author="maniskiewicz" w:date="2016-09-28T08:52:00Z">
        <w:r w:rsidR="00AD4719">
          <w:rPr>
            <w:rFonts w:ascii="Arial Narrow" w:eastAsia="Arial Narrow" w:hAnsi="Arial Narrow" w:cs="Arial Narrow"/>
            <w:color w:val="auto"/>
            <w:sz w:val="24"/>
            <w:szCs w:val="24"/>
          </w:rPr>
          <w:t>/robót budowlanych</w:t>
        </w:r>
      </w:ins>
      <w:r w:rsidR="0047252C" w:rsidRPr="005A0427">
        <w:rPr>
          <w:rFonts w:ascii="Arial Narrow" w:eastAsia="Arial Narrow" w:hAnsi="Arial Narrow" w:cs="Arial Narrow"/>
          <w:color w:val="auto"/>
          <w:sz w:val="24"/>
          <w:szCs w:val="24"/>
        </w:rPr>
        <w:t xml:space="preserve"> nie stanowi wydatku kwalifikującego się do objęcia wsparciem. Wydatki mogą zostać uznane za kwalifikujące się do objęcia wsparciem w oparciu o dokument stwierdzający wykonanie usług/dostaw</w:t>
      </w:r>
      <w:ins w:id="212" w:author="maniskiewicz" w:date="2016-09-28T08:52:00Z">
        <w:r w:rsidR="00AD4719">
          <w:rPr>
            <w:rFonts w:ascii="Arial Narrow" w:eastAsia="Arial Narrow" w:hAnsi="Arial Narrow" w:cs="Arial Narrow"/>
            <w:color w:val="auto"/>
            <w:sz w:val="24"/>
            <w:szCs w:val="24"/>
          </w:rPr>
          <w:t>/robót budowlanych</w:t>
        </w:r>
      </w:ins>
      <w:r w:rsidR="00B04635" w:rsidRPr="005A0427">
        <w:rPr>
          <w:rStyle w:val="Odwoanieprzypisudolnego"/>
          <w:rFonts w:ascii="Arial Narrow" w:eastAsia="Arial Narrow" w:hAnsi="Arial Narrow" w:cs="Arial Narrow"/>
          <w:color w:val="auto"/>
          <w:sz w:val="24"/>
          <w:szCs w:val="24"/>
        </w:rPr>
        <w:footnoteReference w:id="20"/>
      </w:r>
      <w:r w:rsidR="0047252C" w:rsidRPr="005A0427">
        <w:rPr>
          <w:rFonts w:ascii="Arial Narrow" w:eastAsia="Arial Narrow" w:hAnsi="Arial Narrow" w:cs="Arial Narrow"/>
          <w:color w:val="auto"/>
          <w:sz w:val="24"/>
          <w:szCs w:val="24"/>
        </w:rPr>
        <w:t>.</w:t>
      </w:r>
    </w:p>
    <w:p w:rsidR="00B82CF1" w:rsidRPr="005A0427" w:rsidRDefault="00B82CF1" w:rsidP="004A1DC9">
      <w:pPr>
        <w:pStyle w:val="Normalny1"/>
        <w:widowControl w:val="0"/>
        <w:spacing w:after="0" w:line="240" w:lineRule="auto"/>
        <w:ind w:left="360"/>
        <w:jc w:val="center"/>
        <w:rPr>
          <w:rFonts w:ascii="Arial Narrow" w:eastAsia="Arial Narrow" w:hAnsi="Arial Narrow" w:cs="Arial Narrow"/>
          <w:b/>
          <w:color w:val="auto"/>
          <w:sz w:val="24"/>
          <w:szCs w:val="24"/>
        </w:rPr>
      </w:pPr>
    </w:p>
    <w:p w:rsidR="00BB44F2" w:rsidRPr="005A0427" w:rsidRDefault="006D426D" w:rsidP="004A1DC9">
      <w:pPr>
        <w:pStyle w:val="Normalny1"/>
        <w:widowControl w:val="0"/>
        <w:spacing w:after="0" w:line="240" w:lineRule="auto"/>
        <w:ind w:left="360"/>
        <w:jc w:val="center"/>
        <w:rPr>
          <w:rFonts w:ascii="Arial Narrow" w:hAnsi="Arial Narrow"/>
          <w:color w:val="auto"/>
          <w:sz w:val="24"/>
          <w:szCs w:val="24"/>
        </w:rPr>
      </w:pPr>
      <w:r w:rsidRPr="005A0427">
        <w:rPr>
          <w:rFonts w:ascii="Arial Narrow" w:eastAsia="Arial Narrow" w:hAnsi="Arial Narrow" w:cs="Arial Narrow"/>
          <w:b/>
          <w:color w:val="auto"/>
          <w:sz w:val="24"/>
          <w:szCs w:val="24"/>
        </w:rPr>
        <w:t>§ 7</w:t>
      </w:r>
    </w:p>
    <w:p w:rsidR="00BB44F2" w:rsidRDefault="006D426D" w:rsidP="004A1DC9">
      <w:pPr>
        <w:pStyle w:val="Normalny1"/>
        <w:widowControl w:val="0"/>
        <w:spacing w:after="0" w:line="240" w:lineRule="auto"/>
        <w:ind w:left="360"/>
        <w:jc w:val="center"/>
        <w:rPr>
          <w:rFonts w:ascii="Arial Narrow" w:eastAsia="Arial Narrow" w:hAnsi="Arial Narrow" w:cs="Arial Narrow"/>
          <w:b/>
          <w:color w:val="auto"/>
          <w:sz w:val="24"/>
          <w:szCs w:val="24"/>
        </w:rPr>
      </w:pPr>
      <w:r w:rsidRPr="005A0427">
        <w:rPr>
          <w:rFonts w:ascii="Arial Narrow" w:eastAsia="Arial Narrow" w:hAnsi="Arial Narrow" w:cs="Arial Narrow"/>
          <w:b/>
          <w:color w:val="auto"/>
          <w:sz w:val="24"/>
          <w:szCs w:val="24"/>
        </w:rPr>
        <w:t>Dofinansowanie w formie refundacji</w:t>
      </w:r>
    </w:p>
    <w:p w:rsidR="00BB44F2" w:rsidRPr="005A0427" w:rsidRDefault="006D426D" w:rsidP="004A1DC9">
      <w:pPr>
        <w:pStyle w:val="Normalny1"/>
        <w:widowControl w:val="0"/>
        <w:numPr>
          <w:ilvl w:val="0"/>
          <w:numId w:val="24"/>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Warunkiem </w:t>
      </w:r>
      <w:r w:rsidR="00720000" w:rsidRPr="005A0427">
        <w:rPr>
          <w:rFonts w:ascii="Arial Narrow" w:eastAsia="Arial Narrow" w:hAnsi="Arial Narrow" w:cs="Arial Narrow"/>
          <w:color w:val="auto"/>
          <w:sz w:val="24"/>
          <w:szCs w:val="24"/>
        </w:rPr>
        <w:t xml:space="preserve">zrefundowania </w:t>
      </w:r>
      <w:r w:rsidRPr="005A0427">
        <w:rPr>
          <w:rFonts w:ascii="Arial Narrow" w:eastAsia="Arial Narrow" w:hAnsi="Arial Narrow" w:cs="Arial Narrow"/>
          <w:color w:val="auto"/>
          <w:sz w:val="24"/>
          <w:szCs w:val="24"/>
        </w:rPr>
        <w:t>wydatków poniesionych przez Beneficjenta jest:</w:t>
      </w:r>
    </w:p>
    <w:p w:rsidR="00BB44F2" w:rsidRPr="005A0427" w:rsidRDefault="006D426D" w:rsidP="00DE0E78">
      <w:pPr>
        <w:pStyle w:val="Normalny1"/>
        <w:widowControl w:val="0"/>
        <w:numPr>
          <w:ilvl w:val="0"/>
          <w:numId w:val="44"/>
        </w:numPr>
        <w:spacing w:after="0" w:line="240" w:lineRule="auto"/>
        <w:ind w:left="709" w:hanging="283"/>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złożenie przez Beneficjenta do Instytucji </w:t>
      </w:r>
      <w:del w:id="213" w:author="pszmaglinski" w:date="2016-07-08T14:40:00Z">
        <w:r w:rsidRPr="005A0427" w:rsidDel="0062290D">
          <w:rPr>
            <w:rFonts w:ascii="Arial Narrow" w:eastAsia="Arial Narrow" w:hAnsi="Arial Narrow" w:cs="Arial Narrow"/>
            <w:color w:val="auto"/>
            <w:sz w:val="24"/>
            <w:szCs w:val="24"/>
          </w:rPr>
          <w:delText xml:space="preserve">Zarządzającej </w:delText>
        </w:r>
      </w:del>
      <w:ins w:id="214" w:author="pszmaglinski" w:date="2016-07-08T14:40:00Z">
        <w:r w:rsidR="0062290D">
          <w:rPr>
            <w:rFonts w:ascii="Arial Narrow" w:eastAsia="Arial Narrow" w:hAnsi="Arial Narrow" w:cs="Arial Narrow"/>
            <w:color w:val="auto"/>
            <w:sz w:val="24"/>
            <w:szCs w:val="24"/>
          </w:rPr>
          <w:t>Pośredniczącej</w:t>
        </w:r>
        <w:r w:rsidR="0062290D" w:rsidRPr="005A0427">
          <w:rPr>
            <w:rFonts w:ascii="Arial Narrow" w:eastAsia="Arial Narrow" w:hAnsi="Arial Narrow" w:cs="Arial Narrow"/>
            <w:color w:val="auto"/>
            <w:sz w:val="24"/>
            <w:szCs w:val="24"/>
          </w:rPr>
          <w:t xml:space="preserve"> </w:t>
        </w:r>
      </w:ins>
      <w:r w:rsidRPr="005A0427">
        <w:rPr>
          <w:rFonts w:ascii="Arial Narrow" w:eastAsia="Arial Narrow" w:hAnsi="Arial Narrow" w:cs="Arial Narrow"/>
          <w:color w:val="auto"/>
          <w:sz w:val="24"/>
          <w:szCs w:val="24"/>
        </w:rPr>
        <w:t>poprawnego, kompletnego i spełniającego wymogi formalne, merytoryczne i rachunkowe wniosku o płatność</w:t>
      </w:r>
      <w:r w:rsidR="00B776F5" w:rsidRPr="005A0427">
        <w:rPr>
          <w:rFonts w:ascii="Arial Narrow" w:eastAsia="Arial Narrow" w:hAnsi="Arial Narrow" w:cs="Arial Narrow"/>
          <w:color w:val="auto"/>
          <w:sz w:val="24"/>
          <w:szCs w:val="24"/>
        </w:rPr>
        <w:t xml:space="preserve"> zawierającego wyd</w:t>
      </w:r>
      <w:r w:rsidR="00E85932" w:rsidRPr="005A0427">
        <w:rPr>
          <w:rFonts w:ascii="Arial Narrow" w:eastAsia="Arial Narrow" w:hAnsi="Arial Narrow" w:cs="Arial Narrow"/>
          <w:color w:val="auto"/>
          <w:sz w:val="24"/>
          <w:szCs w:val="24"/>
        </w:rPr>
        <w:t>atki kwalifikowalne określone w </w:t>
      </w:r>
      <w:r w:rsidR="00B776F5" w:rsidRPr="005A0427">
        <w:rPr>
          <w:rFonts w:ascii="Arial Narrow" w:eastAsia="Arial Narrow" w:hAnsi="Arial Narrow" w:cs="Arial Narrow"/>
          <w:color w:val="auto"/>
          <w:sz w:val="24"/>
          <w:szCs w:val="24"/>
        </w:rPr>
        <w:t xml:space="preserve">Wytycznych, o których mowa w § 1 </w:t>
      </w:r>
      <w:proofErr w:type="spellStart"/>
      <w:r w:rsidR="0018529B" w:rsidRPr="005A0427">
        <w:rPr>
          <w:rFonts w:ascii="Arial Narrow" w:eastAsia="Arial Narrow" w:hAnsi="Arial Narrow" w:cs="Arial Narrow"/>
          <w:color w:val="auto"/>
          <w:sz w:val="24"/>
          <w:szCs w:val="24"/>
        </w:rPr>
        <w:t>pkt</w:t>
      </w:r>
      <w:proofErr w:type="spellEnd"/>
      <w:r w:rsidR="0018529B" w:rsidRPr="005A0427">
        <w:rPr>
          <w:rFonts w:ascii="Arial Narrow" w:eastAsia="Arial Narrow" w:hAnsi="Arial Narrow" w:cs="Arial Narrow"/>
          <w:color w:val="auto"/>
          <w:sz w:val="24"/>
          <w:szCs w:val="24"/>
        </w:rPr>
        <w:t xml:space="preserve"> </w:t>
      </w:r>
      <w:del w:id="215" w:author="mmossetty" w:date="2016-11-09T07:36:00Z">
        <w:r w:rsidR="0018529B" w:rsidRPr="005A0427" w:rsidDel="003961AB">
          <w:rPr>
            <w:rFonts w:ascii="Arial Narrow" w:eastAsia="Arial Narrow" w:hAnsi="Arial Narrow" w:cs="Arial Narrow"/>
            <w:color w:val="auto"/>
            <w:sz w:val="24"/>
            <w:szCs w:val="24"/>
          </w:rPr>
          <w:delText>4</w:delText>
        </w:r>
      </w:del>
      <w:ins w:id="216" w:author="maniskiewicz" w:date="2016-10-14T12:09:00Z">
        <w:del w:id="217" w:author="mmossetty" w:date="2016-11-09T07:36:00Z">
          <w:r w:rsidR="0071120B" w:rsidDel="003961AB">
            <w:rPr>
              <w:rFonts w:ascii="Arial Narrow" w:eastAsia="Arial Narrow" w:hAnsi="Arial Narrow" w:cs="Arial Narrow"/>
              <w:color w:val="auto"/>
              <w:sz w:val="24"/>
              <w:szCs w:val="24"/>
            </w:rPr>
            <w:delText>5</w:delText>
          </w:r>
        </w:del>
      </w:ins>
      <w:del w:id="218" w:author="mmossetty" w:date="2016-11-09T07:36:00Z">
        <w:r w:rsidR="0018529B" w:rsidRPr="005A0427" w:rsidDel="003961AB">
          <w:rPr>
            <w:rFonts w:ascii="Arial Narrow" w:eastAsia="Arial Narrow" w:hAnsi="Arial Narrow" w:cs="Arial Narrow"/>
            <w:color w:val="auto"/>
            <w:sz w:val="24"/>
            <w:szCs w:val="24"/>
          </w:rPr>
          <w:delText>4</w:delText>
        </w:r>
      </w:del>
      <w:ins w:id="219" w:author="mmossetty" w:date="2016-11-09T07:36:00Z">
        <w:r w:rsidR="003961AB">
          <w:rPr>
            <w:rFonts w:ascii="Arial Narrow" w:eastAsia="Arial Narrow" w:hAnsi="Arial Narrow" w:cs="Arial Narrow"/>
            <w:color w:val="auto"/>
            <w:sz w:val="24"/>
            <w:szCs w:val="24"/>
          </w:rPr>
          <w:t>44</w:t>
        </w:r>
      </w:ins>
      <w:r w:rsidR="00164198" w:rsidRPr="005A0427">
        <w:rPr>
          <w:rFonts w:ascii="Arial Narrow" w:eastAsia="Arial Narrow" w:hAnsi="Arial Narrow" w:cs="Arial Narrow"/>
          <w:color w:val="auto"/>
          <w:sz w:val="24"/>
          <w:szCs w:val="24"/>
        </w:rPr>
        <w:t xml:space="preserve"> lit. d</w:t>
      </w:r>
      <w:r w:rsidRPr="005A0427">
        <w:rPr>
          <w:rFonts w:ascii="Arial Narrow" w:eastAsia="Arial Narrow" w:hAnsi="Arial Narrow" w:cs="Arial Narrow"/>
          <w:color w:val="auto"/>
          <w:sz w:val="24"/>
          <w:szCs w:val="24"/>
        </w:rPr>
        <w:t xml:space="preserve"> </w:t>
      </w:r>
      <w:r w:rsidR="00E85932" w:rsidRPr="005A0427">
        <w:rPr>
          <w:rFonts w:ascii="Arial Narrow" w:eastAsia="Arial Narrow" w:hAnsi="Arial Narrow" w:cs="Arial Narrow"/>
          <w:color w:val="auto"/>
          <w:sz w:val="24"/>
          <w:szCs w:val="24"/>
        </w:rPr>
        <w:t>oraz w Regulaminie konkursu*</w:t>
      </w:r>
      <w:r w:rsidR="000A1484">
        <w:rPr>
          <w:rFonts w:ascii="Arial Narrow" w:eastAsia="Arial Narrow" w:hAnsi="Arial Narrow" w:cs="Arial Narrow"/>
          <w:color w:val="auto"/>
          <w:sz w:val="24"/>
          <w:szCs w:val="24"/>
        </w:rPr>
        <w:t xml:space="preserve">/naboru w trybie </w:t>
      </w:r>
      <w:r w:rsidR="000A1484" w:rsidRPr="000A1484">
        <w:rPr>
          <w:rFonts w:ascii="Arial Narrow" w:eastAsia="Arial Narrow" w:hAnsi="Arial Narrow" w:cs="Arial Narrow"/>
          <w:color w:val="auto"/>
          <w:sz w:val="24"/>
          <w:szCs w:val="24"/>
        </w:rPr>
        <w:t>pozakonkursowym*</w:t>
      </w:r>
      <w:r w:rsidR="00E85932" w:rsidRPr="005A0427">
        <w:rPr>
          <w:rFonts w:ascii="Arial Narrow" w:eastAsia="Arial Narrow" w:hAnsi="Arial Narrow" w:cs="Arial Narrow"/>
          <w:color w:val="auto"/>
          <w:sz w:val="24"/>
          <w:szCs w:val="24"/>
        </w:rPr>
        <w:t xml:space="preserve"> </w:t>
      </w:r>
      <w:r w:rsidRPr="005A0427">
        <w:rPr>
          <w:rFonts w:ascii="Arial Narrow" w:eastAsia="Arial Narrow" w:hAnsi="Arial Narrow" w:cs="Arial Narrow"/>
          <w:color w:val="auto"/>
          <w:sz w:val="24"/>
          <w:szCs w:val="24"/>
        </w:rPr>
        <w:t xml:space="preserve">wraz z załącznikami wymaganymi przez Instytucję </w:t>
      </w:r>
      <w:del w:id="220" w:author="pszmaglinski" w:date="2016-07-08T14:41:00Z">
        <w:r w:rsidRPr="005A0427" w:rsidDel="0062290D">
          <w:rPr>
            <w:rFonts w:ascii="Arial Narrow" w:eastAsia="Arial Narrow" w:hAnsi="Arial Narrow" w:cs="Arial Narrow"/>
            <w:color w:val="auto"/>
            <w:sz w:val="24"/>
            <w:szCs w:val="24"/>
          </w:rPr>
          <w:delText>Zarządzającą</w:delText>
        </w:r>
      </w:del>
      <w:ins w:id="221" w:author="pszmaglinski" w:date="2016-07-08T14:41:00Z">
        <w:r w:rsidR="0062290D">
          <w:rPr>
            <w:rFonts w:ascii="Arial Narrow" w:eastAsia="Arial Narrow" w:hAnsi="Arial Narrow" w:cs="Arial Narrow"/>
            <w:color w:val="auto"/>
            <w:sz w:val="24"/>
            <w:szCs w:val="24"/>
          </w:rPr>
          <w:t>Pośredniczącą</w:t>
        </w:r>
      </w:ins>
      <w:r w:rsidRPr="005A0427">
        <w:rPr>
          <w:rFonts w:ascii="Arial Narrow" w:eastAsia="Arial Narrow" w:hAnsi="Arial Narrow" w:cs="Arial Narrow"/>
          <w:color w:val="auto"/>
          <w:sz w:val="24"/>
          <w:szCs w:val="24"/>
        </w:rPr>
        <w:t>;</w:t>
      </w:r>
    </w:p>
    <w:p w:rsidR="00BB44F2" w:rsidRPr="005A0427" w:rsidRDefault="006D426D" w:rsidP="00FE3805">
      <w:pPr>
        <w:pStyle w:val="Normalny1"/>
        <w:widowControl w:val="0"/>
        <w:numPr>
          <w:ilvl w:val="0"/>
          <w:numId w:val="44"/>
        </w:numPr>
        <w:spacing w:after="0" w:line="240" w:lineRule="auto"/>
        <w:ind w:left="709" w:hanging="283"/>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dokonanie przez Instytucję </w:t>
      </w:r>
      <w:ins w:id="222" w:author="pszmaglinski" w:date="2016-07-08T14:41:00Z">
        <w:r w:rsidR="0062290D">
          <w:rPr>
            <w:rFonts w:ascii="Arial Narrow" w:eastAsia="Arial Narrow" w:hAnsi="Arial Narrow" w:cs="Arial Narrow"/>
            <w:color w:val="auto"/>
            <w:sz w:val="24"/>
            <w:szCs w:val="24"/>
          </w:rPr>
          <w:t>Pośredniczącą</w:t>
        </w:r>
      </w:ins>
      <w:del w:id="223" w:author="pszmaglinski" w:date="2016-07-08T14:41:00Z">
        <w:r w:rsidRPr="005A0427" w:rsidDel="0062290D">
          <w:rPr>
            <w:rFonts w:ascii="Arial Narrow" w:eastAsia="Arial Narrow" w:hAnsi="Arial Narrow" w:cs="Arial Narrow"/>
            <w:color w:val="auto"/>
            <w:sz w:val="24"/>
            <w:szCs w:val="24"/>
          </w:rPr>
          <w:delText>Zarządzającą</w:delText>
        </w:r>
      </w:del>
      <w:r w:rsidRPr="005A0427">
        <w:rPr>
          <w:rFonts w:ascii="Arial Narrow" w:eastAsia="Arial Narrow" w:hAnsi="Arial Narrow" w:cs="Arial Narrow"/>
          <w:color w:val="auto"/>
          <w:sz w:val="24"/>
          <w:szCs w:val="24"/>
        </w:rPr>
        <w:t xml:space="preserve"> weryfikacji formalnej, mery</w:t>
      </w:r>
      <w:r w:rsidR="00E85932" w:rsidRPr="005A0427">
        <w:rPr>
          <w:rFonts w:ascii="Arial Narrow" w:eastAsia="Arial Narrow" w:hAnsi="Arial Narrow" w:cs="Arial Narrow"/>
          <w:color w:val="auto"/>
          <w:sz w:val="24"/>
          <w:szCs w:val="24"/>
        </w:rPr>
        <w:t>torycznej i rachunkowej wniosku o </w:t>
      </w:r>
      <w:r w:rsidRPr="005A0427">
        <w:rPr>
          <w:rFonts w:ascii="Arial Narrow" w:eastAsia="Arial Narrow" w:hAnsi="Arial Narrow" w:cs="Arial Narrow"/>
          <w:color w:val="auto"/>
          <w:sz w:val="24"/>
          <w:szCs w:val="24"/>
        </w:rPr>
        <w:t>płatność oraz poświadczenie faktycznego i prawidłowego poniesienia wydatków, a także ich kwalifikowalności.</w:t>
      </w:r>
    </w:p>
    <w:p w:rsidR="00BB44F2" w:rsidRPr="005A0427"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lastRenderedPageBreak/>
        <w:t xml:space="preserve">Instytucja </w:t>
      </w:r>
      <w:ins w:id="224" w:author="pszmaglinski" w:date="2016-07-08T14:41:00Z">
        <w:r w:rsidR="0062290D">
          <w:rPr>
            <w:rFonts w:ascii="Arial Narrow" w:eastAsia="Arial Narrow" w:hAnsi="Arial Narrow" w:cs="Arial Narrow"/>
            <w:color w:val="auto"/>
            <w:sz w:val="24"/>
            <w:szCs w:val="24"/>
          </w:rPr>
          <w:t>Pośredniczącą</w:t>
        </w:r>
      </w:ins>
      <w:del w:id="225" w:author="pszmaglinski" w:date="2016-07-08T14:41:00Z">
        <w:r w:rsidRPr="005A0427" w:rsidDel="0062290D">
          <w:rPr>
            <w:rFonts w:ascii="Arial Narrow" w:eastAsia="Arial Narrow" w:hAnsi="Arial Narrow" w:cs="Arial Narrow"/>
            <w:color w:val="auto"/>
            <w:sz w:val="24"/>
            <w:szCs w:val="24"/>
          </w:rPr>
          <w:delText>Zarządzająca</w:delText>
        </w:r>
      </w:del>
      <w:r w:rsidRPr="005A0427">
        <w:rPr>
          <w:rFonts w:ascii="Arial Narrow" w:eastAsia="Arial Narrow" w:hAnsi="Arial Narrow" w:cs="Arial Narrow"/>
          <w:color w:val="auto"/>
          <w:sz w:val="24"/>
          <w:szCs w:val="24"/>
        </w:rPr>
        <w:t xml:space="preserve"> dokonuje weryfikacji kompletu wydatków objętych wnioskiem.</w:t>
      </w:r>
    </w:p>
    <w:p w:rsidR="00BB44F2" w:rsidRPr="005A0427"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W przypadku stwierdzenia braków/błędów lub uchybień formalnych/merytorycznych i rachunkowych w złożonym wniosku o płatność</w:t>
      </w:r>
      <w:r w:rsidR="00FE3805" w:rsidRPr="005A0427">
        <w:rPr>
          <w:rFonts w:ascii="Arial Narrow" w:eastAsia="Arial Narrow" w:hAnsi="Arial Narrow" w:cs="Arial Narrow"/>
          <w:color w:val="auto"/>
          <w:sz w:val="24"/>
          <w:szCs w:val="24"/>
        </w:rPr>
        <w:t>,</w:t>
      </w:r>
      <w:r w:rsidRPr="005A0427">
        <w:rPr>
          <w:rFonts w:ascii="Arial Narrow" w:eastAsia="Arial Narrow" w:hAnsi="Arial Narrow" w:cs="Arial Narrow"/>
          <w:color w:val="auto"/>
          <w:sz w:val="24"/>
          <w:szCs w:val="24"/>
        </w:rPr>
        <w:t xml:space="preserve"> Instytucja </w:t>
      </w:r>
      <w:ins w:id="226" w:author="pszmaglinski" w:date="2016-07-08T14:41:00Z">
        <w:r w:rsidR="0062290D">
          <w:rPr>
            <w:rFonts w:ascii="Arial Narrow" w:eastAsia="Arial Narrow" w:hAnsi="Arial Narrow" w:cs="Arial Narrow"/>
            <w:color w:val="auto"/>
            <w:sz w:val="24"/>
            <w:szCs w:val="24"/>
          </w:rPr>
          <w:t>Pośredniczącą</w:t>
        </w:r>
      </w:ins>
      <w:del w:id="227" w:author="pszmaglinski" w:date="2016-07-08T14:41:00Z">
        <w:r w:rsidRPr="005A0427" w:rsidDel="0062290D">
          <w:rPr>
            <w:rFonts w:ascii="Arial Narrow" w:eastAsia="Arial Narrow" w:hAnsi="Arial Narrow" w:cs="Arial Narrow"/>
            <w:color w:val="auto"/>
            <w:sz w:val="24"/>
            <w:szCs w:val="24"/>
          </w:rPr>
          <w:delText>Zarządzająca</w:delText>
        </w:r>
      </w:del>
      <w:r w:rsidRPr="005A0427">
        <w:rPr>
          <w:rFonts w:ascii="Arial Narrow" w:eastAsia="Arial Narrow" w:hAnsi="Arial Narrow" w:cs="Arial Narrow"/>
          <w:color w:val="auto"/>
          <w:sz w:val="24"/>
          <w:szCs w:val="24"/>
        </w:rPr>
        <w:t xml:space="preserve"> wzywa Beneficjenta do poprawienia lub uzupełnienia wniosku </w:t>
      </w:r>
      <w:r w:rsidR="006B6561" w:rsidRPr="005A0427">
        <w:rPr>
          <w:rFonts w:ascii="Arial Narrow" w:eastAsia="Arial Narrow" w:hAnsi="Arial Narrow" w:cs="Arial Narrow"/>
          <w:color w:val="auto"/>
          <w:sz w:val="24"/>
          <w:szCs w:val="24"/>
        </w:rPr>
        <w:br/>
      </w:r>
      <w:r w:rsidRPr="005A0427">
        <w:rPr>
          <w:rFonts w:ascii="Arial Narrow" w:eastAsia="Arial Narrow" w:hAnsi="Arial Narrow" w:cs="Arial Narrow"/>
          <w:color w:val="auto"/>
          <w:sz w:val="24"/>
          <w:szCs w:val="24"/>
        </w:rPr>
        <w:t>o płatność lub do złożenia dodatkowych wyjaśnień w wyznaczonym terminie.</w:t>
      </w:r>
    </w:p>
    <w:p w:rsidR="00BB44F2" w:rsidRPr="005A0427"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Instytucja </w:t>
      </w:r>
      <w:ins w:id="228" w:author="pszmaglinski" w:date="2016-07-08T14:42:00Z">
        <w:r w:rsidR="0062290D">
          <w:rPr>
            <w:rFonts w:ascii="Arial Narrow" w:eastAsia="Arial Narrow" w:hAnsi="Arial Narrow" w:cs="Arial Narrow"/>
            <w:color w:val="auto"/>
            <w:sz w:val="24"/>
            <w:szCs w:val="24"/>
          </w:rPr>
          <w:t>Pośredniczącą</w:t>
        </w:r>
      </w:ins>
      <w:del w:id="229" w:author="pszmaglinski" w:date="2016-07-08T14:42:00Z">
        <w:r w:rsidRPr="005A0427" w:rsidDel="0062290D">
          <w:rPr>
            <w:rFonts w:ascii="Arial Narrow" w:eastAsia="Arial Narrow" w:hAnsi="Arial Narrow" w:cs="Arial Narrow"/>
            <w:color w:val="auto"/>
            <w:sz w:val="24"/>
            <w:szCs w:val="24"/>
          </w:rPr>
          <w:delText>Zarządzająca</w:delText>
        </w:r>
      </w:del>
      <w:r w:rsidRPr="005A0427">
        <w:rPr>
          <w:rFonts w:ascii="Arial Narrow" w:eastAsia="Arial Narrow" w:hAnsi="Arial Narrow" w:cs="Arial Narrow"/>
          <w:color w:val="auto"/>
          <w:sz w:val="24"/>
          <w:szCs w:val="24"/>
        </w:rPr>
        <w:t xml:space="preserve"> może zlecić ocenę realizacji Projektu oraz dokumentacji przedstawionej do </w:t>
      </w:r>
      <w:r w:rsidR="00720000" w:rsidRPr="005A0427">
        <w:rPr>
          <w:rFonts w:ascii="Arial Narrow" w:eastAsia="Arial Narrow" w:hAnsi="Arial Narrow" w:cs="Arial Narrow"/>
          <w:color w:val="auto"/>
          <w:sz w:val="24"/>
          <w:szCs w:val="24"/>
        </w:rPr>
        <w:t xml:space="preserve">refundacji </w:t>
      </w:r>
      <w:r w:rsidRPr="005A0427">
        <w:rPr>
          <w:rFonts w:ascii="Arial Narrow" w:eastAsia="Arial Narrow" w:hAnsi="Arial Narrow" w:cs="Arial Narrow"/>
          <w:color w:val="auto"/>
          <w:sz w:val="24"/>
          <w:szCs w:val="24"/>
        </w:rPr>
        <w:t>Projektu podmiotowi zewnętrznemu, w celu uzyskania opinii eksperckiej. W takim przypadku termin ostatecznej akceptacji wniosku Beneficjenta o płatność ulega wydłużeniu o okres niezbędny do dokonania zewnętrznej oceny.</w:t>
      </w:r>
    </w:p>
    <w:p w:rsidR="00BB44F2" w:rsidRPr="005A0427"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Instytucja </w:t>
      </w:r>
      <w:del w:id="230" w:author="pszmaglinski" w:date="2016-07-12T10:29:00Z">
        <w:r w:rsidRPr="005A0427" w:rsidDel="00A44D5D">
          <w:rPr>
            <w:rFonts w:ascii="Arial Narrow" w:eastAsia="Arial Narrow" w:hAnsi="Arial Narrow" w:cs="Arial Narrow"/>
            <w:color w:val="auto"/>
            <w:sz w:val="24"/>
            <w:szCs w:val="24"/>
          </w:rPr>
          <w:delText xml:space="preserve">Zarządzająca </w:delText>
        </w:r>
      </w:del>
      <w:ins w:id="231" w:author="pszmaglinski" w:date="2016-07-12T10:29:00Z">
        <w:r w:rsidR="00A44D5D">
          <w:rPr>
            <w:rFonts w:ascii="Arial Narrow" w:eastAsia="Arial Narrow" w:hAnsi="Arial Narrow" w:cs="Arial Narrow"/>
            <w:color w:val="auto"/>
            <w:sz w:val="24"/>
            <w:szCs w:val="24"/>
          </w:rPr>
          <w:t>Pośrednicząca</w:t>
        </w:r>
        <w:r w:rsidR="00A44D5D" w:rsidRPr="005A0427">
          <w:rPr>
            <w:rFonts w:ascii="Arial Narrow" w:eastAsia="Arial Narrow" w:hAnsi="Arial Narrow" w:cs="Arial Narrow"/>
            <w:color w:val="auto"/>
            <w:sz w:val="24"/>
            <w:szCs w:val="24"/>
          </w:rPr>
          <w:t xml:space="preserve"> </w:t>
        </w:r>
      </w:ins>
      <w:r w:rsidRPr="005A0427">
        <w:rPr>
          <w:rFonts w:ascii="Arial Narrow" w:eastAsia="Arial Narrow" w:hAnsi="Arial Narrow" w:cs="Arial Narrow"/>
          <w:color w:val="auto"/>
          <w:sz w:val="24"/>
          <w:szCs w:val="24"/>
        </w:rPr>
        <w:t>po dokonaniu weryfikacji przekazanego przez Beneficjenta wniosku o płatność, poświadczeniu wysokości i prawidłowości poniesionych</w:t>
      </w:r>
      <w:r w:rsidR="00E35D56" w:rsidRPr="005A0427">
        <w:rPr>
          <w:rFonts w:ascii="Arial Narrow" w:eastAsia="Arial Narrow" w:hAnsi="Arial Narrow" w:cs="Arial Narrow"/>
          <w:color w:val="auto"/>
          <w:sz w:val="24"/>
          <w:szCs w:val="24"/>
        </w:rPr>
        <w:t xml:space="preserve"> </w:t>
      </w:r>
      <w:r w:rsidR="000A6A9B" w:rsidRPr="005A0427">
        <w:rPr>
          <w:rFonts w:ascii="Arial Narrow" w:eastAsia="Arial Narrow" w:hAnsi="Arial Narrow" w:cs="Arial Narrow"/>
          <w:color w:val="auto"/>
          <w:sz w:val="24"/>
          <w:szCs w:val="24"/>
        </w:rPr>
        <w:t>i</w:t>
      </w:r>
      <w:r w:rsidRPr="005A0427">
        <w:rPr>
          <w:rFonts w:ascii="Arial Narrow" w:eastAsia="Arial Narrow" w:hAnsi="Arial Narrow" w:cs="Arial Narrow"/>
          <w:color w:val="auto"/>
          <w:sz w:val="24"/>
          <w:szCs w:val="24"/>
        </w:rPr>
        <w:t xml:space="preserve"> udokumentowanych wydatków kwalifikowalnych w nim ujętych, zatwierdza wysokość wydatków </w:t>
      </w:r>
      <w:r w:rsidR="000A6A9B" w:rsidRPr="005A0427">
        <w:rPr>
          <w:rFonts w:ascii="Arial Narrow" w:eastAsia="Arial Narrow" w:hAnsi="Arial Narrow" w:cs="Arial Narrow"/>
          <w:color w:val="auto"/>
          <w:sz w:val="24"/>
          <w:szCs w:val="24"/>
        </w:rPr>
        <w:t xml:space="preserve">przedstawionych do refundacji </w:t>
      </w:r>
      <w:r w:rsidRPr="005A0427">
        <w:rPr>
          <w:rFonts w:ascii="Arial Narrow" w:eastAsia="Arial Narrow" w:hAnsi="Arial Narrow" w:cs="Arial Narrow"/>
          <w:color w:val="auto"/>
          <w:sz w:val="24"/>
          <w:szCs w:val="24"/>
        </w:rPr>
        <w:t>i przekazuje Beneficjentowi</w:t>
      </w:r>
      <w:r w:rsidR="00081CB8" w:rsidRPr="005A0427">
        <w:rPr>
          <w:rFonts w:ascii="Arial Narrow" w:eastAsia="Arial Narrow" w:hAnsi="Arial Narrow" w:cs="Arial Narrow"/>
          <w:color w:val="auto"/>
          <w:sz w:val="24"/>
          <w:szCs w:val="24"/>
        </w:rPr>
        <w:t xml:space="preserve"> informację w </w:t>
      </w:r>
      <w:r w:rsidRPr="005A0427">
        <w:rPr>
          <w:rFonts w:ascii="Arial Narrow" w:eastAsia="Arial Narrow" w:hAnsi="Arial Narrow" w:cs="Arial Narrow"/>
          <w:color w:val="auto"/>
          <w:sz w:val="24"/>
          <w:szCs w:val="24"/>
        </w:rPr>
        <w:t xml:space="preserve">tym zakresie. W przypadku wystąpienia rozbieżności między kwotą </w:t>
      </w:r>
      <w:r w:rsidR="00A45BCE" w:rsidRPr="005A0427">
        <w:rPr>
          <w:rFonts w:ascii="Arial Narrow" w:eastAsia="Arial Narrow" w:hAnsi="Arial Narrow" w:cs="Arial Narrow"/>
          <w:color w:val="auto"/>
          <w:sz w:val="24"/>
          <w:szCs w:val="24"/>
        </w:rPr>
        <w:t xml:space="preserve">wydatków wykazanych </w:t>
      </w:r>
      <w:r w:rsidRPr="005A0427">
        <w:rPr>
          <w:rFonts w:ascii="Arial Narrow" w:eastAsia="Arial Narrow" w:hAnsi="Arial Narrow" w:cs="Arial Narrow"/>
          <w:color w:val="auto"/>
          <w:sz w:val="24"/>
          <w:szCs w:val="24"/>
        </w:rPr>
        <w:t>przez Beneficjenta we wniosku o płatność</w:t>
      </w:r>
      <w:r w:rsidR="00D401D4" w:rsidRPr="005A0427">
        <w:rPr>
          <w:rFonts w:ascii="Arial Narrow" w:eastAsia="Arial Narrow" w:hAnsi="Arial Narrow" w:cs="Arial Narrow"/>
          <w:color w:val="auto"/>
          <w:sz w:val="24"/>
          <w:szCs w:val="24"/>
        </w:rPr>
        <w:t>,</w:t>
      </w:r>
      <w:r w:rsidRPr="005A0427">
        <w:rPr>
          <w:rFonts w:ascii="Arial Narrow" w:eastAsia="Arial Narrow" w:hAnsi="Arial Narrow" w:cs="Arial Narrow"/>
          <w:color w:val="auto"/>
          <w:sz w:val="24"/>
          <w:szCs w:val="24"/>
        </w:rPr>
        <w:t xml:space="preserve"> a wysokością zatwierdzon</w:t>
      </w:r>
      <w:r w:rsidR="00A45BCE" w:rsidRPr="005A0427">
        <w:rPr>
          <w:rFonts w:ascii="Arial Narrow" w:eastAsia="Arial Narrow" w:hAnsi="Arial Narrow" w:cs="Arial Narrow"/>
          <w:color w:val="auto"/>
          <w:sz w:val="24"/>
          <w:szCs w:val="24"/>
        </w:rPr>
        <w:t>ych</w:t>
      </w:r>
      <w:r w:rsidRPr="005A0427">
        <w:rPr>
          <w:rFonts w:ascii="Arial Narrow" w:eastAsia="Arial Narrow" w:hAnsi="Arial Narrow" w:cs="Arial Narrow"/>
          <w:color w:val="auto"/>
          <w:sz w:val="24"/>
          <w:szCs w:val="24"/>
        </w:rPr>
        <w:t xml:space="preserve"> wydatków, wynikającą w szczególności</w:t>
      </w:r>
      <w:r w:rsidR="00081CB8" w:rsidRPr="005A0427">
        <w:rPr>
          <w:rFonts w:ascii="Arial Narrow" w:eastAsia="Arial Narrow" w:hAnsi="Arial Narrow" w:cs="Arial Narrow"/>
          <w:color w:val="auto"/>
          <w:sz w:val="24"/>
          <w:szCs w:val="24"/>
        </w:rPr>
        <w:t xml:space="preserve"> </w:t>
      </w:r>
      <w:r w:rsidRPr="005A0427">
        <w:rPr>
          <w:rFonts w:ascii="Arial Narrow" w:eastAsia="Arial Narrow" w:hAnsi="Arial Narrow" w:cs="Arial Narrow"/>
          <w:color w:val="auto"/>
          <w:sz w:val="24"/>
          <w:szCs w:val="24"/>
        </w:rPr>
        <w:t>z uznania poniesionych wydatków za niekwalifikowalne lub z ustalonych</w:t>
      </w:r>
      <w:r w:rsidR="00081CB8" w:rsidRPr="005A0427">
        <w:rPr>
          <w:rFonts w:ascii="Arial Narrow" w:eastAsia="Arial Narrow" w:hAnsi="Arial Narrow" w:cs="Arial Narrow"/>
          <w:color w:val="auto"/>
          <w:sz w:val="24"/>
          <w:szCs w:val="24"/>
        </w:rPr>
        <w:t xml:space="preserve"> korekt finansowych, informacja </w:t>
      </w:r>
      <w:r w:rsidRPr="005A0427">
        <w:rPr>
          <w:rFonts w:ascii="Arial Narrow" w:eastAsia="Arial Narrow" w:hAnsi="Arial Narrow" w:cs="Arial Narrow"/>
          <w:color w:val="auto"/>
          <w:sz w:val="24"/>
          <w:szCs w:val="24"/>
        </w:rPr>
        <w:t xml:space="preserve">przekazana Beneficjentowi zawiera uzasadnienie Instytucji </w:t>
      </w:r>
      <w:del w:id="232" w:author="pszmaglinski" w:date="2016-07-12T10:30:00Z">
        <w:r w:rsidRPr="005A0427" w:rsidDel="00A44D5D">
          <w:rPr>
            <w:rFonts w:ascii="Arial Narrow" w:eastAsia="Arial Narrow" w:hAnsi="Arial Narrow" w:cs="Arial Narrow"/>
            <w:color w:val="auto"/>
            <w:sz w:val="24"/>
            <w:szCs w:val="24"/>
          </w:rPr>
          <w:delText xml:space="preserve">Zarządzającej </w:delText>
        </w:r>
      </w:del>
      <w:ins w:id="233" w:author="pszmaglinski" w:date="2016-07-12T10:30:00Z">
        <w:r w:rsidR="00A44D5D">
          <w:rPr>
            <w:rFonts w:ascii="Arial Narrow" w:eastAsia="Arial Narrow" w:hAnsi="Arial Narrow" w:cs="Arial Narrow"/>
            <w:color w:val="auto"/>
            <w:sz w:val="24"/>
            <w:szCs w:val="24"/>
          </w:rPr>
          <w:t>Pośredniczącej</w:t>
        </w:r>
        <w:r w:rsidR="00A44D5D" w:rsidRPr="005A0427">
          <w:rPr>
            <w:rFonts w:ascii="Arial Narrow" w:eastAsia="Arial Narrow" w:hAnsi="Arial Narrow" w:cs="Arial Narrow"/>
            <w:color w:val="auto"/>
            <w:sz w:val="24"/>
            <w:szCs w:val="24"/>
          </w:rPr>
          <w:t xml:space="preserve"> </w:t>
        </w:r>
      </w:ins>
      <w:r w:rsidRPr="005A0427">
        <w:rPr>
          <w:rFonts w:ascii="Arial Narrow" w:eastAsia="Arial Narrow" w:hAnsi="Arial Narrow" w:cs="Arial Narrow"/>
          <w:color w:val="auto"/>
          <w:sz w:val="24"/>
          <w:szCs w:val="24"/>
        </w:rPr>
        <w:t>w tym zakresie.</w:t>
      </w:r>
    </w:p>
    <w:p w:rsidR="00BB44F2" w:rsidRPr="00A44D5D" w:rsidRDefault="006D426D" w:rsidP="00A44D5D">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Instytucja </w:t>
      </w:r>
      <w:del w:id="234" w:author="pszmaglinski" w:date="2016-07-12T10:30:00Z">
        <w:r w:rsidRPr="005A0427" w:rsidDel="00A44D5D">
          <w:rPr>
            <w:rFonts w:ascii="Arial Narrow" w:eastAsia="Arial Narrow" w:hAnsi="Arial Narrow" w:cs="Arial Narrow"/>
            <w:color w:val="auto"/>
            <w:sz w:val="24"/>
            <w:szCs w:val="24"/>
          </w:rPr>
          <w:delText xml:space="preserve">Zarządzająca </w:delText>
        </w:r>
      </w:del>
      <w:ins w:id="235" w:author="pszmaglinski" w:date="2016-07-12T10:30:00Z">
        <w:r w:rsidR="00A44D5D">
          <w:rPr>
            <w:rFonts w:ascii="Arial Narrow" w:eastAsia="Arial Narrow" w:hAnsi="Arial Narrow" w:cs="Arial Narrow"/>
            <w:color w:val="auto"/>
            <w:sz w:val="24"/>
            <w:szCs w:val="24"/>
          </w:rPr>
          <w:t>Pośrednicząca</w:t>
        </w:r>
        <w:r w:rsidR="00A44D5D" w:rsidRPr="00A44D5D">
          <w:rPr>
            <w:rFonts w:ascii="Arial Narrow" w:eastAsia="Arial Narrow" w:hAnsi="Arial Narrow" w:cs="Arial Narrow"/>
            <w:color w:val="auto"/>
            <w:sz w:val="24"/>
            <w:szCs w:val="24"/>
          </w:rPr>
          <w:t xml:space="preserve"> </w:t>
        </w:r>
      </w:ins>
      <w:r w:rsidRPr="00A44D5D">
        <w:rPr>
          <w:rFonts w:ascii="Arial Narrow" w:eastAsia="Arial Narrow" w:hAnsi="Arial Narrow" w:cs="Arial Narrow"/>
          <w:color w:val="auto"/>
          <w:sz w:val="24"/>
          <w:szCs w:val="24"/>
        </w:rPr>
        <w:t>nie może poprawiać lub uzupełniać:</w:t>
      </w:r>
    </w:p>
    <w:p w:rsidR="00BB44F2" w:rsidRPr="005A0427" w:rsidRDefault="006D426D" w:rsidP="00FE3805">
      <w:pPr>
        <w:pStyle w:val="Normalny1"/>
        <w:widowControl w:val="0"/>
        <w:numPr>
          <w:ilvl w:val="0"/>
          <w:numId w:val="56"/>
        </w:numPr>
        <w:spacing w:after="0" w:line="240" w:lineRule="auto"/>
        <w:ind w:left="709" w:hanging="289"/>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zestawienia dokumentów potwierdzających poniesione wydatki objęte wnioskiem, o ile nie dotyczy to oczywistych omyłek pisarskich i omyłek rachunkowych,</w:t>
      </w:r>
    </w:p>
    <w:p w:rsidR="00BB44F2" w:rsidRPr="005A0427" w:rsidRDefault="006D426D" w:rsidP="004A1DC9">
      <w:pPr>
        <w:pStyle w:val="Normalny1"/>
        <w:widowControl w:val="0"/>
        <w:numPr>
          <w:ilvl w:val="0"/>
          <w:numId w:val="56"/>
        </w:numPr>
        <w:spacing w:after="0" w:line="240" w:lineRule="auto"/>
        <w:ind w:left="426" w:firstLine="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dokumentów potwierdzających poniesione wydatki załączonych do wniosku o płatność.</w:t>
      </w:r>
    </w:p>
    <w:p w:rsidR="00BB44F2" w:rsidRPr="005A0427"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Beneficjent zobowiązany jest do przekazania Instytucji </w:t>
      </w:r>
      <w:del w:id="236" w:author="pszmaglinski" w:date="2016-07-12T10:47:00Z">
        <w:r w:rsidRPr="005A0427" w:rsidDel="00A44D5D">
          <w:rPr>
            <w:rFonts w:ascii="Arial Narrow" w:eastAsia="Arial Narrow" w:hAnsi="Arial Narrow" w:cs="Arial Narrow"/>
            <w:color w:val="auto"/>
            <w:sz w:val="24"/>
            <w:szCs w:val="24"/>
          </w:rPr>
          <w:delText xml:space="preserve">Zarządzającej </w:delText>
        </w:r>
      </w:del>
      <w:ins w:id="237" w:author="pszmaglinski" w:date="2016-07-12T10:47:00Z">
        <w:r w:rsidR="00A44D5D">
          <w:rPr>
            <w:rFonts w:ascii="Arial Narrow" w:eastAsia="Arial Narrow" w:hAnsi="Arial Narrow" w:cs="Arial Narrow"/>
            <w:color w:val="auto"/>
            <w:sz w:val="24"/>
            <w:szCs w:val="24"/>
          </w:rPr>
          <w:t>Pośredniczącej</w:t>
        </w:r>
        <w:r w:rsidR="00A44D5D" w:rsidRPr="005A0427">
          <w:rPr>
            <w:rFonts w:ascii="Arial Narrow" w:eastAsia="Arial Narrow" w:hAnsi="Arial Narrow" w:cs="Arial Narrow"/>
            <w:color w:val="auto"/>
            <w:sz w:val="24"/>
            <w:szCs w:val="24"/>
          </w:rPr>
          <w:t xml:space="preserve"> </w:t>
        </w:r>
      </w:ins>
      <w:r w:rsidRPr="005A0427">
        <w:rPr>
          <w:rFonts w:ascii="Arial Narrow" w:eastAsia="Arial Narrow" w:hAnsi="Arial Narrow" w:cs="Arial Narrow"/>
          <w:color w:val="auto"/>
          <w:sz w:val="24"/>
          <w:szCs w:val="24"/>
        </w:rPr>
        <w:t>lub podmiotom przez nią upoważnionym, na każde ich wezwanie, informacji i wyjaśnień na temat realizacji Projektu, w tym także do przedkładania dokumentów, włączając w to wszystkie faktury, protokoły odbioru i wyciągi bankowe dotyczące wydatków kwalifikowa</w:t>
      </w:r>
      <w:r w:rsidR="00885C83" w:rsidRPr="005A0427">
        <w:rPr>
          <w:rFonts w:ascii="Arial Narrow" w:eastAsia="Arial Narrow" w:hAnsi="Arial Narrow" w:cs="Arial Narrow"/>
          <w:color w:val="auto"/>
          <w:sz w:val="24"/>
          <w:szCs w:val="24"/>
        </w:rPr>
        <w:t>l</w:t>
      </w:r>
      <w:r w:rsidRPr="005A0427">
        <w:rPr>
          <w:rFonts w:ascii="Arial Narrow" w:eastAsia="Arial Narrow" w:hAnsi="Arial Narrow" w:cs="Arial Narrow"/>
          <w:color w:val="auto"/>
          <w:sz w:val="24"/>
          <w:szCs w:val="24"/>
        </w:rPr>
        <w:t>nych we wskazanym terminie.</w:t>
      </w:r>
    </w:p>
    <w:p w:rsidR="00BB44F2" w:rsidRPr="005A0427"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Niezłożenie przez Beneficjenta żądanych dodatkowych wyjaśnień lub niepoprawienie albo nieuzupełnienie wniosku o płatność, bądź nieusunięcie przez Beneficjenta braków lub błędów zgodnie z wymogami i w terminie wyznaczonym przez Instytucję </w:t>
      </w:r>
      <w:del w:id="238" w:author="pszmaglinski" w:date="2016-07-12T10:52:00Z">
        <w:r w:rsidRPr="005A0427" w:rsidDel="00A44D5D">
          <w:rPr>
            <w:rFonts w:ascii="Arial Narrow" w:eastAsia="Arial Narrow" w:hAnsi="Arial Narrow" w:cs="Arial Narrow"/>
            <w:color w:val="auto"/>
            <w:sz w:val="24"/>
            <w:szCs w:val="24"/>
          </w:rPr>
          <w:delText>Zarządzającą</w:delText>
        </w:r>
      </w:del>
      <w:ins w:id="239" w:author="pszmaglinski" w:date="2016-07-12T10:52:00Z">
        <w:r w:rsidR="00A44D5D">
          <w:rPr>
            <w:rFonts w:ascii="Arial Narrow" w:eastAsia="Arial Narrow" w:hAnsi="Arial Narrow" w:cs="Arial Narrow"/>
            <w:color w:val="auto"/>
            <w:sz w:val="24"/>
            <w:szCs w:val="24"/>
          </w:rPr>
          <w:t>Pośredniczącą</w:t>
        </w:r>
      </w:ins>
      <w:r w:rsidRPr="005A0427">
        <w:rPr>
          <w:rFonts w:ascii="Arial Narrow" w:eastAsia="Arial Narrow" w:hAnsi="Arial Narrow" w:cs="Arial Narrow"/>
          <w:color w:val="auto"/>
          <w:sz w:val="24"/>
          <w:szCs w:val="24"/>
        </w:rPr>
        <w:t xml:space="preserve">, powoduje wstrzymanie procedury przeprowadzania weryfikacji </w:t>
      </w:r>
      <w:r w:rsidR="00975FFC" w:rsidRPr="005A0427">
        <w:rPr>
          <w:rFonts w:ascii="Arial Narrow" w:eastAsia="Arial Narrow" w:hAnsi="Arial Narrow" w:cs="Arial Narrow"/>
          <w:color w:val="auto"/>
          <w:sz w:val="24"/>
          <w:szCs w:val="24"/>
        </w:rPr>
        <w:t>i </w:t>
      </w:r>
      <w:r w:rsidRPr="005A0427">
        <w:rPr>
          <w:rFonts w:ascii="Arial Narrow" w:eastAsia="Arial Narrow" w:hAnsi="Arial Narrow" w:cs="Arial Narrow"/>
          <w:color w:val="auto"/>
          <w:sz w:val="24"/>
          <w:szCs w:val="24"/>
        </w:rPr>
        <w:t xml:space="preserve">poświadczania wniosku o płatność do momentu wypełnienia tych obowiązków, a wniosek do tego czasu pozostaje </w:t>
      </w:r>
      <w:r w:rsidR="00014463" w:rsidRPr="005A0427">
        <w:rPr>
          <w:rFonts w:ascii="Arial Narrow" w:eastAsia="Arial Narrow" w:hAnsi="Arial Narrow" w:cs="Arial Narrow"/>
          <w:color w:val="auto"/>
          <w:sz w:val="24"/>
          <w:szCs w:val="24"/>
        </w:rPr>
        <w:t>niezatwierdzony</w:t>
      </w:r>
      <w:r w:rsidRPr="005A0427">
        <w:rPr>
          <w:rFonts w:ascii="Arial Narrow" w:eastAsia="Arial Narrow" w:hAnsi="Arial Narrow" w:cs="Arial Narrow"/>
          <w:color w:val="auto"/>
          <w:sz w:val="24"/>
          <w:szCs w:val="24"/>
        </w:rPr>
        <w:t xml:space="preserve">. Po otrzymaniu przez Instytucję </w:t>
      </w:r>
      <w:del w:id="240" w:author="pszmaglinski" w:date="2016-07-12T10:52:00Z">
        <w:r w:rsidRPr="005A0427" w:rsidDel="00A44D5D">
          <w:rPr>
            <w:rFonts w:ascii="Arial Narrow" w:eastAsia="Arial Narrow" w:hAnsi="Arial Narrow" w:cs="Arial Narrow"/>
            <w:color w:val="auto"/>
            <w:sz w:val="24"/>
            <w:szCs w:val="24"/>
          </w:rPr>
          <w:delText xml:space="preserve">Zarządzającą </w:delText>
        </w:r>
      </w:del>
      <w:ins w:id="241" w:author="pszmaglinski" w:date="2016-07-12T10:52:00Z">
        <w:r w:rsidR="00A44D5D">
          <w:rPr>
            <w:rFonts w:ascii="Arial Narrow" w:eastAsia="Arial Narrow" w:hAnsi="Arial Narrow" w:cs="Arial Narrow"/>
            <w:color w:val="auto"/>
            <w:sz w:val="24"/>
            <w:szCs w:val="24"/>
          </w:rPr>
          <w:t>Pośredniczącą</w:t>
        </w:r>
        <w:r w:rsidR="00A44D5D" w:rsidRPr="005A0427">
          <w:rPr>
            <w:rFonts w:ascii="Arial Narrow" w:eastAsia="Arial Narrow" w:hAnsi="Arial Narrow" w:cs="Arial Narrow"/>
            <w:color w:val="auto"/>
            <w:sz w:val="24"/>
            <w:szCs w:val="24"/>
          </w:rPr>
          <w:t xml:space="preserve"> </w:t>
        </w:r>
      </w:ins>
      <w:r w:rsidRPr="005A0427">
        <w:rPr>
          <w:rFonts w:ascii="Arial Narrow" w:eastAsia="Arial Narrow" w:hAnsi="Arial Narrow" w:cs="Arial Narrow"/>
          <w:color w:val="auto"/>
          <w:sz w:val="24"/>
          <w:szCs w:val="24"/>
        </w:rPr>
        <w:t xml:space="preserve">od Beneficjenta dodatkowych wyjaśnień lub poprawionego albo uzupełnionego wniosku o płatność, bądź usunięciu braków lub błędów, wniosek o płatność podlega ponownej weryfikacji. Instytucja </w:t>
      </w:r>
      <w:del w:id="242" w:author="pszmaglinski" w:date="2016-07-12T10:53:00Z">
        <w:r w:rsidRPr="005A0427" w:rsidDel="00A44D5D">
          <w:rPr>
            <w:rFonts w:ascii="Arial Narrow" w:eastAsia="Arial Narrow" w:hAnsi="Arial Narrow" w:cs="Arial Narrow"/>
            <w:color w:val="auto"/>
            <w:sz w:val="24"/>
            <w:szCs w:val="24"/>
          </w:rPr>
          <w:delText xml:space="preserve">Zarządzająca </w:delText>
        </w:r>
      </w:del>
      <w:ins w:id="243" w:author="pszmaglinski" w:date="2016-07-12T10:53:00Z">
        <w:r w:rsidR="00A44D5D">
          <w:rPr>
            <w:rFonts w:ascii="Arial Narrow" w:eastAsia="Arial Narrow" w:hAnsi="Arial Narrow" w:cs="Arial Narrow"/>
            <w:color w:val="auto"/>
            <w:sz w:val="24"/>
            <w:szCs w:val="24"/>
          </w:rPr>
          <w:t>Pośrednicząca</w:t>
        </w:r>
        <w:r w:rsidR="00A44D5D" w:rsidRPr="005A0427">
          <w:rPr>
            <w:rFonts w:ascii="Arial Narrow" w:eastAsia="Arial Narrow" w:hAnsi="Arial Narrow" w:cs="Arial Narrow"/>
            <w:color w:val="auto"/>
            <w:sz w:val="24"/>
            <w:szCs w:val="24"/>
          </w:rPr>
          <w:t xml:space="preserve"> </w:t>
        </w:r>
      </w:ins>
      <w:r w:rsidRPr="005A0427">
        <w:rPr>
          <w:rFonts w:ascii="Arial Narrow" w:eastAsia="Arial Narrow" w:hAnsi="Arial Narrow" w:cs="Arial Narrow"/>
          <w:color w:val="auto"/>
          <w:sz w:val="24"/>
          <w:szCs w:val="24"/>
        </w:rPr>
        <w:t xml:space="preserve">może podjąć decyzję o wyłączeniu </w:t>
      </w:r>
      <w:r w:rsidR="009B7443" w:rsidRPr="005A0427">
        <w:rPr>
          <w:rFonts w:ascii="Arial Narrow" w:eastAsia="Arial Narrow" w:hAnsi="Arial Narrow" w:cs="Arial Narrow"/>
          <w:color w:val="auto"/>
          <w:sz w:val="24"/>
          <w:szCs w:val="24"/>
        </w:rPr>
        <w:t>z </w:t>
      </w:r>
      <w:r w:rsidRPr="005A0427">
        <w:rPr>
          <w:rFonts w:ascii="Arial Narrow" w:eastAsia="Arial Narrow" w:hAnsi="Arial Narrow" w:cs="Arial Narrow"/>
          <w:color w:val="auto"/>
          <w:sz w:val="24"/>
          <w:szCs w:val="24"/>
        </w:rPr>
        <w:t>poświadczenia części wydatków objętych wnioskiem, nie wstrzymując jego zatwierdzenia.</w:t>
      </w:r>
    </w:p>
    <w:p w:rsidR="00BB44F2" w:rsidRPr="005A0427"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Beneficjent zobowiązuje się do </w:t>
      </w:r>
      <w:r w:rsidR="00071D9C" w:rsidRPr="005A0427">
        <w:rPr>
          <w:rFonts w:ascii="Arial Narrow" w:eastAsia="Arial Narrow" w:hAnsi="Arial Narrow" w:cs="Arial Narrow"/>
          <w:color w:val="auto"/>
          <w:sz w:val="24"/>
          <w:szCs w:val="24"/>
        </w:rPr>
        <w:t>przedstawienia</w:t>
      </w:r>
      <w:r w:rsidRPr="005A0427">
        <w:rPr>
          <w:rFonts w:ascii="Arial Narrow" w:eastAsia="Arial Narrow" w:hAnsi="Arial Narrow" w:cs="Arial Narrow"/>
          <w:color w:val="auto"/>
          <w:sz w:val="24"/>
          <w:szCs w:val="24"/>
        </w:rPr>
        <w:t xml:space="preserve"> całości wydatków kwalifikowalnych w ostatnim wniosku</w:t>
      </w:r>
      <w:r w:rsidR="0076291F" w:rsidRPr="005A0427">
        <w:rPr>
          <w:rFonts w:ascii="Arial Narrow" w:eastAsia="Arial Narrow" w:hAnsi="Arial Narrow" w:cs="Arial Narrow"/>
          <w:color w:val="auto"/>
          <w:sz w:val="24"/>
          <w:szCs w:val="24"/>
        </w:rPr>
        <w:t xml:space="preserve"> o </w:t>
      </w:r>
      <w:r w:rsidRPr="005A0427">
        <w:rPr>
          <w:rFonts w:ascii="Arial Narrow" w:eastAsia="Arial Narrow" w:hAnsi="Arial Narrow" w:cs="Arial Narrow"/>
          <w:color w:val="auto"/>
          <w:sz w:val="24"/>
          <w:szCs w:val="24"/>
        </w:rPr>
        <w:t>płatność (końcową) składanym w ramach Projektu.</w:t>
      </w:r>
    </w:p>
    <w:p w:rsidR="00BB44F2" w:rsidRPr="005A0427"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Wniosek o płatność końcową Beneficjent składa do Instytucji </w:t>
      </w:r>
      <w:del w:id="244" w:author="pszmaglinski" w:date="2016-07-12T10:53:00Z">
        <w:r w:rsidRPr="005A0427" w:rsidDel="00A44D5D">
          <w:rPr>
            <w:rFonts w:ascii="Arial Narrow" w:eastAsia="Arial Narrow" w:hAnsi="Arial Narrow" w:cs="Arial Narrow"/>
            <w:color w:val="auto"/>
            <w:sz w:val="24"/>
            <w:szCs w:val="24"/>
          </w:rPr>
          <w:delText xml:space="preserve">Zarządzającej </w:delText>
        </w:r>
      </w:del>
      <w:ins w:id="245" w:author="pszmaglinski" w:date="2016-07-12T10:53:00Z">
        <w:r w:rsidR="00A44D5D">
          <w:rPr>
            <w:rFonts w:ascii="Arial Narrow" w:eastAsia="Arial Narrow" w:hAnsi="Arial Narrow" w:cs="Arial Narrow"/>
            <w:color w:val="auto"/>
            <w:sz w:val="24"/>
            <w:szCs w:val="24"/>
          </w:rPr>
          <w:t>Pośredniczącej</w:t>
        </w:r>
        <w:r w:rsidR="00A44D5D" w:rsidRPr="005A0427">
          <w:rPr>
            <w:rFonts w:ascii="Arial Narrow" w:eastAsia="Arial Narrow" w:hAnsi="Arial Narrow" w:cs="Arial Narrow"/>
            <w:color w:val="auto"/>
            <w:sz w:val="24"/>
            <w:szCs w:val="24"/>
          </w:rPr>
          <w:t xml:space="preserve"> </w:t>
        </w:r>
      </w:ins>
      <w:r w:rsidRPr="005A0427">
        <w:rPr>
          <w:rFonts w:ascii="Arial Narrow" w:eastAsia="Arial Narrow" w:hAnsi="Arial Narrow" w:cs="Arial Narrow"/>
          <w:color w:val="auto"/>
          <w:sz w:val="24"/>
          <w:szCs w:val="24"/>
        </w:rPr>
        <w:t>do 30 dni kalendarzowych od dnia zakończenia rzeczowego lub finansowego Projektu w zależności od tego, który termin jest późniejszy.</w:t>
      </w:r>
    </w:p>
    <w:p w:rsidR="00BB44F2" w:rsidRPr="005A0427" w:rsidRDefault="00D75146"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Płatność</w:t>
      </w:r>
      <w:r w:rsidR="006D426D" w:rsidRPr="005A0427">
        <w:rPr>
          <w:rFonts w:ascii="Arial Narrow" w:eastAsia="Arial Narrow" w:hAnsi="Arial Narrow" w:cs="Arial Narrow"/>
          <w:color w:val="auto"/>
          <w:sz w:val="24"/>
          <w:szCs w:val="24"/>
        </w:rPr>
        <w:t xml:space="preserve"> </w:t>
      </w:r>
      <w:r w:rsidRPr="005A0427">
        <w:rPr>
          <w:rFonts w:ascii="Arial Narrow" w:eastAsia="Arial Narrow" w:hAnsi="Arial Narrow" w:cs="Arial Narrow"/>
          <w:color w:val="auto"/>
          <w:sz w:val="24"/>
          <w:szCs w:val="24"/>
        </w:rPr>
        <w:t xml:space="preserve">końcowa </w:t>
      </w:r>
      <w:r w:rsidR="006D426D" w:rsidRPr="005A0427">
        <w:rPr>
          <w:rFonts w:ascii="Arial Narrow" w:eastAsia="Arial Narrow" w:hAnsi="Arial Narrow" w:cs="Arial Narrow"/>
          <w:color w:val="auto"/>
          <w:sz w:val="24"/>
          <w:szCs w:val="24"/>
        </w:rPr>
        <w:t xml:space="preserve">zostanie </w:t>
      </w:r>
      <w:r w:rsidRPr="005A0427">
        <w:rPr>
          <w:rFonts w:ascii="Arial Narrow" w:eastAsia="Arial Narrow" w:hAnsi="Arial Narrow" w:cs="Arial Narrow"/>
          <w:color w:val="auto"/>
          <w:sz w:val="24"/>
          <w:szCs w:val="24"/>
        </w:rPr>
        <w:t>przekazana Beneficjentowi</w:t>
      </w:r>
      <w:r w:rsidR="006D426D" w:rsidRPr="005A0427">
        <w:rPr>
          <w:rFonts w:ascii="Arial Narrow" w:eastAsia="Arial Narrow" w:hAnsi="Arial Narrow" w:cs="Arial Narrow"/>
          <w:color w:val="auto"/>
          <w:sz w:val="24"/>
          <w:szCs w:val="24"/>
        </w:rPr>
        <w:t xml:space="preserve"> po:</w:t>
      </w:r>
    </w:p>
    <w:p w:rsidR="007E1947" w:rsidRPr="005A0427" w:rsidRDefault="006D426D">
      <w:pPr>
        <w:pStyle w:val="Normalny1"/>
        <w:widowControl w:val="0"/>
        <w:numPr>
          <w:ilvl w:val="0"/>
          <w:numId w:val="55"/>
        </w:numPr>
        <w:spacing w:after="0" w:line="240" w:lineRule="auto"/>
        <w:ind w:left="851" w:hanging="425"/>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poświadczeniu przez Instytucję </w:t>
      </w:r>
      <w:del w:id="246" w:author="pszmaglinski" w:date="2016-07-12T10:54:00Z">
        <w:r w:rsidRPr="005A0427" w:rsidDel="00A44D5D">
          <w:rPr>
            <w:rFonts w:ascii="Arial Narrow" w:eastAsia="Arial Narrow" w:hAnsi="Arial Narrow" w:cs="Arial Narrow"/>
            <w:color w:val="auto"/>
            <w:sz w:val="24"/>
            <w:szCs w:val="24"/>
          </w:rPr>
          <w:delText xml:space="preserve">Zarządzającą </w:delText>
        </w:r>
      </w:del>
      <w:ins w:id="247" w:author="pszmaglinski" w:date="2016-07-12T10:54:00Z">
        <w:r w:rsidR="00A44D5D">
          <w:rPr>
            <w:rFonts w:ascii="Arial Narrow" w:eastAsia="Arial Narrow" w:hAnsi="Arial Narrow" w:cs="Arial Narrow"/>
            <w:color w:val="auto"/>
            <w:sz w:val="24"/>
            <w:szCs w:val="24"/>
          </w:rPr>
          <w:t>Pośredniczącą</w:t>
        </w:r>
        <w:r w:rsidR="00A44D5D" w:rsidRPr="005A0427">
          <w:rPr>
            <w:rFonts w:ascii="Arial Narrow" w:eastAsia="Arial Narrow" w:hAnsi="Arial Narrow" w:cs="Arial Narrow"/>
            <w:color w:val="auto"/>
            <w:sz w:val="24"/>
            <w:szCs w:val="24"/>
          </w:rPr>
          <w:t xml:space="preserve"> </w:t>
        </w:r>
      </w:ins>
      <w:r w:rsidRPr="005A0427">
        <w:rPr>
          <w:rFonts w:ascii="Arial Narrow" w:eastAsia="Arial Narrow" w:hAnsi="Arial Narrow" w:cs="Arial Narrow"/>
          <w:color w:val="auto"/>
          <w:sz w:val="24"/>
          <w:szCs w:val="24"/>
        </w:rPr>
        <w:t>faktycznego i prawidłowego poniesienia wydatków oraz ich kwalifikowalności;</w:t>
      </w:r>
    </w:p>
    <w:p w:rsidR="00BB44F2" w:rsidRPr="005A0427" w:rsidRDefault="006D426D" w:rsidP="00B86D25">
      <w:pPr>
        <w:pStyle w:val="Normalny1"/>
        <w:widowControl w:val="0"/>
        <w:numPr>
          <w:ilvl w:val="0"/>
          <w:numId w:val="55"/>
        </w:numPr>
        <w:spacing w:after="0" w:line="240" w:lineRule="auto"/>
        <w:ind w:left="851" w:hanging="425"/>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przeprowadzeniu przez Instytucję </w:t>
      </w:r>
      <w:del w:id="248" w:author="pszmaglinski" w:date="2016-07-12T10:54:00Z">
        <w:r w:rsidRPr="005A0427" w:rsidDel="00A44D5D">
          <w:rPr>
            <w:rFonts w:ascii="Arial Narrow" w:eastAsia="Arial Narrow" w:hAnsi="Arial Narrow" w:cs="Arial Narrow"/>
            <w:color w:val="auto"/>
            <w:sz w:val="24"/>
            <w:szCs w:val="24"/>
          </w:rPr>
          <w:delText xml:space="preserve">Zarządzającą </w:delText>
        </w:r>
      </w:del>
      <w:ins w:id="249" w:author="pszmaglinski" w:date="2016-07-12T10:54:00Z">
        <w:r w:rsidR="00A44D5D">
          <w:rPr>
            <w:rFonts w:ascii="Arial Narrow" w:eastAsia="Arial Narrow" w:hAnsi="Arial Narrow" w:cs="Arial Narrow"/>
            <w:color w:val="auto"/>
            <w:sz w:val="24"/>
            <w:szCs w:val="24"/>
          </w:rPr>
          <w:t>Pośredniczącą</w:t>
        </w:r>
        <w:r w:rsidR="00A44D5D" w:rsidRPr="005A0427">
          <w:rPr>
            <w:rFonts w:ascii="Arial Narrow" w:eastAsia="Arial Narrow" w:hAnsi="Arial Narrow" w:cs="Arial Narrow"/>
            <w:color w:val="auto"/>
            <w:sz w:val="24"/>
            <w:szCs w:val="24"/>
          </w:rPr>
          <w:t xml:space="preserve"> </w:t>
        </w:r>
      </w:ins>
      <w:r w:rsidRPr="005A0427">
        <w:rPr>
          <w:rFonts w:ascii="Arial Narrow" w:eastAsia="Arial Narrow" w:hAnsi="Arial Narrow" w:cs="Arial Narrow"/>
          <w:color w:val="auto"/>
          <w:sz w:val="24"/>
          <w:szCs w:val="24"/>
        </w:rPr>
        <w:t>kontroli na zakończenie realizacji Projektu;</w:t>
      </w:r>
    </w:p>
    <w:p w:rsidR="007E1947" w:rsidRPr="005A0427" w:rsidRDefault="006D426D" w:rsidP="008E686D">
      <w:pPr>
        <w:pStyle w:val="Normalny1"/>
        <w:widowControl w:val="0"/>
        <w:numPr>
          <w:ilvl w:val="0"/>
          <w:numId w:val="55"/>
        </w:numPr>
        <w:spacing w:after="0" w:line="240" w:lineRule="auto"/>
        <w:ind w:left="709" w:hanging="283"/>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potwierdzeniu przez Instytucję </w:t>
      </w:r>
      <w:del w:id="250" w:author="pszmaglinski" w:date="2016-07-12T10:54:00Z">
        <w:r w:rsidRPr="005A0427" w:rsidDel="00A44D5D">
          <w:rPr>
            <w:rFonts w:ascii="Arial Narrow" w:eastAsia="Arial Narrow" w:hAnsi="Arial Narrow" w:cs="Arial Narrow"/>
            <w:color w:val="auto"/>
            <w:sz w:val="24"/>
            <w:szCs w:val="24"/>
          </w:rPr>
          <w:delText xml:space="preserve">Zarządzającą </w:delText>
        </w:r>
      </w:del>
      <w:ins w:id="251" w:author="pszmaglinski" w:date="2016-07-12T10:54:00Z">
        <w:r w:rsidR="00A44D5D">
          <w:rPr>
            <w:rFonts w:ascii="Arial Narrow" w:eastAsia="Arial Narrow" w:hAnsi="Arial Narrow" w:cs="Arial Narrow"/>
            <w:color w:val="auto"/>
            <w:sz w:val="24"/>
            <w:szCs w:val="24"/>
          </w:rPr>
          <w:t>Pośredniczącą</w:t>
        </w:r>
        <w:r w:rsidR="00A44D5D" w:rsidRPr="005A0427">
          <w:rPr>
            <w:rFonts w:ascii="Arial Narrow" w:eastAsia="Arial Narrow" w:hAnsi="Arial Narrow" w:cs="Arial Narrow"/>
            <w:color w:val="auto"/>
            <w:sz w:val="24"/>
            <w:szCs w:val="24"/>
          </w:rPr>
          <w:t xml:space="preserve"> </w:t>
        </w:r>
      </w:ins>
      <w:r w:rsidRPr="005A0427">
        <w:rPr>
          <w:rFonts w:ascii="Arial Narrow" w:eastAsia="Arial Narrow" w:hAnsi="Arial Narrow" w:cs="Arial Narrow"/>
          <w:color w:val="auto"/>
          <w:sz w:val="24"/>
          <w:szCs w:val="24"/>
        </w:rPr>
        <w:t>w informacji pokontrolnej prawidłowej realizacji Projektu</w:t>
      </w:r>
      <w:r w:rsidR="00114C18" w:rsidRPr="005A0427">
        <w:rPr>
          <w:rFonts w:ascii="Arial Narrow" w:eastAsia="Arial Narrow" w:hAnsi="Arial Narrow" w:cs="Arial Narrow"/>
          <w:color w:val="auto"/>
          <w:sz w:val="24"/>
          <w:szCs w:val="24"/>
        </w:rPr>
        <w:br/>
      </w:r>
      <w:r w:rsidRPr="005A0427">
        <w:rPr>
          <w:rFonts w:ascii="Arial Narrow" w:eastAsia="Arial Narrow" w:hAnsi="Arial Narrow" w:cs="Arial Narrow"/>
          <w:color w:val="auto"/>
          <w:sz w:val="24"/>
          <w:szCs w:val="24"/>
        </w:rPr>
        <w:t>lub wdrożenia zaleceń pokontrolnych;</w:t>
      </w:r>
    </w:p>
    <w:p w:rsidR="00BB44F2" w:rsidRPr="005A0427" w:rsidRDefault="006D426D" w:rsidP="00561EC6">
      <w:pPr>
        <w:pStyle w:val="Normalny1"/>
        <w:widowControl w:val="0"/>
        <w:numPr>
          <w:ilvl w:val="0"/>
          <w:numId w:val="55"/>
        </w:numPr>
        <w:spacing w:after="0" w:line="240" w:lineRule="auto"/>
        <w:ind w:left="851" w:hanging="425"/>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przekazaniu zlecenia płatności przez Instytucję </w:t>
      </w:r>
      <w:del w:id="252" w:author="pszmaglinski" w:date="2016-07-12T10:55:00Z">
        <w:r w:rsidRPr="005A0427" w:rsidDel="00A44D5D">
          <w:rPr>
            <w:rFonts w:ascii="Arial Narrow" w:eastAsia="Arial Narrow" w:hAnsi="Arial Narrow" w:cs="Arial Narrow"/>
            <w:color w:val="auto"/>
            <w:sz w:val="24"/>
            <w:szCs w:val="24"/>
          </w:rPr>
          <w:delText xml:space="preserve">Zarządzającą </w:delText>
        </w:r>
      </w:del>
      <w:proofErr w:type="spellStart"/>
      <w:ins w:id="253" w:author="pszmaglinski" w:date="2016-07-12T10:55:00Z">
        <w:r w:rsidR="00A44D5D">
          <w:rPr>
            <w:rFonts w:ascii="Arial Narrow" w:eastAsia="Arial Narrow" w:hAnsi="Arial Narrow" w:cs="Arial Narrow"/>
            <w:color w:val="auto"/>
            <w:sz w:val="24"/>
            <w:szCs w:val="24"/>
          </w:rPr>
          <w:t>Pośredniczączą</w:t>
        </w:r>
        <w:proofErr w:type="spellEnd"/>
        <w:r w:rsidR="00A44D5D" w:rsidRPr="005A0427">
          <w:rPr>
            <w:rFonts w:ascii="Arial Narrow" w:eastAsia="Arial Narrow" w:hAnsi="Arial Narrow" w:cs="Arial Narrow"/>
            <w:color w:val="auto"/>
            <w:sz w:val="24"/>
            <w:szCs w:val="24"/>
          </w:rPr>
          <w:t xml:space="preserve"> </w:t>
        </w:r>
      </w:ins>
      <w:r w:rsidRPr="005A0427">
        <w:rPr>
          <w:rFonts w:ascii="Arial Narrow" w:eastAsia="Arial Narrow" w:hAnsi="Arial Narrow" w:cs="Arial Narrow"/>
          <w:color w:val="auto"/>
          <w:sz w:val="24"/>
          <w:szCs w:val="24"/>
        </w:rPr>
        <w:t>do BGK;</w:t>
      </w:r>
    </w:p>
    <w:p w:rsidR="00BB44F2" w:rsidRPr="005A0427" w:rsidRDefault="006D426D" w:rsidP="00561EC6">
      <w:pPr>
        <w:pStyle w:val="Normalny1"/>
        <w:widowControl w:val="0"/>
        <w:numPr>
          <w:ilvl w:val="0"/>
          <w:numId w:val="55"/>
        </w:numPr>
        <w:spacing w:after="0" w:line="240" w:lineRule="auto"/>
        <w:ind w:left="851" w:hanging="425"/>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lastRenderedPageBreak/>
        <w:t xml:space="preserve">dostępności środków finansowych na rachunkach bankowych BGK i Instytucji </w:t>
      </w:r>
      <w:commentRangeStart w:id="254"/>
      <w:del w:id="255" w:author="pszmaglinski" w:date="2016-07-12T10:55:00Z">
        <w:r w:rsidRPr="005A0427" w:rsidDel="00A44D5D">
          <w:rPr>
            <w:rFonts w:ascii="Arial Narrow" w:eastAsia="Arial Narrow" w:hAnsi="Arial Narrow" w:cs="Arial Narrow"/>
            <w:color w:val="auto"/>
            <w:sz w:val="24"/>
            <w:szCs w:val="24"/>
          </w:rPr>
          <w:delText>Zarządzającej</w:delText>
        </w:r>
      </w:del>
      <w:ins w:id="256" w:author="pszmaglinski" w:date="2016-07-12T10:55:00Z">
        <w:r w:rsidR="00A44D5D">
          <w:rPr>
            <w:rFonts w:ascii="Arial Narrow" w:eastAsia="Arial Narrow" w:hAnsi="Arial Narrow" w:cs="Arial Narrow"/>
            <w:color w:val="auto"/>
            <w:sz w:val="24"/>
            <w:szCs w:val="24"/>
          </w:rPr>
          <w:t>Pośredniczącej</w:t>
        </w:r>
        <w:commentRangeEnd w:id="254"/>
        <w:r w:rsidR="00A44D5D">
          <w:rPr>
            <w:rStyle w:val="Odwoaniedokomentarza"/>
          </w:rPr>
          <w:commentReference w:id="254"/>
        </w:r>
      </w:ins>
      <w:r w:rsidR="008B61CA" w:rsidRPr="005A0427">
        <w:rPr>
          <w:rFonts w:ascii="Arial Narrow" w:eastAsia="Arial Narrow" w:hAnsi="Arial Narrow" w:cs="Arial Narrow"/>
          <w:color w:val="auto"/>
          <w:sz w:val="24"/>
          <w:szCs w:val="24"/>
        </w:rPr>
        <w:t>*</w:t>
      </w:r>
      <w:r w:rsidRPr="005A0427">
        <w:rPr>
          <w:rFonts w:ascii="Arial Narrow" w:eastAsia="Arial Narrow" w:hAnsi="Arial Narrow" w:cs="Arial Narrow"/>
          <w:color w:val="auto"/>
          <w:sz w:val="24"/>
          <w:szCs w:val="24"/>
        </w:rPr>
        <w:t>.</w:t>
      </w:r>
    </w:p>
    <w:p w:rsidR="00BB44F2" w:rsidRPr="005A0427"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Brak poniesionych wydatków w ramach Projektu nie zwalnia Beneficjenta z obowiązku przedkładania Instytucji </w:t>
      </w:r>
      <w:del w:id="257" w:author="pszmaglinski" w:date="2016-07-12T10:56:00Z">
        <w:r w:rsidRPr="005A0427" w:rsidDel="00A44D5D">
          <w:rPr>
            <w:rFonts w:ascii="Arial Narrow" w:eastAsia="Arial Narrow" w:hAnsi="Arial Narrow" w:cs="Arial Narrow"/>
            <w:color w:val="auto"/>
            <w:sz w:val="24"/>
            <w:szCs w:val="24"/>
          </w:rPr>
          <w:delText>Zarządzającej</w:delText>
        </w:r>
      </w:del>
      <w:ins w:id="258" w:author="pszmaglinski" w:date="2016-07-12T10:56:00Z">
        <w:r w:rsidR="00A44D5D">
          <w:rPr>
            <w:rFonts w:ascii="Arial Narrow" w:eastAsia="Arial Narrow" w:hAnsi="Arial Narrow" w:cs="Arial Narrow"/>
            <w:color w:val="auto"/>
            <w:sz w:val="24"/>
            <w:szCs w:val="24"/>
          </w:rPr>
          <w:t>Pośredniczącej</w:t>
        </w:r>
      </w:ins>
      <w:r w:rsidRPr="005A0427">
        <w:rPr>
          <w:rFonts w:ascii="Arial Narrow" w:eastAsia="Arial Narrow" w:hAnsi="Arial Narrow" w:cs="Arial Narrow"/>
          <w:color w:val="auto"/>
          <w:sz w:val="24"/>
          <w:szCs w:val="24"/>
        </w:rPr>
        <w:t>, w terminie określonym w § 5</w:t>
      </w:r>
      <w:r w:rsidRPr="005A0427">
        <w:rPr>
          <w:rFonts w:ascii="Arial Narrow" w:eastAsia="Arial Narrow" w:hAnsi="Arial Narrow" w:cs="Arial Narrow"/>
          <w:b/>
          <w:color w:val="auto"/>
          <w:sz w:val="24"/>
          <w:szCs w:val="24"/>
        </w:rPr>
        <w:t xml:space="preserve"> </w:t>
      </w:r>
      <w:r w:rsidRPr="005A0427">
        <w:rPr>
          <w:rFonts w:ascii="Arial Narrow" w:eastAsia="Arial Narrow" w:hAnsi="Arial Narrow" w:cs="Arial Narrow"/>
          <w:color w:val="auto"/>
          <w:sz w:val="24"/>
          <w:szCs w:val="24"/>
        </w:rPr>
        <w:t>ust.</w:t>
      </w:r>
      <w:r w:rsidR="00FE3805" w:rsidRPr="005A0427">
        <w:rPr>
          <w:rFonts w:ascii="Arial Narrow" w:eastAsia="Arial Narrow" w:hAnsi="Arial Narrow" w:cs="Arial Narrow"/>
          <w:color w:val="auto"/>
          <w:sz w:val="24"/>
          <w:szCs w:val="24"/>
        </w:rPr>
        <w:t xml:space="preserve"> </w:t>
      </w:r>
      <w:r w:rsidR="00E55688" w:rsidRPr="005A0427">
        <w:rPr>
          <w:rFonts w:ascii="Arial Narrow" w:eastAsia="Arial Narrow" w:hAnsi="Arial Narrow" w:cs="Arial Narrow"/>
          <w:color w:val="auto"/>
          <w:sz w:val="24"/>
          <w:szCs w:val="24"/>
        </w:rPr>
        <w:t>7</w:t>
      </w:r>
      <w:r w:rsidRPr="005A0427">
        <w:rPr>
          <w:rFonts w:ascii="Arial Narrow" w:eastAsia="Arial Narrow" w:hAnsi="Arial Narrow" w:cs="Arial Narrow"/>
          <w:color w:val="auto"/>
          <w:sz w:val="24"/>
          <w:szCs w:val="24"/>
        </w:rPr>
        <w:t>, wniosku o płatność</w:t>
      </w:r>
      <w:r w:rsidR="0033402F" w:rsidRPr="005A0427">
        <w:rPr>
          <w:rFonts w:ascii="Arial Narrow" w:eastAsia="Arial Narrow" w:hAnsi="Arial Narrow" w:cs="Arial Narrow"/>
          <w:color w:val="auto"/>
          <w:sz w:val="24"/>
          <w:szCs w:val="24"/>
        </w:rPr>
        <w:t xml:space="preserve"> wraz z Harmonogramem płatności</w:t>
      </w:r>
      <w:r w:rsidRPr="005A0427">
        <w:rPr>
          <w:rFonts w:ascii="Arial Narrow" w:eastAsia="Arial Narrow" w:hAnsi="Arial Narrow" w:cs="Arial Narrow"/>
          <w:color w:val="auto"/>
          <w:sz w:val="24"/>
          <w:szCs w:val="24"/>
        </w:rPr>
        <w:t>.</w:t>
      </w:r>
    </w:p>
    <w:p w:rsidR="008828AE" w:rsidRPr="005A0427" w:rsidRDefault="00293116" w:rsidP="008828AE">
      <w:pPr>
        <w:pStyle w:val="Normalny1"/>
        <w:widowControl w:val="0"/>
        <w:numPr>
          <w:ilvl w:val="0"/>
          <w:numId w:val="24"/>
        </w:numPr>
        <w:spacing w:after="0" w:line="240" w:lineRule="auto"/>
        <w:ind w:left="420" w:hanging="420"/>
        <w:jc w:val="both"/>
        <w:rPr>
          <w:rFonts w:ascii="Arial Narrow" w:eastAsia="Arial Narrow" w:hAnsi="Arial Narrow" w:cs="Arial Narrow"/>
          <w:color w:val="auto"/>
          <w:sz w:val="24"/>
          <w:szCs w:val="24"/>
        </w:rPr>
      </w:pPr>
      <w:r w:rsidRPr="005A0427">
        <w:rPr>
          <w:rFonts w:ascii="Arial Narrow" w:eastAsia="Arial Narrow" w:hAnsi="Arial Narrow" w:cs="Arial Narrow"/>
          <w:sz w:val="24"/>
          <w:szCs w:val="24"/>
        </w:rPr>
        <w:t>Beneficjent ma obowiązek ujawniania wszystkich dochodów w okresie realizacji lub trwałości, które powstają</w:t>
      </w:r>
      <w:r w:rsidR="00114C18" w:rsidRPr="005A0427">
        <w:rPr>
          <w:rFonts w:ascii="Arial Narrow" w:eastAsia="Arial Narrow" w:hAnsi="Arial Narrow" w:cs="Arial Narrow"/>
          <w:sz w:val="24"/>
          <w:szCs w:val="24"/>
        </w:rPr>
        <w:br/>
      </w:r>
      <w:r w:rsidRPr="005A0427">
        <w:rPr>
          <w:rFonts w:ascii="Arial Narrow" w:eastAsia="Arial Narrow" w:hAnsi="Arial Narrow" w:cs="Arial Narrow"/>
          <w:sz w:val="24"/>
          <w:szCs w:val="24"/>
        </w:rPr>
        <w:t xml:space="preserve">w związku z realizacją Projektu. </w:t>
      </w:r>
      <w:r w:rsidR="008828AE" w:rsidRPr="005A0427">
        <w:rPr>
          <w:rFonts w:ascii="Arial Narrow" w:hAnsi="Arial Narrow"/>
          <w:sz w:val="24"/>
          <w:szCs w:val="24"/>
        </w:rPr>
        <w:t>Zasady postępowania w przypadku Projektu, w ramach którego występuje dochód, określone zostały w Wytycznych</w:t>
      </w:r>
      <w:r w:rsidR="00FB28F1" w:rsidRPr="005A0427">
        <w:rPr>
          <w:rFonts w:ascii="Arial Narrow" w:hAnsi="Arial Narrow"/>
          <w:sz w:val="24"/>
          <w:szCs w:val="24"/>
        </w:rPr>
        <w:t>, o których mowa w</w:t>
      </w:r>
      <w:r w:rsidR="00FB28F1" w:rsidRPr="005A0427">
        <w:rPr>
          <w:rFonts w:ascii="Arial Narrow" w:eastAsia="Arial Narrow" w:hAnsi="Arial Narrow" w:cs="Arial Narrow"/>
          <w:color w:val="auto"/>
          <w:sz w:val="24"/>
          <w:szCs w:val="24"/>
        </w:rPr>
        <w:t xml:space="preserve"> § 1 </w:t>
      </w:r>
      <w:proofErr w:type="spellStart"/>
      <w:r w:rsidR="00FB28F1" w:rsidRPr="005A0427">
        <w:rPr>
          <w:rFonts w:ascii="Arial Narrow" w:eastAsia="Arial Narrow" w:hAnsi="Arial Narrow" w:cs="Arial Narrow"/>
          <w:color w:val="auto"/>
          <w:sz w:val="24"/>
          <w:szCs w:val="24"/>
        </w:rPr>
        <w:t>pkt</w:t>
      </w:r>
      <w:proofErr w:type="spellEnd"/>
      <w:r w:rsidR="00FB28F1" w:rsidRPr="005A0427">
        <w:rPr>
          <w:rFonts w:ascii="Arial Narrow" w:eastAsia="Arial Narrow" w:hAnsi="Arial Narrow" w:cs="Arial Narrow"/>
          <w:color w:val="auto"/>
          <w:sz w:val="24"/>
          <w:szCs w:val="24"/>
        </w:rPr>
        <w:t xml:space="preserve"> 4</w:t>
      </w:r>
      <w:ins w:id="259" w:author="maniskiewicz" w:date="2016-10-14T12:09:00Z">
        <w:del w:id="260" w:author="mmossetty" w:date="2016-11-09T07:38:00Z">
          <w:r w:rsidR="0071120B" w:rsidDel="003961AB">
            <w:rPr>
              <w:rFonts w:ascii="Arial Narrow" w:eastAsia="Arial Narrow" w:hAnsi="Arial Narrow" w:cs="Arial Narrow"/>
              <w:color w:val="auto"/>
              <w:sz w:val="24"/>
              <w:szCs w:val="24"/>
            </w:rPr>
            <w:delText>5</w:delText>
          </w:r>
        </w:del>
      </w:ins>
      <w:ins w:id="261" w:author="mmossetty" w:date="2016-11-09T07:38:00Z">
        <w:r w:rsidR="003961AB">
          <w:rPr>
            <w:rFonts w:ascii="Arial Narrow" w:eastAsia="Arial Narrow" w:hAnsi="Arial Narrow" w:cs="Arial Narrow"/>
            <w:color w:val="auto"/>
            <w:sz w:val="24"/>
            <w:szCs w:val="24"/>
          </w:rPr>
          <w:t>4</w:t>
        </w:r>
      </w:ins>
      <w:del w:id="262" w:author="maniskiewicz" w:date="2016-10-14T12:09:00Z">
        <w:r w:rsidR="00FB28F1" w:rsidRPr="005A0427" w:rsidDel="0071120B">
          <w:rPr>
            <w:rFonts w:ascii="Arial Narrow" w:eastAsia="Arial Narrow" w:hAnsi="Arial Narrow" w:cs="Arial Narrow"/>
            <w:color w:val="auto"/>
            <w:sz w:val="24"/>
            <w:szCs w:val="24"/>
          </w:rPr>
          <w:delText>4</w:delText>
        </w:r>
      </w:del>
      <w:r w:rsidR="00FB28F1" w:rsidRPr="005A0427">
        <w:rPr>
          <w:rFonts w:ascii="Arial Narrow" w:eastAsia="Arial Narrow" w:hAnsi="Arial Narrow" w:cs="Arial Narrow"/>
          <w:color w:val="auto"/>
          <w:sz w:val="24"/>
          <w:szCs w:val="24"/>
        </w:rPr>
        <w:t xml:space="preserve"> lit. i</w:t>
      </w:r>
      <w:r w:rsidR="005248B6" w:rsidRPr="005A0427">
        <w:rPr>
          <w:rFonts w:ascii="Arial Narrow" w:eastAsia="Arial Narrow" w:hAnsi="Arial Narrow" w:cs="Arial Narrow"/>
          <w:color w:val="auto"/>
          <w:sz w:val="24"/>
          <w:szCs w:val="24"/>
        </w:rPr>
        <w:t>.</w:t>
      </w:r>
    </w:p>
    <w:p w:rsidR="00716647" w:rsidRPr="005A0427" w:rsidRDefault="00293116" w:rsidP="008828AE">
      <w:pPr>
        <w:pStyle w:val="Normalny1"/>
        <w:widowControl w:val="0"/>
        <w:spacing w:after="0" w:line="240" w:lineRule="auto"/>
        <w:ind w:left="420"/>
        <w:jc w:val="both"/>
        <w:rPr>
          <w:rFonts w:ascii="Arial Narrow" w:eastAsia="Arial Narrow" w:hAnsi="Arial Narrow" w:cs="Arial Narrow"/>
          <w:color w:val="auto"/>
          <w:sz w:val="24"/>
          <w:szCs w:val="24"/>
        </w:rPr>
      </w:pPr>
      <w:r w:rsidRPr="005A0427">
        <w:rPr>
          <w:rFonts w:ascii="Arial Narrow" w:eastAsia="Arial Narrow" w:hAnsi="Arial Narrow" w:cs="Arial Narrow"/>
          <w:sz w:val="24"/>
          <w:szCs w:val="24"/>
        </w:rPr>
        <w:t>W przypadku:</w:t>
      </w:r>
    </w:p>
    <w:p w:rsidR="00293116" w:rsidRPr="005A0427" w:rsidRDefault="00293116" w:rsidP="00E9352D">
      <w:pPr>
        <w:pStyle w:val="Normalny1"/>
        <w:widowControl w:val="0"/>
        <w:numPr>
          <w:ilvl w:val="0"/>
          <w:numId w:val="72"/>
        </w:numPr>
        <w:spacing w:after="0" w:line="240" w:lineRule="auto"/>
        <w:ind w:left="709" w:hanging="283"/>
        <w:jc w:val="both"/>
        <w:rPr>
          <w:rFonts w:ascii="Arial Narrow" w:eastAsia="Arial Narrow" w:hAnsi="Arial Narrow" w:cs="Arial Narrow"/>
          <w:sz w:val="24"/>
          <w:szCs w:val="24"/>
        </w:rPr>
      </w:pPr>
      <w:r w:rsidRPr="005A0427">
        <w:rPr>
          <w:rFonts w:ascii="Arial Narrow" w:hAnsi="Arial Narrow"/>
          <w:sz w:val="24"/>
          <w:szCs w:val="24"/>
        </w:rPr>
        <w:t>zastosowania zryczałtowanej procentowej stawki dochodów określonej dla sektora lub podsektora właściwego dla danego Projektu, całość dochodu wygenerowanego w trakcie realizacji</w:t>
      </w:r>
      <w:r w:rsidR="00C12DBA" w:rsidRPr="005A0427">
        <w:rPr>
          <w:rFonts w:ascii="Arial Narrow" w:hAnsi="Arial Narrow"/>
          <w:sz w:val="24"/>
          <w:szCs w:val="24"/>
        </w:rPr>
        <w:t xml:space="preserve"> (w fazie inwestycyjnej)</w:t>
      </w:r>
      <w:r w:rsidRPr="005A0427">
        <w:rPr>
          <w:rFonts w:ascii="Arial Narrow" w:hAnsi="Arial Narrow"/>
          <w:sz w:val="24"/>
          <w:szCs w:val="24"/>
        </w:rPr>
        <w:t xml:space="preserve"> lub po zakończeniu Projektu</w:t>
      </w:r>
      <w:r w:rsidR="00C12DBA" w:rsidRPr="005A0427">
        <w:rPr>
          <w:rFonts w:ascii="Arial Narrow" w:hAnsi="Arial Narrow"/>
          <w:sz w:val="24"/>
          <w:szCs w:val="24"/>
        </w:rPr>
        <w:t xml:space="preserve"> </w:t>
      </w:r>
      <w:r w:rsidR="00443517" w:rsidRPr="005A0427">
        <w:rPr>
          <w:rFonts w:ascii="Arial Narrow" w:hAnsi="Arial Narrow"/>
          <w:sz w:val="24"/>
          <w:szCs w:val="24"/>
        </w:rPr>
        <w:t>(</w:t>
      </w:r>
      <w:r w:rsidR="00C12DBA" w:rsidRPr="005A0427">
        <w:rPr>
          <w:rFonts w:ascii="Arial Narrow" w:hAnsi="Arial Narrow"/>
          <w:sz w:val="24"/>
          <w:szCs w:val="24"/>
        </w:rPr>
        <w:t>w fazie operacyjnej)</w:t>
      </w:r>
      <w:r w:rsidRPr="005A0427">
        <w:rPr>
          <w:rFonts w:ascii="Arial Narrow" w:hAnsi="Arial Narrow"/>
          <w:sz w:val="24"/>
          <w:szCs w:val="24"/>
        </w:rPr>
        <w:t>, uznaje się za uwzględniony w Projekcie</w:t>
      </w:r>
      <w:r w:rsidR="00271CBF">
        <w:rPr>
          <w:rFonts w:ascii="Arial Narrow" w:hAnsi="Arial Narrow"/>
          <w:sz w:val="24"/>
          <w:szCs w:val="24"/>
        </w:rPr>
        <w:br/>
      </w:r>
      <w:r w:rsidRPr="005A0427">
        <w:rPr>
          <w:rFonts w:ascii="Arial Narrow" w:hAnsi="Arial Narrow"/>
          <w:sz w:val="24"/>
          <w:szCs w:val="24"/>
        </w:rPr>
        <w:t>– nie pomniejsza więc wydatków kwalifikowa</w:t>
      </w:r>
      <w:r w:rsidR="002A2A10" w:rsidRPr="005A0427">
        <w:rPr>
          <w:rFonts w:ascii="Arial Narrow" w:hAnsi="Arial Narrow"/>
          <w:sz w:val="24"/>
          <w:szCs w:val="24"/>
        </w:rPr>
        <w:t>l</w:t>
      </w:r>
      <w:r w:rsidRPr="005A0427">
        <w:rPr>
          <w:rFonts w:ascii="Arial Narrow" w:hAnsi="Arial Narrow"/>
          <w:sz w:val="24"/>
          <w:szCs w:val="24"/>
        </w:rPr>
        <w:t>nych w ramach Projektu</w:t>
      </w:r>
      <w:r w:rsidR="00786A60" w:rsidRPr="005A0427">
        <w:rPr>
          <w:rFonts w:ascii="Arial Narrow" w:hAnsi="Arial Narrow"/>
          <w:sz w:val="24"/>
          <w:szCs w:val="24"/>
        </w:rPr>
        <w:t xml:space="preserve">, nie ma potrzeby obejmowania projektów należących do tej kategorii </w:t>
      </w:r>
      <w:r w:rsidR="00C12DBA" w:rsidRPr="005A0427">
        <w:rPr>
          <w:rFonts w:ascii="Arial Narrow" w:hAnsi="Arial Narrow"/>
          <w:sz w:val="24"/>
          <w:szCs w:val="24"/>
        </w:rPr>
        <w:t>procedurami monitorowania dochodów</w:t>
      </w:r>
      <w:r w:rsidRPr="005A0427">
        <w:rPr>
          <w:rFonts w:ascii="Arial Narrow" w:hAnsi="Arial Narrow"/>
          <w:sz w:val="24"/>
          <w:szCs w:val="24"/>
        </w:rPr>
        <w:t>;</w:t>
      </w:r>
    </w:p>
    <w:p w:rsidR="00293116" w:rsidRPr="005A0427" w:rsidRDefault="00293116" w:rsidP="00E9352D">
      <w:pPr>
        <w:pStyle w:val="Normalny1"/>
        <w:widowControl w:val="0"/>
        <w:numPr>
          <w:ilvl w:val="0"/>
          <w:numId w:val="72"/>
        </w:numPr>
        <w:spacing w:after="0" w:line="240" w:lineRule="auto"/>
        <w:ind w:left="709" w:hanging="283"/>
        <w:jc w:val="both"/>
        <w:rPr>
          <w:rFonts w:ascii="Arial Narrow" w:eastAsia="Arial Narrow" w:hAnsi="Arial Narrow" w:cs="Arial Narrow"/>
          <w:sz w:val="24"/>
          <w:szCs w:val="24"/>
        </w:rPr>
      </w:pPr>
      <w:r w:rsidRPr="005A0427">
        <w:rPr>
          <w:rFonts w:ascii="Arial Narrow" w:hAnsi="Arial Narrow"/>
          <w:sz w:val="24"/>
          <w:szCs w:val="24"/>
        </w:rPr>
        <w:t>zastosow</w:t>
      </w:r>
      <w:r w:rsidR="00F00D57" w:rsidRPr="005A0427">
        <w:rPr>
          <w:rFonts w:ascii="Arial Narrow" w:hAnsi="Arial Narrow"/>
          <w:sz w:val="24"/>
          <w:szCs w:val="24"/>
        </w:rPr>
        <w:t>ania metody luki w finansowaniu:</w:t>
      </w:r>
      <w:r w:rsidRPr="005A0427">
        <w:rPr>
          <w:rFonts w:ascii="Arial Narrow" w:hAnsi="Arial Narrow"/>
          <w:sz w:val="24"/>
          <w:szCs w:val="24"/>
        </w:rPr>
        <w:t xml:space="preserve"> </w:t>
      </w:r>
      <w:r w:rsidR="00620979" w:rsidRPr="005A0427">
        <w:rPr>
          <w:rFonts w:ascii="Arial Narrow" w:hAnsi="Arial Narrow"/>
          <w:sz w:val="24"/>
          <w:szCs w:val="24"/>
        </w:rPr>
        <w:t>procedury monitorowania należy zastosować</w:t>
      </w:r>
      <w:r w:rsidR="00F00D57" w:rsidRPr="005A0427">
        <w:rPr>
          <w:rFonts w:ascii="Arial Narrow" w:hAnsi="Arial Narrow"/>
          <w:sz w:val="24"/>
          <w:szCs w:val="24"/>
        </w:rPr>
        <w:t xml:space="preserve"> jedynie w </w:t>
      </w:r>
      <w:r w:rsidR="00620979" w:rsidRPr="005A0427">
        <w:rPr>
          <w:rFonts w:ascii="Arial Narrow" w:hAnsi="Arial Narrow"/>
          <w:sz w:val="24"/>
          <w:szCs w:val="24"/>
        </w:rPr>
        <w:t xml:space="preserve">odniesieniu do fazy inwestycyjnej Projektu, </w:t>
      </w:r>
      <w:r w:rsidRPr="005A0427">
        <w:rPr>
          <w:rFonts w:ascii="Arial Narrow" w:hAnsi="Arial Narrow"/>
          <w:sz w:val="24"/>
          <w:szCs w:val="24"/>
        </w:rPr>
        <w:t>całość dochodów wygenerowanych w czasie realizacji Projektu</w:t>
      </w:r>
      <w:r w:rsidR="006D56E4" w:rsidRPr="005A0427">
        <w:rPr>
          <w:rFonts w:ascii="Arial Narrow" w:hAnsi="Arial Narrow"/>
          <w:sz w:val="24"/>
          <w:szCs w:val="24"/>
        </w:rPr>
        <w:t xml:space="preserve"> (w fazie inwestycyjnej)</w:t>
      </w:r>
      <w:r w:rsidRPr="005A0427">
        <w:rPr>
          <w:rFonts w:ascii="Arial Narrow" w:hAnsi="Arial Narrow"/>
          <w:sz w:val="24"/>
          <w:szCs w:val="24"/>
        </w:rPr>
        <w:t>, pochodzących ze źródeł dochodów nieuwzględnionych przy określaniu potencjalnego dochodu w Projekcie, należy odjąć od wydatków kwalifikowa</w:t>
      </w:r>
      <w:r w:rsidR="00056621" w:rsidRPr="005A0427">
        <w:rPr>
          <w:rFonts w:ascii="Arial Narrow" w:hAnsi="Arial Narrow"/>
          <w:sz w:val="24"/>
          <w:szCs w:val="24"/>
        </w:rPr>
        <w:t>l</w:t>
      </w:r>
      <w:r w:rsidR="00271CBF">
        <w:rPr>
          <w:rFonts w:ascii="Arial Narrow" w:hAnsi="Arial Narrow"/>
          <w:sz w:val="24"/>
          <w:szCs w:val="24"/>
        </w:rPr>
        <w:t>nych Projektu, nie później niż</w:t>
      </w:r>
      <w:r w:rsidR="00271CBF">
        <w:rPr>
          <w:rFonts w:ascii="Arial Narrow" w:hAnsi="Arial Narrow"/>
          <w:sz w:val="24"/>
          <w:szCs w:val="24"/>
        </w:rPr>
        <w:br/>
      </w:r>
      <w:r w:rsidRPr="005A0427">
        <w:rPr>
          <w:rFonts w:ascii="Arial Narrow" w:hAnsi="Arial Narrow"/>
          <w:sz w:val="24"/>
          <w:szCs w:val="24"/>
        </w:rPr>
        <w:t>we wniosku o płatność końco</w:t>
      </w:r>
      <w:r w:rsidR="00E567D3" w:rsidRPr="005A0427">
        <w:rPr>
          <w:rFonts w:ascii="Arial Narrow" w:hAnsi="Arial Narrow"/>
          <w:sz w:val="24"/>
          <w:szCs w:val="24"/>
        </w:rPr>
        <w:t>wą, złożonym przez Beneficjenta</w:t>
      </w:r>
      <w:r w:rsidRPr="005A0427">
        <w:rPr>
          <w:rFonts w:ascii="Arial Narrow" w:hAnsi="Arial Narrow"/>
          <w:sz w:val="24"/>
          <w:szCs w:val="24"/>
        </w:rPr>
        <w:t>. W przypadku, gdy nie wszystkie koszty inwestycji są kwalifikowalne, dochód należy przyporządkować pro rata do kwalifikowa</w:t>
      </w:r>
      <w:r w:rsidR="00951B3F" w:rsidRPr="005A0427">
        <w:rPr>
          <w:rFonts w:ascii="Arial Narrow" w:hAnsi="Arial Narrow"/>
          <w:sz w:val="24"/>
          <w:szCs w:val="24"/>
        </w:rPr>
        <w:t>l</w:t>
      </w:r>
      <w:r w:rsidRPr="005A0427">
        <w:rPr>
          <w:rFonts w:ascii="Arial Narrow" w:hAnsi="Arial Narrow"/>
          <w:sz w:val="24"/>
          <w:szCs w:val="24"/>
        </w:rPr>
        <w:t>nych</w:t>
      </w:r>
      <w:r w:rsidR="00114C18" w:rsidRPr="005A0427">
        <w:rPr>
          <w:rFonts w:ascii="Arial Narrow" w:hAnsi="Arial Narrow"/>
          <w:sz w:val="24"/>
          <w:szCs w:val="24"/>
        </w:rPr>
        <w:br/>
      </w:r>
      <w:r w:rsidRPr="005A0427">
        <w:rPr>
          <w:rFonts w:ascii="Arial Narrow" w:hAnsi="Arial Narrow"/>
          <w:sz w:val="24"/>
          <w:szCs w:val="24"/>
        </w:rPr>
        <w:t>i niekwalifikowa</w:t>
      </w:r>
      <w:r w:rsidR="00951B3F" w:rsidRPr="005A0427">
        <w:rPr>
          <w:rFonts w:ascii="Arial Narrow" w:hAnsi="Arial Narrow"/>
          <w:sz w:val="24"/>
          <w:szCs w:val="24"/>
        </w:rPr>
        <w:t>l</w:t>
      </w:r>
      <w:r w:rsidRPr="005A0427">
        <w:rPr>
          <w:rFonts w:ascii="Arial Narrow" w:hAnsi="Arial Narrow"/>
          <w:sz w:val="24"/>
          <w:szCs w:val="24"/>
        </w:rPr>
        <w:t>nych części kosztów inwestycji;</w:t>
      </w:r>
    </w:p>
    <w:p w:rsidR="00293116" w:rsidRPr="005A0427" w:rsidRDefault="00293116" w:rsidP="00E9352D">
      <w:pPr>
        <w:pStyle w:val="Normalny1"/>
        <w:widowControl w:val="0"/>
        <w:numPr>
          <w:ilvl w:val="0"/>
          <w:numId w:val="72"/>
        </w:numPr>
        <w:spacing w:after="0" w:line="240" w:lineRule="auto"/>
        <w:ind w:left="709" w:hanging="283"/>
        <w:jc w:val="both"/>
        <w:rPr>
          <w:rFonts w:ascii="Arial Narrow" w:eastAsia="Arial Narrow" w:hAnsi="Arial Narrow" w:cs="Arial Narrow"/>
          <w:sz w:val="24"/>
          <w:szCs w:val="24"/>
        </w:rPr>
      </w:pPr>
      <w:r w:rsidRPr="005A0427">
        <w:rPr>
          <w:rFonts w:ascii="Arial Narrow" w:hAnsi="Arial Narrow"/>
          <w:sz w:val="24"/>
          <w:szCs w:val="24"/>
        </w:rPr>
        <w:t>gdy nie ma możliwości okre</w:t>
      </w:r>
      <w:r w:rsidR="007D0389" w:rsidRPr="005A0427">
        <w:rPr>
          <w:rFonts w:ascii="Arial Narrow" w:hAnsi="Arial Narrow"/>
          <w:sz w:val="24"/>
          <w:szCs w:val="24"/>
        </w:rPr>
        <w:t>ślenia dochodów z wyprzedzeniem</w:t>
      </w:r>
      <w:r w:rsidRPr="005A0427">
        <w:rPr>
          <w:rFonts w:ascii="Arial Narrow" w:hAnsi="Arial Narrow"/>
          <w:sz w:val="24"/>
          <w:szCs w:val="24"/>
        </w:rPr>
        <w:t xml:space="preserve"> (na podstawie metod określonych w </w:t>
      </w:r>
      <w:proofErr w:type="spellStart"/>
      <w:r w:rsidRPr="005A0427">
        <w:rPr>
          <w:rFonts w:ascii="Arial Narrow" w:hAnsi="Arial Narrow"/>
          <w:sz w:val="24"/>
          <w:szCs w:val="24"/>
        </w:rPr>
        <w:t>pkt</w:t>
      </w:r>
      <w:proofErr w:type="spellEnd"/>
      <w:r w:rsidRPr="005A0427">
        <w:rPr>
          <w:rFonts w:ascii="Arial Narrow" w:hAnsi="Arial Narrow"/>
          <w:sz w:val="24"/>
          <w:szCs w:val="24"/>
        </w:rPr>
        <w:t xml:space="preserve"> </w:t>
      </w:r>
      <w:r w:rsidR="009A5F08" w:rsidRPr="005A0427">
        <w:rPr>
          <w:rFonts w:ascii="Arial Narrow" w:hAnsi="Arial Narrow"/>
          <w:sz w:val="24"/>
          <w:szCs w:val="24"/>
        </w:rPr>
        <w:t>1</w:t>
      </w:r>
      <w:r w:rsidR="00114C18" w:rsidRPr="005A0427">
        <w:rPr>
          <w:rFonts w:ascii="Arial Narrow" w:hAnsi="Arial Narrow"/>
          <w:sz w:val="24"/>
          <w:szCs w:val="24"/>
        </w:rPr>
        <w:br/>
      </w:r>
      <w:r w:rsidRPr="005A0427">
        <w:rPr>
          <w:rFonts w:ascii="Arial Narrow" w:hAnsi="Arial Narrow"/>
          <w:sz w:val="24"/>
          <w:szCs w:val="24"/>
        </w:rPr>
        <w:t xml:space="preserve">lub </w:t>
      </w:r>
      <w:r w:rsidR="009A5F08" w:rsidRPr="005A0427">
        <w:rPr>
          <w:rFonts w:ascii="Arial Narrow" w:hAnsi="Arial Narrow"/>
          <w:sz w:val="24"/>
          <w:szCs w:val="24"/>
        </w:rPr>
        <w:t>2</w:t>
      </w:r>
      <w:r w:rsidR="007D0389" w:rsidRPr="005A0427">
        <w:rPr>
          <w:rFonts w:ascii="Arial Narrow" w:hAnsi="Arial Narrow"/>
          <w:sz w:val="24"/>
          <w:szCs w:val="24"/>
        </w:rPr>
        <w:t>)</w:t>
      </w:r>
      <w:r w:rsidRPr="005A0427">
        <w:rPr>
          <w:rFonts w:ascii="Arial Narrow" w:hAnsi="Arial Narrow"/>
          <w:sz w:val="24"/>
          <w:szCs w:val="24"/>
        </w:rPr>
        <w:t xml:space="preserve">, a z celów Projektu i założeń </w:t>
      </w:r>
      <w:r w:rsidR="002B5D2F" w:rsidRPr="005A0427">
        <w:rPr>
          <w:rFonts w:ascii="Arial Narrow" w:hAnsi="Arial Narrow"/>
          <w:sz w:val="24"/>
          <w:szCs w:val="24"/>
        </w:rPr>
        <w:t>W</w:t>
      </w:r>
      <w:r w:rsidRPr="005A0427">
        <w:rPr>
          <w:rFonts w:ascii="Arial Narrow" w:hAnsi="Arial Narrow"/>
          <w:sz w:val="24"/>
          <w:szCs w:val="24"/>
        </w:rPr>
        <w:t xml:space="preserve">nioskodawcy wynika, iż Projekt będzie generował przychody, </w:t>
      </w:r>
      <w:r w:rsidR="008E63CA" w:rsidRPr="005A0427">
        <w:rPr>
          <w:rFonts w:ascii="Arial Narrow" w:hAnsi="Arial Narrow"/>
          <w:sz w:val="24"/>
          <w:szCs w:val="24"/>
        </w:rPr>
        <w:t xml:space="preserve">procedurą monitorowania należy objąć dochód w fazie operacyjnej Projektu, </w:t>
      </w:r>
      <w:r w:rsidR="00310975" w:rsidRPr="005A0427">
        <w:rPr>
          <w:rFonts w:ascii="Arial Narrow" w:hAnsi="Arial Narrow"/>
          <w:sz w:val="24"/>
          <w:szCs w:val="24"/>
        </w:rPr>
        <w:t>dochód wygenerowany w </w:t>
      </w:r>
      <w:r w:rsidRPr="005A0427">
        <w:rPr>
          <w:rFonts w:ascii="Arial Narrow" w:hAnsi="Arial Narrow"/>
          <w:sz w:val="24"/>
          <w:szCs w:val="24"/>
        </w:rPr>
        <w:t>okresie trzech lat</w:t>
      </w:r>
      <w:r w:rsidR="00310975" w:rsidRPr="005A0427">
        <w:rPr>
          <w:rFonts w:ascii="Arial Narrow" w:hAnsi="Arial Narrow"/>
          <w:sz w:val="24"/>
          <w:szCs w:val="24"/>
        </w:rPr>
        <w:t xml:space="preserve"> </w:t>
      </w:r>
      <w:r w:rsidRPr="005A0427">
        <w:rPr>
          <w:rFonts w:ascii="Arial Narrow" w:hAnsi="Arial Narrow"/>
          <w:sz w:val="24"/>
          <w:szCs w:val="24"/>
        </w:rPr>
        <w:t>od zakończenia Projektu</w:t>
      </w:r>
      <w:r w:rsidR="008E63CA" w:rsidRPr="005A0427">
        <w:rPr>
          <w:rFonts w:ascii="Arial Narrow" w:hAnsi="Arial Narrow"/>
          <w:sz w:val="24"/>
          <w:szCs w:val="24"/>
        </w:rPr>
        <w:t xml:space="preserve"> (zamknięcia fazy inwestycyjnej)</w:t>
      </w:r>
      <w:r w:rsidRPr="005A0427">
        <w:rPr>
          <w:rFonts w:ascii="Arial Narrow" w:hAnsi="Arial Narrow"/>
          <w:sz w:val="24"/>
          <w:szCs w:val="24"/>
        </w:rPr>
        <w:t xml:space="preserve"> l</w:t>
      </w:r>
      <w:r w:rsidR="00536EC8" w:rsidRPr="005A0427">
        <w:rPr>
          <w:rFonts w:ascii="Arial Narrow" w:hAnsi="Arial Narrow"/>
          <w:sz w:val="24"/>
          <w:szCs w:val="24"/>
        </w:rPr>
        <w:t>ub do dnia 15 lutego 2025 r., w </w:t>
      </w:r>
      <w:r w:rsidRPr="005A0427">
        <w:rPr>
          <w:rFonts w:ascii="Arial Narrow" w:hAnsi="Arial Narrow"/>
          <w:sz w:val="24"/>
          <w:szCs w:val="24"/>
        </w:rPr>
        <w:t>zależności od tego, który termin nastąpi wcześniej, podlega zwrotowi prze</w:t>
      </w:r>
      <w:r w:rsidR="00271CBF">
        <w:rPr>
          <w:rFonts w:ascii="Arial Narrow" w:hAnsi="Arial Narrow"/>
          <w:sz w:val="24"/>
          <w:szCs w:val="24"/>
        </w:rPr>
        <w:t>z Beneficjenta i jest odliczany</w:t>
      </w:r>
      <w:r w:rsidR="00271CBF">
        <w:rPr>
          <w:rFonts w:ascii="Arial Narrow" w:hAnsi="Arial Narrow"/>
          <w:sz w:val="24"/>
          <w:szCs w:val="24"/>
        </w:rPr>
        <w:br/>
      </w:r>
      <w:r w:rsidRPr="005A0427">
        <w:rPr>
          <w:rFonts w:ascii="Arial Narrow" w:hAnsi="Arial Narrow"/>
          <w:sz w:val="24"/>
          <w:szCs w:val="24"/>
        </w:rPr>
        <w:t>od wydatków kwalifikowa</w:t>
      </w:r>
      <w:r w:rsidR="00951B3F" w:rsidRPr="005A0427">
        <w:rPr>
          <w:rFonts w:ascii="Arial Narrow" w:hAnsi="Arial Narrow"/>
          <w:sz w:val="24"/>
          <w:szCs w:val="24"/>
        </w:rPr>
        <w:t>l</w:t>
      </w:r>
      <w:r w:rsidRPr="005A0427">
        <w:rPr>
          <w:rFonts w:ascii="Arial Narrow" w:hAnsi="Arial Narrow"/>
          <w:sz w:val="24"/>
          <w:szCs w:val="24"/>
        </w:rPr>
        <w:t>nych deklarowanych Komisji Europejskiej. W przypadku, gdy nie wszystkie koszty inwestycji są kwalifikowalne, dochód należy przyporządkować pro rata do kwalifikowa</w:t>
      </w:r>
      <w:r w:rsidR="00855EF9" w:rsidRPr="005A0427">
        <w:rPr>
          <w:rFonts w:ascii="Arial Narrow" w:hAnsi="Arial Narrow"/>
          <w:sz w:val="24"/>
          <w:szCs w:val="24"/>
        </w:rPr>
        <w:t>l</w:t>
      </w:r>
      <w:r w:rsidRPr="005A0427">
        <w:rPr>
          <w:rFonts w:ascii="Arial Narrow" w:hAnsi="Arial Narrow"/>
          <w:sz w:val="24"/>
          <w:szCs w:val="24"/>
        </w:rPr>
        <w:t>nych</w:t>
      </w:r>
      <w:r w:rsidR="004372FE" w:rsidRPr="005A0427">
        <w:rPr>
          <w:rFonts w:ascii="Arial Narrow" w:hAnsi="Arial Narrow"/>
          <w:sz w:val="24"/>
          <w:szCs w:val="24"/>
        </w:rPr>
        <w:t xml:space="preserve"> </w:t>
      </w:r>
      <w:r w:rsidR="00536EC8" w:rsidRPr="005A0427">
        <w:rPr>
          <w:rFonts w:ascii="Arial Narrow" w:hAnsi="Arial Narrow"/>
          <w:sz w:val="24"/>
          <w:szCs w:val="24"/>
        </w:rPr>
        <w:t>i </w:t>
      </w:r>
      <w:r w:rsidRPr="005A0427">
        <w:rPr>
          <w:rFonts w:ascii="Arial Narrow" w:hAnsi="Arial Narrow"/>
          <w:sz w:val="24"/>
          <w:szCs w:val="24"/>
        </w:rPr>
        <w:t>niekwalifikowa</w:t>
      </w:r>
      <w:r w:rsidR="00951B3F" w:rsidRPr="005A0427">
        <w:rPr>
          <w:rFonts w:ascii="Arial Narrow" w:hAnsi="Arial Narrow"/>
          <w:sz w:val="24"/>
          <w:szCs w:val="24"/>
        </w:rPr>
        <w:t>l</w:t>
      </w:r>
      <w:r w:rsidRPr="005A0427">
        <w:rPr>
          <w:rFonts w:ascii="Arial Narrow" w:hAnsi="Arial Narrow"/>
          <w:sz w:val="24"/>
          <w:szCs w:val="24"/>
        </w:rPr>
        <w:t>nych części kosztów inwestycji;</w:t>
      </w:r>
      <w:r w:rsidR="0071126A">
        <w:rPr>
          <w:rStyle w:val="Odwoanieprzypisudolnego"/>
          <w:rFonts w:ascii="Arial Narrow" w:hAnsi="Arial Narrow"/>
          <w:sz w:val="24"/>
          <w:szCs w:val="24"/>
        </w:rPr>
        <w:footnoteReference w:id="21"/>
      </w:r>
    </w:p>
    <w:p w:rsidR="00293116" w:rsidRPr="005A0427" w:rsidRDefault="00293116" w:rsidP="00E9352D">
      <w:pPr>
        <w:pStyle w:val="Normalny1"/>
        <w:widowControl w:val="0"/>
        <w:numPr>
          <w:ilvl w:val="0"/>
          <w:numId w:val="72"/>
        </w:numPr>
        <w:spacing w:after="0" w:line="240" w:lineRule="auto"/>
        <w:ind w:left="709" w:hanging="283"/>
        <w:jc w:val="both"/>
        <w:rPr>
          <w:rFonts w:ascii="Arial Narrow" w:eastAsia="Arial Narrow" w:hAnsi="Arial Narrow" w:cs="Arial Narrow"/>
          <w:color w:val="auto"/>
          <w:sz w:val="24"/>
          <w:szCs w:val="24"/>
        </w:rPr>
      </w:pPr>
      <w:r w:rsidRPr="005A0427">
        <w:rPr>
          <w:rFonts w:ascii="Arial Narrow" w:hAnsi="Arial Narrow"/>
          <w:sz w:val="24"/>
          <w:szCs w:val="24"/>
        </w:rPr>
        <w:t xml:space="preserve">gdy nie mają zastosowania zapisy </w:t>
      </w:r>
      <w:proofErr w:type="spellStart"/>
      <w:r w:rsidRPr="005A0427">
        <w:rPr>
          <w:rFonts w:ascii="Arial Narrow" w:hAnsi="Arial Narrow"/>
          <w:sz w:val="24"/>
          <w:szCs w:val="24"/>
        </w:rPr>
        <w:t>pkt</w:t>
      </w:r>
      <w:proofErr w:type="spellEnd"/>
      <w:r w:rsidRPr="005A0427">
        <w:rPr>
          <w:rFonts w:ascii="Arial Narrow" w:hAnsi="Arial Narrow"/>
          <w:sz w:val="24"/>
          <w:szCs w:val="24"/>
        </w:rPr>
        <w:t xml:space="preserve"> </w:t>
      </w:r>
      <w:r w:rsidR="009A5F08" w:rsidRPr="005A0427">
        <w:rPr>
          <w:rFonts w:ascii="Arial Narrow" w:hAnsi="Arial Narrow"/>
          <w:sz w:val="24"/>
          <w:szCs w:val="24"/>
        </w:rPr>
        <w:t>1-3</w:t>
      </w:r>
      <w:r w:rsidRPr="005A0427">
        <w:rPr>
          <w:rFonts w:ascii="Arial Narrow" w:hAnsi="Arial Narrow"/>
          <w:sz w:val="24"/>
          <w:szCs w:val="24"/>
        </w:rPr>
        <w:t xml:space="preserve">, dochód wygenerowany w </w:t>
      </w:r>
      <w:r w:rsidR="000C1BDB" w:rsidRPr="005A0427">
        <w:rPr>
          <w:rFonts w:ascii="Arial Narrow" w:hAnsi="Arial Narrow"/>
          <w:sz w:val="24"/>
          <w:szCs w:val="24"/>
        </w:rPr>
        <w:t>P</w:t>
      </w:r>
      <w:r w:rsidRPr="005A0427">
        <w:rPr>
          <w:rFonts w:ascii="Arial Narrow" w:hAnsi="Arial Narrow"/>
          <w:sz w:val="24"/>
          <w:szCs w:val="24"/>
        </w:rPr>
        <w:t>rojekcie, wyłącznie podczas jego wdrażania</w:t>
      </w:r>
      <w:r w:rsidR="00016428" w:rsidRPr="005A0427">
        <w:rPr>
          <w:rFonts w:ascii="Arial Narrow" w:hAnsi="Arial Narrow"/>
          <w:sz w:val="24"/>
          <w:szCs w:val="24"/>
        </w:rPr>
        <w:t xml:space="preserve"> (w fazie inwestycyjnej)</w:t>
      </w:r>
      <w:r w:rsidRPr="005A0427">
        <w:rPr>
          <w:rFonts w:ascii="Arial Narrow" w:hAnsi="Arial Narrow"/>
          <w:sz w:val="24"/>
          <w:szCs w:val="24"/>
        </w:rPr>
        <w:t>, który nie został wzięty pod uwagę w momencie zatwierdzania Projektu, zostaje odliczony</w:t>
      </w:r>
      <w:r w:rsidR="00536EC8" w:rsidRPr="005A0427">
        <w:rPr>
          <w:rFonts w:ascii="Arial Narrow" w:hAnsi="Arial Narrow"/>
          <w:sz w:val="24"/>
          <w:szCs w:val="24"/>
        </w:rPr>
        <w:t xml:space="preserve"> </w:t>
      </w:r>
      <w:r w:rsidRPr="005A0427">
        <w:rPr>
          <w:rFonts w:ascii="Arial Narrow" w:hAnsi="Arial Narrow"/>
          <w:sz w:val="24"/>
          <w:szCs w:val="24"/>
        </w:rPr>
        <w:t>od wydatków kwalifikowalnych Projektu nie później, niż we wniosku o płatność końcową, złożonym przez Beneficjenta. W przypadku, gdy nie wszystkie koszty inwestycji są kwalifikowalne, dochód należy przyporządkować pro rata do kwalifikowa</w:t>
      </w:r>
      <w:r w:rsidR="000C1BDB" w:rsidRPr="005A0427">
        <w:rPr>
          <w:rFonts w:ascii="Arial Narrow" w:hAnsi="Arial Narrow"/>
          <w:sz w:val="24"/>
          <w:szCs w:val="24"/>
        </w:rPr>
        <w:t>l</w:t>
      </w:r>
      <w:r w:rsidRPr="005A0427">
        <w:rPr>
          <w:rFonts w:ascii="Arial Narrow" w:hAnsi="Arial Narrow"/>
          <w:sz w:val="24"/>
          <w:szCs w:val="24"/>
        </w:rPr>
        <w:t>nych i niekwalifikowa</w:t>
      </w:r>
      <w:r w:rsidR="000C1BDB" w:rsidRPr="005A0427">
        <w:rPr>
          <w:rFonts w:ascii="Arial Narrow" w:hAnsi="Arial Narrow"/>
          <w:sz w:val="24"/>
          <w:szCs w:val="24"/>
        </w:rPr>
        <w:t>l</w:t>
      </w:r>
      <w:r w:rsidRPr="005A0427">
        <w:rPr>
          <w:rFonts w:ascii="Arial Narrow" w:hAnsi="Arial Narrow"/>
          <w:sz w:val="24"/>
          <w:szCs w:val="24"/>
        </w:rPr>
        <w:t>nych części kosztów inwestycji.</w:t>
      </w:r>
      <w:r w:rsidR="0071126A">
        <w:rPr>
          <w:rStyle w:val="Odwoanieprzypisudolnego"/>
          <w:rFonts w:ascii="Arial Narrow" w:hAnsi="Arial Narrow"/>
          <w:sz w:val="24"/>
          <w:szCs w:val="24"/>
        </w:rPr>
        <w:footnoteReference w:id="22"/>
      </w:r>
    </w:p>
    <w:p w:rsidR="0019495B" w:rsidRPr="005A0427" w:rsidRDefault="0019495B" w:rsidP="004A1DC9">
      <w:pPr>
        <w:pStyle w:val="Normalny1"/>
        <w:widowControl w:val="0"/>
        <w:numPr>
          <w:ilvl w:val="0"/>
          <w:numId w:val="24"/>
        </w:numPr>
        <w:spacing w:after="0" w:line="240" w:lineRule="auto"/>
        <w:ind w:left="420" w:hanging="42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Zaliczka wypłacona przez Beneficjenta dostawcy/wykonawcy na poczet wykonania usług/dostaw</w:t>
      </w:r>
      <w:ins w:id="263" w:author="maniskiewicz" w:date="2016-09-28T09:07:00Z">
        <w:r w:rsidR="00EE20A4">
          <w:rPr>
            <w:rFonts w:ascii="Arial Narrow" w:eastAsia="Arial Narrow" w:hAnsi="Arial Narrow" w:cs="Arial Narrow"/>
            <w:color w:val="auto"/>
            <w:sz w:val="24"/>
            <w:szCs w:val="24"/>
          </w:rPr>
          <w:t>/robót budowlanych</w:t>
        </w:r>
      </w:ins>
      <w:r w:rsidRPr="005A0427">
        <w:rPr>
          <w:rFonts w:ascii="Arial Narrow" w:eastAsia="Arial Narrow" w:hAnsi="Arial Narrow" w:cs="Arial Narrow"/>
          <w:color w:val="auto"/>
          <w:sz w:val="24"/>
          <w:szCs w:val="24"/>
        </w:rPr>
        <w:t xml:space="preserve"> nie stanowi wydatku kwalifikującego się do objęcia wsparciem. Wydatki mogą zostać uznane za kwalifikujące się do objęcia wsparciem w oparciu o dokument stwierdzający wykonanie usług/dostaw</w:t>
      </w:r>
      <w:ins w:id="264" w:author="maniskiewicz" w:date="2016-09-28T09:08:00Z">
        <w:r w:rsidR="00EE20A4">
          <w:rPr>
            <w:rFonts w:ascii="Arial Narrow" w:eastAsia="Arial Narrow" w:hAnsi="Arial Narrow" w:cs="Arial Narrow"/>
            <w:color w:val="auto"/>
            <w:sz w:val="24"/>
            <w:szCs w:val="24"/>
          </w:rPr>
          <w:t>/robót budowlanych</w:t>
        </w:r>
      </w:ins>
      <w:r w:rsidRPr="005A0427">
        <w:rPr>
          <w:rFonts w:ascii="Arial Narrow" w:eastAsia="Arial Narrow" w:hAnsi="Arial Narrow" w:cs="Arial Narrow"/>
          <w:color w:val="auto"/>
          <w:sz w:val="24"/>
          <w:szCs w:val="24"/>
        </w:rPr>
        <w:t>.</w:t>
      </w:r>
      <w:r w:rsidR="0062284D" w:rsidRPr="005A0427">
        <w:rPr>
          <w:rStyle w:val="Odwoanieprzypisudolnego"/>
          <w:rFonts w:ascii="Arial Narrow" w:eastAsia="Arial Narrow" w:hAnsi="Arial Narrow" w:cs="Arial Narrow"/>
          <w:color w:val="auto"/>
          <w:sz w:val="24"/>
          <w:szCs w:val="24"/>
        </w:rPr>
        <w:footnoteReference w:id="23"/>
      </w:r>
    </w:p>
    <w:p w:rsidR="00BB44F2" w:rsidRDefault="00BB44F2" w:rsidP="004A1DC9">
      <w:pPr>
        <w:pStyle w:val="Normalny1"/>
        <w:widowControl w:val="0"/>
        <w:tabs>
          <w:tab w:val="left" w:pos="360"/>
        </w:tabs>
        <w:spacing w:after="0" w:line="240" w:lineRule="auto"/>
        <w:ind w:left="720"/>
        <w:jc w:val="both"/>
        <w:rPr>
          <w:ins w:id="265" w:author="maniskiewicz" w:date="2016-10-14T12:26:00Z"/>
          <w:rFonts w:ascii="Arial Narrow" w:hAnsi="Arial Narrow"/>
          <w:color w:val="auto"/>
          <w:sz w:val="24"/>
          <w:szCs w:val="24"/>
        </w:rPr>
      </w:pPr>
    </w:p>
    <w:p w:rsidR="00B23641" w:rsidRPr="005A0427" w:rsidRDefault="00B23641" w:rsidP="004A1DC9">
      <w:pPr>
        <w:pStyle w:val="Normalny1"/>
        <w:widowControl w:val="0"/>
        <w:tabs>
          <w:tab w:val="left" w:pos="360"/>
        </w:tabs>
        <w:spacing w:after="0" w:line="240" w:lineRule="auto"/>
        <w:ind w:left="720"/>
        <w:jc w:val="both"/>
        <w:rPr>
          <w:rFonts w:ascii="Arial Narrow" w:hAnsi="Arial Narrow"/>
          <w:color w:val="auto"/>
          <w:sz w:val="24"/>
          <w:szCs w:val="24"/>
        </w:rPr>
      </w:pPr>
    </w:p>
    <w:p w:rsidR="00BB44F2" w:rsidRPr="005A0427" w:rsidRDefault="006D426D" w:rsidP="004A1DC9">
      <w:pPr>
        <w:pStyle w:val="Normalny1"/>
        <w:widowControl w:val="0"/>
        <w:spacing w:after="0" w:line="240" w:lineRule="auto"/>
        <w:ind w:left="426" w:hanging="426"/>
        <w:jc w:val="center"/>
        <w:rPr>
          <w:rFonts w:ascii="Arial Narrow" w:hAnsi="Arial Narrow"/>
          <w:color w:val="auto"/>
          <w:sz w:val="24"/>
          <w:szCs w:val="24"/>
        </w:rPr>
      </w:pPr>
      <w:r w:rsidRPr="005A0427">
        <w:rPr>
          <w:rFonts w:ascii="Arial Narrow" w:eastAsia="Arial Narrow" w:hAnsi="Arial Narrow" w:cs="Arial Narrow"/>
          <w:b/>
          <w:color w:val="auto"/>
          <w:sz w:val="24"/>
          <w:szCs w:val="24"/>
        </w:rPr>
        <w:t>§ 8</w:t>
      </w:r>
    </w:p>
    <w:p w:rsidR="00BB44F2" w:rsidRPr="005A0427" w:rsidRDefault="006D426D" w:rsidP="004A1DC9">
      <w:pPr>
        <w:pStyle w:val="Normalny1"/>
        <w:widowControl w:val="0"/>
        <w:spacing w:after="0" w:line="240" w:lineRule="auto"/>
        <w:ind w:left="426" w:hanging="426"/>
        <w:jc w:val="center"/>
        <w:rPr>
          <w:rFonts w:ascii="Arial Narrow" w:hAnsi="Arial Narrow"/>
          <w:color w:val="auto"/>
          <w:sz w:val="24"/>
          <w:szCs w:val="24"/>
        </w:rPr>
      </w:pPr>
      <w:r w:rsidRPr="005A0427">
        <w:rPr>
          <w:rFonts w:ascii="Arial Narrow" w:eastAsia="Arial Narrow" w:hAnsi="Arial Narrow" w:cs="Arial Narrow"/>
          <w:b/>
          <w:color w:val="auto"/>
          <w:sz w:val="24"/>
          <w:szCs w:val="24"/>
        </w:rPr>
        <w:t>Pozostałe warunki wykorzystania dofinansowania</w:t>
      </w:r>
    </w:p>
    <w:p w:rsidR="00BB44F2" w:rsidRPr="005A0427" w:rsidRDefault="006D426D" w:rsidP="004A1DC9">
      <w:pPr>
        <w:pStyle w:val="Normalny1"/>
        <w:widowControl w:val="0"/>
        <w:numPr>
          <w:ilvl w:val="0"/>
          <w:numId w:val="19"/>
        </w:numPr>
        <w:tabs>
          <w:tab w:val="left" w:pos="360"/>
        </w:tabs>
        <w:spacing w:after="0" w:line="240" w:lineRule="auto"/>
        <w:ind w:hanging="757"/>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Beneficjent zobowiązuje się do:</w:t>
      </w:r>
    </w:p>
    <w:p w:rsidR="00BB44F2" w:rsidRPr="005A0427" w:rsidRDefault="006D426D" w:rsidP="004A1DC9">
      <w:pPr>
        <w:pStyle w:val="Normalny1"/>
        <w:widowControl w:val="0"/>
        <w:numPr>
          <w:ilvl w:val="0"/>
          <w:numId w:val="25"/>
        </w:numPr>
        <w:spacing w:after="0" w:line="240" w:lineRule="auto"/>
        <w:ind w:left="709" w:hanging="283"/>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pisemnego poinformowania Instytucji </w:t>
      </w:r>
      <w:del w:id="266" w:author="pszmaglinski" w:date="2016-07-12T11:03:00Z">
        <w:r w:rsidRPr="005A0427" w:rsidDel="00A44D5D">
          <w:rPr>
            <w:rFonts w:ascii="Arial Narrow" w:eastAsia="Arial Narrow" w:hAnsi="Arial Narrow" w:cs="Arial Narrow"/>
            <w:color w:val="auto"/>
            <w:sz w:val="24"/>
            <w:szCs w:val="24"/>
          </w:rPr>
          <w:delText>Zarządzającej</w:delText>
        </w:r>
      </w:del>
      <w:ins w:id="267" w:author="pszmaglinski" w:date="2016-07-12T11:03:00Z">
        <w:r w:rsidR="00A44D5D">
          <w:rPr>
            <w:rFonts w:ascii="Arial Narrow" w:eastAsia="Arial Narrow" w:hAnsi="Arial Narrow" w:cs="Arial Narrow"/>
            <w:color w:val="auto"/>
            <w:sz w:val="24"/>
            <w:szCs w:val="24"/>
          </w:rPr>
          <w:t>Pośredniczącej</w:t>
        </w:r>
      </w:ins>
      <w:r w:rsidRPr="005A0427">
        <w:rPr>
          <w:rFonts w:ascii="Arial Narrow" w:eastAsia="Arial Narrow" w:hAnsi="Arial Narrow" w:cs="Arial Narrow"/>
          <w:color w:val="auto"/>
          <w:sz w:val="24"/>
          <w:szCs w:val="24"/>
        </w:rPr>
        <w:t xml:space="preserve">, w terminie do 3 dni od daty powzięcia </w:t>
      </w:r>
      <w:r w:rsidRPr="005A0427">
        <w:rPr>
          <w:rFonts w:ascii="Arial Narrow" w:eastAsia="Arial Narrow" w:hAnsi="Arial Narrow" w:cs="Arial Narrow"/>
          <w:color w:val="auto"/>
          <w:sz w:val="24"/>
          <w:szCs w:val="24"/>
        </w:rPr>
        <w:lastRenderedPageBreak/>
        <w:t>przez Beneficjenta informacji, w zakresie każdej zmiany statusu Beneficjenta i Partnera</w:t>
      </w:r>
      <w:r w:rsidR="005E3EB0" w:rsidRPr="005A0427">
        <w:rPr>
          <w:rFonts w:ascii="Arial Narrow" w:eastAsia="Arial Narrow" w:hAnsi="Arial Narrow" w:cs="Arial Narrow"/>
          <w:color w:val="auto"/>
          <w:sz w:val="24"/>
          <w:szCs w:val="24"/>
          <w:vertAlign w:val="superscript"/>
        </w:rPr>
        <w:t>*</w:t>
      </w:r>
      <w:r w:rsidR="005E3EB0" w:rsidRPr="005A0427">
        <w:rPr>
          <w:rFonts w:ascii="Arial Narrow" w:eastAsia="Arial Narrow" w:hAnsi="Arial Narrow" w:cs="Arial Narrow"/>
          <w:color w:val="auto"/>
          <w:sz w:val="24"/>
          <w:szCs w:val="24"/>
        </w:rPr>
        <w:t xml:space="preserve"> </w:t>
      </w:r>
      <w:r w:rsidRPr="005A0427">
        <w:rPr>
          <w:rFonts w:ascii="Arial Narrow" w:eastAsia="Arial Narrow" w:hAnsi="Arial Narrow" w:cs="Arial Narrow"/>
          <w:color w:val="auto"/>
          <w:sz w:val="24"/>
          <w:szCs w:val="24"/>
        </w:rPr>
        <w:t>jako podatnika podatku</w:t>
      </w:r>
      <w:r w:rsidR="00114C18" w:rsidRPr="005A0427">
        <w:rPr>
          <w:rFonts w:ascii="Arial Narrow" w:eastAsia="Arial Narrow" w:hAnsi="Arial Narrow" w:cs="Arial Narrow"/>
          <w:color w:val="auto"/>
          <w:sz w:val="24"/>
          <w:szCs w:val="24"/>
        </w:rPr>
        <w:br/>
      </w:r>
      <w:r w:rsidRPr="005A0427">
        <w:rPr>
          <w:rFonts w:ascii="Arial Narrow" w:eastAsia="Arial Narrow" w:hAnsi="Arial Narrow" w:cs="Arial Narrow"/>
          <w:color w:val="auto"/>
          <w:sz w:val="24"/>
          <w:szCs w:val="24"/>
        </w:rPr>
        <w:t xml:space="preserve">od towarów i usług lub zmianach mogących powodować zmiany w zakresie kwalifikowalności podatku VAT </w:t>
      </w:r>
      <w:r w:rsidR="00EC1B01" w:rsidRPr="005A0427">
        <w:rPr>
          <w:rFonts w:ascii="Arial Narrow" w:eastAsia="Arial Narrow" w:hAnsi="Arial Narrow" w:cs="Arial Narrow"/>
          <w:color w:val="auto"/>
          <w:sz w:val="24"/>
          <w:szCs w:val="24"/>
        </w:rPr>
        <w:t>w </w:t>
      </w:r>
      <w:r w:rsidRPr="005A0427">
        <w:rPr>
          <w:rFonts w:ascii="Arial Narrow" w:eastAsia="Arial Narrow" w:hAnsi="Arial Narrow" w:cs="Arial Narrow"/>
          <w:color w:val="auto"/>
          <w:sz w:val="24"/>
          <w:szCs w:val="24"/>
        </w:rPr>
        <w:t>Projekcie</w:t>
      </w:r>
      <w:r w:rsidR="00B57745" w:rsidRPr="005A0427">
        <w:rPr>
          <w:rFonts w:ascii="Arial Narrow" w:eastAsia="Arial Narrow" w:hAnsi="Arial Narrow" w:cs="Arial Narrow"/>
          <w:color w:val="auto"/>
          <w:sz w:val="24"/>
          <w:szCs w:val="24"/>
        </w:rPr>
        <w:t>;</w:t>
      </w:r>
    </w:p>
    <w:p w:rsidR="00BB44F2" w:rsidRPr="005A0427" w:rsidRDefault="006D426D" w:rsidP="004A1DC9">
      <w:pPr>
        <w:pStyle w:val="Normalny1"/>
        <w:widowControl w:val="0"/>
        <w:numPr>
          <w:ilvl w:val="0"/>
          <w:numId w:val="25"/>
        </w:numPr>
        <w:spacing w:after="0" w:line="240" w:lineRule="auto"/>
        <w:ind w:left="709" w:hanging="283"/>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przedstawiania na żądanie Instytucji </w:t>
      </w:r>
      <w:del w:id="268" w:author="pszmaglinski" w:date="2016-07-12T11:03:00Z">
        <w:r w:rsidRPr="005A0427" w:rsidDel="00A44D5D">
          <w:rPr>
            <w:rFonts w:ascii="Arial Narrow" w:eastAsia="Arial Narrow" w:hAnsi="Arial Narrow" w:cs="Arial Narrow"/>
            <w:color w:val="auto"/>
            <w:sz w:val="24"/>
            <w:szCs w:val="24"/>
          </w:rPr>
          <w:delText>Zarządzającej</w:delText>
        </w:r>
      </w:del>
      <w:ins w:id="269" w:author="pszmaglinski" w:date="2016-07-12T11:03:00Z">
        <w:r w:rsidR="00A44D5D">
          <w:rPr>
            <w:rFonts w:ascii="Arial Narrow" w:eastAsia="Arial Narrow" w:hAnsi="Arial Narrow" w:cs="Arial Narrow"/>
            <w:color w:val="auto"/>
            <w:sz w:val="24"/>
            <w:szCs w:val="24"/>
          </w:rPr>
          <w:t>Pośredniczącej</w:t>
        </w:r>
      </w:ins>
      <w:r w:rsidRPr="005A0427">
        <w:rPr>
          <w:rFonts w:ascii="Arial Narrow" w:eastAsia="Arial Narrow" w:hAnsi="Arial Narrow" w:cs="Arial Narrow"/>
          <w:color w:val="auto"/>
          <w:sz w:val="24"/>
          <w:szCs w:val="24"/>
        </w:rPr>
        <w:t>, Komisji Europejskiej lub innych instytucji uprawnionych do przeprowadzania kontroli na podstawie odrębnych przepisów lub upoważnień</w:t>
      </w:r>
      <w:r w:rsidR="00EC1B01" w:rsidRPr="005A0427">
        <w:rPr>
          <w:rFonts w:ascii="Arial Narrow" w:eastAsia="Arial Narrow" w:hAnsi="Arial Narrow" w:cs="Arial Narrow"/>
          <w:color w:val="auto"/>
          <w:sz w:val="24"/>
          <w:szCs w:val="24"/>
        </w:rPr>
        <w:t>,</w:t>
      </w:r>
      <w:r w:rsidRPr="005A0427">
        <w:rPr>
          <w:rFonts w:ascii="Arial Narrow" w:eastAsia="Arial Narrow" w:hAnsi="Arial Narrow" w:cs="Arial Narrow"/>
          <w:color w:val="auto"/>
          <w:sz w:val="24"/>
          <w:szCs w:val="24"/>
        </w:rPr>
        <w:t xml:space="preserve"> wsz</w:t>
      </w:r>
      <w:r w:rsidR="00EC1B01" w:rsidRPr="005A0427">
        <w:rPr>
          <w:rFonts w:ascii="Arial Narrow" w:eastAsia="Arial Narrow" w:hAnsi="Arial Narrow" w:cs="Arial Narrow"/>
          <w:color w:val="auto"/>
          <w:sz w:val="24"/>
          <w:szCs w:val="24"/>
        </w:rPr>
        <w:t xml:space="preserve">elkich dokumentów, informacji i </w:t>
      </w:r>
      <w:r w:rsidRPr="005A0427">
        <w:rPr>
          <w:rFonts w:ascii="Arial Narrow" w:eastAsia="Arial Narrow" w:hAnsi="Arial Narrow" w:cs="Arial Narrow"/>
          <w:color w:val="auto"/>
          <w:sz w:val="24"/>
          <w:szCs w:val="24"/>
        </w:rPr>
        <w:t>wyjaśnień związanych z realizacją Projektu w wyznaczonym przez nich terminie;</w:t>
      </w:r>
    </w:p>
    <w:p w:rsidR="00BB44F2" w:rsidRPr="005A0427" w:rsidRDefault="006D426D" w:rsidP="004A1DC9">
      <w:pPr>
        <w:pStyle w:val="Normalny1"/>
        <w:widowControl w:val="0"/>
        <w:numPr>
          <w:ilvl w:val="0"/>
          <w:numId w:val="25"/>
        </w:numPr>
        <w:spacing w:after="0" w:line="240" w:lineRule="auto"/>
        <w:ind w:left="709" w:hanging="283"/>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realizowania obowiązków dotyczących udzielonej pomocy publicznej lub pomocy de </w:t>
      </w:r>
      <w:proofErr w:type="spellStart"/>
      <w:r w:rsidRPr="005A0427">
        <w:rPr>
          <w:rFonts w:ascii="Arial Narrow" w:eastAsia="Arial Narrow" w:hAnsi="Arial Narrow" w:cs="Arial Narrow"/>
          <w:color w:val="auto"/>
          <w:sz w:val="24"/>
          <w:szCs w:val="24"/>
        </w:rPr>
        <w:t>minimis</w:t>
      </w:r>
      <w:proofErr w:type="spellEnd"/>
      <w:r w:rsidRPr="005A0427">
        <w:rPr>
          <w:rFonts w:ascii="Arial Narrow" w:eastAsia="Arial Narrow" w:hAnsi="Arial Narrow" w:cs="Arial Narrow"/>
          <w:color w:val="auto"/>
          <w:sz w:val="24"/>
          <w:szCs w:val="24"/>
        </w:rPr>
        <w:t xml:space="preserve"> zgodnie </w:t>
      </w:r>
      <w:r w:rsidR="006B6561" w:rsidRPr="005A0427">
        <w:rPr>
          <w:rFonts w:ascii="Arial Narrow" w:eastAsia="Arial Narrow" w:hAnsi="Arial Narrow" w:cs="Arial Narrow"/>
          <w:color w:val="auto"/>
          <w:sz w:val="24"/>
          <w:szCs w:val="24"/>
        </w:rPr>
        <w:br/>
      </w:r>
      <w:r w:rsidRPr="005A0427">
        <w:rPr>
          <w:rFonts w:ascii="Arial Narrow" w:eastAsia="Arial Narrow" w:hAnsi="Arial Narrow" w:cs="Arial Narrow"/>
          <w:color w:val="auto"/>
          <w:sz w:val="24"/>
          <w:szCs w:val="24"/>
        </w:rPr>
        <w:t xml:space="preserve">z obowiązującymi przepisami i zasadami w tym zakresie lub decyzją Komisji Europejskiej, o której mowa </w:t>
      </w:r>
      <w:r w:rsidR="006B6561" w:rsidRPr="005A0427">
        <w:rPr>
          <w:rFonts w:ascii="Arial Narrow" w:eastAsia="Arial Narrow" w:hAnsi="Arial Narrow" w:cs="Arial Narrow"/>
          <w:color w:val="auto"/>
          <w:sz w:val="24"/>
          <w:szCs w:val="24"/>
        </w:rPr>
        <w:br/>
      </w:r>
      <w:r w:rsidRPr="005A0427">
        <w:rPr>
          <w:rFonts w:ascii="Arial Narrow" w:eastAsia="Arial Narrow" w:hAnsi="Arial Narrow" w:cs="Arial Narrow"/>
          <w:color w:val="auto"/>
          <w:sz w:val="24"/>
          <w:szCs w:val="24"/>
        </w:rPr>
        <w:t xml:space="preserve">w § 1 </w:t>
      </w:r>
      <w:proofErr w:type="spellStart"/>
      <w:r w:rsidRPr="005A0427">
        <w:rPr>
          <w:rFonts w:ascii="Arial Narrow" w:eastAsia="Arial Narrow" w:hAnsi="Arial Narrow" w:cs="Arial Narrow"/>
          <w:color w:val="auto"/>
          <w:sz w:val="24"/>
          <w:szCs w:val="24"/>
        </w:rPr>
        <w:t>pkt</w:t>
      </w:r>
      <w:proofErr w:type="spellEnd"/>
      <w:r w:rsidRPr="005A0427">
        <w:rPr>
          <w:rFonts w:ascii="Arial Narrow" w:eastAsia="Arial Narrow" w:hAnsi="Arial Narrow" w:cs="Arial Narrow"/>
          <w:color w:val="auto"/>
          <w:sz w:val="24"/>
          <w:szCs w:val="24"/>
        </w:rPr>
        <w:t xml:space="preserve"> </w:t>
      </w:r>
      <w:ins w:id="270" w:author="maniskiewicz" w:date="2016-10-14T12:27:00Z">
        <w:r w:rsidR="00FD1058">
          <w:rPr>
            <w:rFonts w:ascii="Arial Narrow" w:eastAsia="Arial Narrow" w:hAnsi="Arial Narrow" w:cs="Arial Narrow"/>
            <w:color w:val="auto"/>
            <w:sz w:val="24"/>
            <w:szCs w:val="24"/>
          </w:rPr>
          <w:t>20</w:t>
        </w:r>
      </w:ins>
      <w:del w:id="271" w:author="maniskiewicz" w:date="2016-10-14T12:27:00Z">
        <w:r w:rsidR="008708D9" w:rsidRPr="005A0427" w:rsidDel="00FD1058">
          <w:rPr>
            <w:rFonts w:ascii="Arial Narrow" w:eastAsia="Arial Narrow" w:hAnsi="Arial Narrow" w:cs="Arial Narrow"/>
            <w:color w:val="auto"/>
            <w:sz w:val="24"/>
            <w:szCs w:val="24"/>
          </w:rPr>
          <w:delText>19</w:delText>
        </w:r>
      </w:del>
      <w:r w:rsidR="00F67AF0" w:rsidRPr="005A0427">
        <w:rPr>
          <w:rFonts w:ascii="Arial Narrow" w:eastAsia="Arial Narrow" w:hAnsi="Arial Narrow" w:cs="Arial Narrow"/>
          <w:color w:val="auto"/>
          <w:sz w:val="24"/>
          <w:szCs w:val="24"/>
        </w:rPr>
        <w:t xml:space="preserve"> </w:t>
      </w:r>
      <w:r w:rsidRPr="005A0427">
        <w:rPr>
          <w:rFonts w:ascii="Arial Narrow" w:eastAsia="Arial Narrow" w:hAnsi="Arial Narrow" w:cs="Arial Narrow"/>
          <w:color w:val="auto"/>
          <w:sz w:val="24"/>
          <w:szCs w:val="24"/>
        </w:rPr>
        <w:t>Umowy, a także przestrzegania przepisów dotyczących poziomów intensywności pomocy publicznej przy wykorzystywaniu podczas realizacji Projektu środków stanowiących pomoc publiczną</w:t>
      </w:r>
      <w:r w:rsidR="00114C18" w:rsidRPr="005A0427">
        <w:rPr>
          <w:rFonts w:ascii="Arial Narrow" w:eastAsia="Arial Narrow" w:hAnsi="Arial Narrow" w:cs="Arial Narrow"/>
          <w:color w:val="auto"/>
          <w:sz w:val="24"/>
          <w:szCs w:val="24"/>
        </w:rPr>
        <w:br/>
      </w:r>
      <w:r w:rsidRPr="005A0427">
        <w:rPr>
          <w:rFonts w:ascii="Arial Narrow" w:eastAsia="Arial Narrow" w:hAnsi="Arial Narrow" w:cs="Arial Narrow"/>
          <w:color w:val="auto"/>
          <w:sz w:val="24"/>
          <w:szCs w:val="24"/>
        </w:rPr>
        <w:t xml:space="preserve">lub pomoc de </w:t>
      </w:r>
      <w:proofErr w:type="spellStart"/>
      <w:r w:rsidRPr="005A0427">
        <w:rPr>
          <w:rFonts w:ascii="Arial Narrow" w:eastAsia="Arial Narrow" w:hAnsi="Arial Narrow" w:cs="Arial Narrow"/>
          <w:color w:val="auto"/>
          <w:sz w:val="24"/>
          <w:szCs w:val="24"/>
        </w:rPr>
        <w:t>minimis</w:t>
      </w:r>
      <w:proofErr w:type="spellEnd"/>
      <w:r w:rsidRPr="005A0427">
        <w:rPr>
          <w:rFonts w:ascii="Arial Narrow" w:eastAsia="Arial Narrow" w:hAnsi="Arial Narrow" w:cs="Arial Narrow"/>
          <w:color w:val="auto"/>
          <w:sz w:val="24"/>
          <w:szCs w:val="24"/>
        </w:rPr>
        <w:t>;</w:t>
      </w:r>
    </w:p>
    <w:p w:rsidR="00BB44F2" w:rsidRPr="005A0427" w:rsidRDefault="006D426D" w:rsidP="004A1DC9">
      <w:pPr>
        <w:pStyle w:val="Normalny1"/>
        <w:widowControl w:val="0"/>
        <w:numPr>
          <w:ilvl w:val="0"/>
          <w:numId w:val="25"/>
        </w:numPr>
        <w:spacing w:after="0" w:line="240" w:lineRule="auto"/>
        <w:ind w:left="709" w:hanging="283"/>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pisemnej informacji o złożeniu do Sądu wniosków o ogłoszenie upadłości Beneficjenta</w:t>
      </w:r>
      <w:r w:rsidR="009137A2">
        <w:rPr>
          <w:rFonts w:ascii="Arial Narrow" w:eastAsia="Arial Narrow" w:hAnsi="Arial Narrow" w:cs="Arial Narrow"/>
          <w:color w:val="auto"/>
          <w:sz w:val="24"/>
          <w:szCs w:val="24"/>
        </w:rPr>
        <w:t xml:space="preserve"> i/lub Partnera*</w:t>
      </w:r>
      <w:r w:rsidRPr="005A0427">
        <w:rPr>
          <w:rFonts w:ascii="Arial Narrow" w:eastAsia="Arial Narrow" w:hAnsi="Arial Narrow" w:cs="Arial Narrow"/>
          <w:color w:val="auto"/>
          <w:sz w:val="24"/>
          <w:szCs w:val="24"/>
        </w:rPr>
        <w:t xml:space="preserve"> przez jego wierzycieli;</w:t>
      </w:r>
    </w:p>
    <w:p w:rsidR="00BB44F2" w:rsidRPr="005A0427" w:rsidRDefault="006D426D" w:rsidP="004A1DC9">
      <w:pPr>
        <w:pStyle w:val="Normalny1"/>
        <w:widowControl w:val="0"/>
        <w:numPr>
          <w:ilvl w:val="0"/>
          <w:numId w:val="25"/>
        </w:numPr>
        <w:spacing w:after="0" w:line="240" w:lineRule="auto"/>
        <w:ind w:left="709" w:hanging="283"/>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pisemnego informowania Instytucji </w:t>
      </w:r>
      <w:del w:id="272" w:author="pszmaglinski" w:date="2016-07-12T11:04:00Z">
        <w:r w:rsidRPr="005A0427" w:rsidDel="00A44D5D">
          <w:rPr>
            <w:rFonts w:ascii="Arial Narrow" w:eastAsia="Arial Narrow" w:hAnsi="Arial Narrow" w:cs="Arial Narrow"/>
            <w:color w:val="auto"/>
            <w:sz w:val="24"/>
            <w:szCs w:val="24"/>
          </w:rPr>
          <w:delText xml:space="preserve">Zarządzającej </w:delText>
        </w:r>
      </w:del>
      <w:ins w:id="273" w:author="pszmaglinski" w:date="2016-07-12T11:04:00Z">
        <w:r w:rsidR="00A44D5D">
          <w:rPr>
            <w:rFonts w:ascii="Arial Narrow" w:eastAsia="Arial Narrow" w:hAnsi="Arial Narrow" w:cs="Arial Narrow"/>
            <w:color w:val="auto"/>
            <w:sz w:val="24"/>
            <w:szCs w:val="24"/>
          </w:rPr>
          <w:t>Pośredniczącej</w:t>
        </w:r>
        <w:r w:rsidR="00A44D5D" w:rsidRPr="005A0427">
          <w:rPr>
            <w:rFonts w:ascii="Arial Narrow" w:eastAsia="Arial Narrow" w:hAnsi="Arial Narrow" w:cs="Arial Narrow"/>
            <w:color w:val="auto"/>
            <w:sz w:val="24"/>
            <w:szCs w:val="24"/>
          </w:rPr>
          <w:t xml:space="preserve"> </w:t>
        </w:r>
      </w:ins>
      <w:r w:rsidRPr="005A0427">
        <w:rPr>
          <w:rFonts w:ascii="Arial Narrow" w:eastAsia="Arial Narrow" w:hAnsi="Arial Narrow" w:cs="Arial Narrow"/>
          <w:color w:val="auto"/>
          <w:sz w:val="24"/>
          <w:szCs w:val="24"/>
        </w:rPr>
        <w:t>o pozostawaniu w stanie likwidacji albo podleganiu zarządowi komisarycznemu, bądź zawieszeniu swej działalności, w terminie do 3 dni od dnia wystąpienia powyższych okoliczności;</w:t>
      </w:r>
    </w:p>
    <w:p w:rsidR="00BB44F2" w:rsidRPr="005A0427" w:rsidRDefault="006D426D" w:rsidP="004A1DC9">
      <w:pPr>
        <w:pStyle w:val="Normalny1"/>
        <w:widowControl w:val="0"/>
        <w:numPr>
          <w:ilvl w:val="0"/>
          <w:numId w:val="25"/>
        </w:numPr>
        <w:spacing w:after="0" w:line="240" w:lineRule="auto"/>
        <w:ind w:left="709" w:hanging="283"/>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pisemnego informowania Instytucji </w:t>
      </w:r>
      <w:del w:id="274" w:author="pszmaglinski" w:date="2016-07-12T11:06:00Z">
        <w:r w:rsidRPr="005A0427" w:rsidDel="00A44D5D">
          <w:rPr>
            <w:rFonts w:ascii="Arial Narrow" w:eastAsia="Arial Narrow" w:hAnsi="Arial Narrow" w:cs="Arial Narrow"/>
            <w:color w:val="auto"/>
            <w:sz w:val="24"/>
            <w:szCs w:val="24"/>
          </w:rPr>
          <w:delText xml:space="preserve">Zarządzającej </w:delText>
        </w:r>
      </w:del>
      <w:ins w:id="275" w:author="pszmaglinski" w:date="2016-07-12T11:06:00Z">
        <w:r w:rsidR="00A44D5D">
          <w:rPr>
            <w:rFonts w:ascii="Arial Narrow" w:eastAsia="Arial Narrow" w:hAnsi="Arial Narrow" w:cs="Arial Narrow"/>
            <w:color w:val="auto"/>
            <w:sz w:val="24"/>
            <w:szCs w:val="24"/>
          </w:rPr>
          <w:t>Pośredniczącej</w:t>
        </w:r>
        <w:r w:rsidR="00A44D5D" w:rsidRPr="005A0427">
          <w:rPr>
            <w:rFonts w:ascii="Arial Narrow" w:eastAsia="Arial Narrow" w:hAnsi="Arial Narrow" w:cs="Arial Narrow"/>
            <w:color w:val="auto"/>
            <w:sz w:val="24"/>
            <w:szCs w:val="24"/>
          </w:rPr>
          <w:t xml:space="preserve"> </w:t>
        </w:r>
      </w:ins>
      <w:r w:rsidRPr="005A0427">
        <w:rPr>
          <w:rFonts w:ascii="Arial Narrow" w:eastAsia="Arial Narrow" w:hAnsi="Arial Narrow" w:cs="Arial Narrow"/>
          <w:color w:val="auto"/>
          <w:sz w:val="24"/>
          <w:szCs w:val="24"/>
        </w:rPr>
        <w:t>o toczącym się wobec Beneficjenta</w:t>
      </w:r>
      <w:r w:rsidR="00DE7AF5">
        <w:rPr>
          <w:rFonts w:ascii="Arial Narrow" w:eastAsia="Arial Narrow" w:hAnsi="Arial Narrow" w:cs="Arial Narrow"/>
          <w:color w:val="auto"/>
          <w:sz w:val="24"/>
          <w:szCs w:val="24"/>
        </w:rPr>
        <w:t xml:space="preserve"> i/lub Partnera*</w:t>
      </w:r>
      <w:r w:rsidRPr="005A0427">
        <w:rPr>
          <w:rFonts w:ascii="Arial Narrow" w:eastAsia="Arial Narrow" w:hAnsi="Arial Narrow" w:cs="Arial Narrow"/>
          <w:color w:val="auto"/>
          <w:sz w:val="24"/>
          <w:szCs w:val="24"/>
        </w:rPr>
        <w:t xml:space="preserve"> jakimkolwiek postępowaniu egzekucyjnym, karnym skarbowym, o posiad</w:t>
      </w:r>
      <w:r w:rsidR="009248DB">
        <w:rPr>
          <w:rFonts w:ascii="Arial Narrow" w:eastAsia="Arial Narrow" w:hAnsi="Arial Narrow" w:cs="Arial Narrow"/>
          <w:color w:val="auto"/>
          <w:sz w:val="24"/>
          <w:szCs w:val="24"/>
        </w:rPr>
        <w:t>aniu zajętych wierzytelności, w </w:t>
      </w:r>
      <w:r w:rsidRPr="005A0427">
        <w:rPr>
          <w:rFonts w:ascii="Arial Narrow" w:eastAsia="Arial Narrow" w:hAnsi="Arial Narrow" w:cs="Arial Narrow"/>
          <w:color w:val="auto"/>
          <w:sz w:val="24"/>
          <w:szCs w:val="24"/>
        </w:rPr>
        <w:t xml:space="preserve">terminie do 3 dni od dnia wystąpienia powyższych okoliczności oraz pisemnego powiadamiania Instytucji </w:t>
      </w:r>
      <w:del w:id="276" w:author="pszmaglinski" w:date="2016-07-12T11:09:00Z">
        <w:r w:rsidRPr="005A0427" w:rsidDel="00A44D5D">
          <w:rPr>
            <w:rFonts w:ascii="Arial Narrow" w:eastAsia="Arial Narrow" w:hAnsi="Arial Narrow" w:cs="Arial Narrow"/>
            <w:color w:val="auto"/>
            <w:sz w:val="24"/>
            <w:szCs w:val="24"/>
          </w:rPr>
          <w:delText xml:space="preserve">Zarządzającej </w:delText>
        </w:r>
      </w:del>
      <w:ins w:id="277" w:author="pszmaglinski" w:date="2016-07-12T11:09:00Z">
        <w:r w:rsidR="00A44D5D">
          <w:rPr>
            <w:rFonts w:ascii="Arial Narrow" w:eastAsia="Arial Narrow" w:hAnsi="Arial Narrow" w:cs="Arial Narrow"/>
            <w:color w:val="auto"/>
            <w:sz w:val="24"/>
            <w:szCs w:val="24"/>
          </w:rPr>
          <w:t>Pośredniczącej</w:t>
        </w:r>
        <w:r w:rsidR="00A44D5D" w:rsidRPr="005A0427">
          <w:rPr>
            <w:rFonts w:ascii="Arial Narrow" w:eastAsia="Arial Narrow" w:hAnsi="Arial Narrow" w:cs="Arial Narrow"/>
            <w:color w:val="auto"/>
            <w:sz w:val="24"/>
            <w:szCs w:val="24"/>
          </w:rPr>
          <w:t xml:space="preserve"> </w:t>
        </w:r>
      </w:ins>
      <w:r w:rsidRPr="005A0427">
        <w:rPr>
          <w:rFonts w:ascii="Arial Narrow" w:eastAsia="Arial Narrow" w:hAnsi="Arial Narrow" w:cs="Arial Narrow"/>
          <w:color w:val="auto"/>
          <w:sz w:val="24"/>
          <w:szCs w:val="24"/>
        </w:rPr>
        <w:t>w terminie do 3 dni od daty powzięcia przez Beneficjenta informacji o każdej zmianie w tym zakresie.</w:t>
      </w:r>
    </w:p>
    <w:p w:rsidR="00BB44F2" w:rsidRPr="005A0427" w:rsidRDefault="006D426D" w:rsidP="004A1DC9">
      <w:pPr>
        <w:pStyle w:val="Normalny1"/>
        <w:numPr>
          <w:ilvl w:val="0"/>
          <w:numId w:val="19"/>
        </w:numPr>
        <w:tabs>
          <w:tab w:val="left" w:pos="426"/>
        </w:tabs>
        <w:spacing w:after="0" w:line="240" w:lineRule="auto"/>
        <w:ind w:left="426" w:hanging="426"/>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Beneficjent lub Pa</w:t>
      </w:r>
      <w:r w:rsidR="001D10A9" w:rsidRPr="005A0427">
        <w:rPr>
          <w:rFonts w:ascii="Arial Narrow" w:eastAsia="Arial Narrow" w:hAnsi="Arial Narrow" w:cs="Arial Narrow"/>
          <w:color w:val="auto"/>
          <w:sz w:val="24"/>
          <w:szCs w:val="24"/>
        </w:rPr>
        <w:t>rtner, który będzie realizować P</w:t>
      </w:r>
      <w:r w:rsidRPr="005A0427">
        <w:rPr>
          <w:rFonts w:ascii="Arial Narrow" w:eastAsia="Arial Narrow" w:hAnsi="Arial Narrow" w:cs="Arial Narrow"/>
          <w:color w:val="auto"/>
          <w:sz w:val="24"/>
          <w:szCs w:val="24"/>
        </w:rPr>
        <w:t xml:space="preserve">rojekt na rzecz innych podmiotów wskazanych we </w:t>
      </w:r>
      <w:r w:rsidR="00BF6F26" w:rsidRPr="005A0427">
        <w:rPr>
          <w:rFonts w:ascii="Arial Narrow" w:eastAsia="Arial Narrow" w:hAnsi="Arial Narrow" w:cs="Arial Narrow"/>
          <w:color w:val="auto"/>
          <w:sz w:val="24"/>
          <w:szCs w:val="24"/>
        </w:rPr>
        <w:t>W</w:t>
      </w:r>
      <w:r w:rsidRPr="005A0427">
        <w:rPr>
          <w:rFonts w:ascii="Arial Narrow" w:eastAsia="Arial Narrow" w:hAnsi="Arial Narrow" w:cs="Arial Narrow"/>
          <w:color w:val="auto"/>
          <w:sz w:val="24"/>
          <w:szCs w:val="24"/>
        </w:rPr>
        <w:t xml:space="preserve">niosku </w:t>
      </w:r>
      <w:r w:rsidR="006B6561" w:rsidRPr="005A0427">
        <w:rPr>
          <w:rFonts w:ascii="Arial Narrow" w:eastAsia="Arial Narrow" w:hAnsi="Arial Narrow" w:cs="Arial Narrow"/>
          <w:color w:val="auto"/>
          <w:sz w:val="24"/>
          <w:szCs w:val="24"/>
        </w:rPr>
        <w:br/>
      </w:r>
      <w:r w:rsidRPr="005A0427">
        <w:rPr>
          <w:rFonts w:ascii="Arial Narrow" w:eastAsia="Arial Narrow" w:hAnsi="Arial Narrow" w:cs="Arial Narrow"/>
          <w:color w:val="auto"/>
          <w:sz w:val="24"/>
          <w:szCs w:val="24"/>
        </w:rPr>
        <w:t xml:space="preserve">o dofinansowanie, wypełnia załącznik nr </w:t>
      </w:r>
      <w:r w:rsidR="00461B2D" w:rsidRPr="005A0427">
        <w:rPr>
          <w:rFonts w:ascii="Arial Narrow" w:eastAsia="Arial Narrow" w:hAnsi="Arial Narrow" w:cs="Arial Narrow"/>
          <w:color w:val="auto"/>
          <w:sz w:val="24"/>
          <w:szCs w:val="24"/>
        </w:rPr>
        <w:t>3</w:t>
      </w:r>
      <w:r w:rsidRPr="005A0427">
        <w:rPr>
          <w:rFonts w:ascii="Arial Narrow" w:eastAsia="Arial Narrow" w:hAnsi="Arial Narrow" w:cs="Arial Narrow"/>
          <w:color w:val="auto"/>
          <w:sz w:val="24"/>
          <w:szCs w:val="24"/>
        </w:rPr>
        <w:t xml:space="preserve"> do Umowy.</w:t>
      </w:r>
      <w:r w:rsidR="00FD4BA6" w:rsidRPr="00FD4BA6">
        <w:rPr>
          <w:rFonts w:ascii="Arial Narrow" w:eastAsia="Arial Narrow" w:hAnsi="Arial Narrow" w:cs="Arial Narrow"/>
          <w:color w:val="auto"/>
          <w:sz w:val="24"/>
          <w:szCs w:val="24"/>
        </w:rPr>
        <w:t>*</w:t>
      </w:r>
    </w:p>
    <w:p w:rsidR="00BB44F2" w:rsidRPr="005A0427" w:rsidRDefault="006D426D" w:rsidP="004A1DC9">
      <w:pPr>
        <w:pStyle w:val="Normalny1"/>
        <w:numPr>
          <w:ilvl w:val="0"/>
          <w:numId w:val="19"/>
        </w:numPr>
        <w:tabs>
          <w:tab w:val="left" w:pos="426"/>
        </w:tabs>
        <w:spacing w:after="0" w:line="240" w:lineRule="auto"/>
        <w:ind w:left="426" w:hanging="426"/>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Instytucja </w:t>
      </w:r>
      <w:del w:id="278" w:author="pszmaglinski" w:date="2016-07-12T11:11:00Z">
        <w:r w:rsidRPr="005A0427" w:rsidDel="00A44D5D">
          <w:rPr>
            <w:rFonts w:ascii="Arial Narrow" w:eastAsia="Arial Narrow" w:hAnsi="Arial Narrow" w:cs="Arial Narrow"/>
            <w:color w:val="auto"/>
            <w:sz w:val="24"/>
            <w:szCs w:val="24"/>
          </w:rPr>
          <w:delText xml:space="preserve">Zarządzająca </w:delText>
        </w:r>
      </w:del>
      <w:ins w:id="279" w:author="pszmaglinski" w:date="2016-07-12T11:11:00Z">
        <w:r w:rsidR="00A44D5D">
          <w:rPr>
            <w:rFonts w:ascii="Arial Narrow" w:eastAsia="Arial Narrow" w:hAnsi="Arial Narrow" w:cs="Arial Narrow"/>
            <w:color w:val="auto"/>
            <w:sz w:val="24"/>
            <w:szCs w:val="24"/>
          </w:rPr>
          <w:t>Pośrednicząca</w:t>
        </w:r>
        <w:r w:rsidR="00A44D5D" w:rsidRPr="005A0427">
          <w:rPr>
            <w:rFonts w:ascii="Arial Narrow" w:eastAsia="Arial Narrow" w:hAnsi="Arial Narrow" w:cs="Arial Narrow"/>
            <w:color w:val="auto"/>
            <w:sz w:val="24"/>
            <w:szCs w:val="24"/>
          </w:rPr>
          <w:t xml:space="preserve"> </w:t>
        </w:r>
      </w:ins>
      <w:r w:rsidRPr="005A0427">
        <w:rPr>
          <w:rFonts w:ascii="Arial Narrow" w:eastAsia="Arial Narrow" w:hAnsi="Arial Narrow" w:cs="Arial Narrow"/>
          <w:color w:val="auto"/>
          <w:sz w:val="24"/>
          <w:szCs w:val="24"/>
        </w:rPr>
        <w:t xml:space="preserve">może wstrzymać wypłatę dofinansowania w przypadku wystąpienia uzasadnionych podejrzeń, że Projekt realizowany jest niezgodnie z Umową (w szczególności w razie stwierdzenia rozbieżności w realizacji Projektu w stosunku do opisu Projektu zawartego we </w:t>
      </w:r>
      <w:r w:rsidR="00BF6F26" w:rsidRPr="005A0427">
        <w:rPr>
          <w:rFonts w:ascii="Arial Narrow" w:eastAsia="Arial Narrow" w:hAnsi="Arial Narrow" w:cs="Arial Narrow"/>
          <w:color w:val="auto"/>
          <w:sz w:val="24"/>
          <w:szCs w:val="24"/>
        </w:rPr>
        <w:t>W</w:t>
      </w:r>
      <w:r w:rsidRPr="005A0427">
        <w:rPr>
          <w:rFonts w:ascii="Arial Narrow" w:eastAsia="Arial Narrow" w:hAnsi="Arial Narrow" w:cs="Arial Narrow"/>
          <w:color w:val="auto"/>
          <w:sz w:val="24"/>
          <w:szCs w:val="24"/>
        </w:rPr>
        <w:t xml:space="preserve">niosku o dofinansowanie wraz </w:t>
      </w:r>
      <w:r w:rsidR="006B6561" w:rsidRPr="005A0427">
        <w:rPr>
          <w:rFonts w:ascii="Arial Narrow" w:eastAsia="Arial Narrow" w:hAnsi="Arial Narrow" w:cs="Arial Narrow"/>
          <w:color w:val="auto"/>
          <w:sz w:val="24"/>
          <w:szCs w:val="24"/>
        </w:rPr>
        <w:br/>
      </w:r>
      <w:r w:rsidR="00C556FB" w:rsidRPr="005A0427">
        <w:rPr>
          <w:rFonts w:ascii="Arial Narrow" w:eastAsia="Arial Narrow" w:hAnsi="Arial Narrow" w:cs="Arial Narrow"/>
          <w:color w:val="auto"/>
          <w:sz w:val="24"/>
          <w:szCs w:val="24"/>
        </w:rPr>
        <w:t>z załącznikami</w:t>
      </w:r>
      <w:r w:rsidRPr="005A0427">
        <w:rPr>
          <w:rFonts w:ascii="Arial Narrow" w:eastAsia="Arial Narrow" w:hAnsi="Arial Narrow" w:cs="Arial Narrow"/>
          <w:color w:val="auto"/>
          <w:sz w:val="24"/>
          <w:szCs w:val="24"/>
        </w:rPr>
        <w:t xml:space="preserve">, niezłożenia przez Beneficjenta na wezwanie Instytucji </w:t>
      </w:r>
      <w:del w:id="280" w:author="pszmaglinski" w:date="2016-07-12T11:11:00Z">
        <w:r w:rsidRPr="005A0427" w:rsidDel="00A44D5D">
          <w:rPr>
            <w:rFonts w:ascii="Arial Narrow" w:eastAsia="Arial Narrow" w:hAnsi="Arial Narrow" w:cs="Arial Narrow"/>
            <w:color w:val="auto"/>
            <w:sz w:val="24"/>
            <w:szCs w:val="24"/>
          </w:rPr>
          <w:delText xml:space="preserve">Zarządzającej </w:delText>
        </w:r>
      </w:del>
      <w:ins w:id="281" w:author="pszmaglinski" w:date="2016-07-12T11:11:00Z">
        <w:r w:rsidR="00A44D5D">
          <w:rPr>
            <w:rFonts w:ascii="Arial Narrow" w:eastAsia="Arial Narrow" w:hAnsi="Arial Narrow" w:cs="Arial Narrow"/>
            <w:color w:val="auto"/>
            <w:sz w:val="24"/>
            <w:szCs w:val="24"/>
          </w:rPr>
          <w:t>Pośredniczącej</w:t>
        </w:r>
        <w:r w:rsidR="00A44D5D" w:rsidRPr="005A0427">
          <w:rPr>
            <w:rFonts w:ascii="Arial Narrow" w:eastAsia="Arial Narrow" w:hAnsi="Arial Narrow" w:cs="Arial Narrow"/>
            <w:color w:val="auto"/>
            <w:sz w:val="24"/>
            <w:szCs w:val="24"/>
          </w:rPr>
          <w:t xml:space="preserve"> </w:t>
        </w:r>
      </w:ins>
      <w:r w:rsidRPr="005A0427">
        <w:rPr>
          <w:rFonts w:ascii="Arial Narrow" w:eastAsia="Arial Narrow" w:hAnsi="Arial Narrow" w:cs="Arial Narrow"/>
          <w:color w:val="auto"/>
          <w:sz w:val="24"/>
          <w:szCs w:val="24"/>
        </w:rPr>
        <w:t>informacji i wyjaśnień dotyczących realizacji Projektu, nieusunięcia braków lub błędów w dokumentacji związanej z realizacją Projektu, stwierdzenia braków postępów w realizacji Projektu)</w:t>
      </w:r>
      <w:r w:rsidR="003704DA" w:rsidRPr="005A0427">
        <w:rPr>
          <w:rFonts w:ascii="Arial Narrow" w:eastAsia="Arial Narrow" w:hAnsi="Arial Narrow" w:cs="Arial Narrow"/>
          <w:color w:val="auto"/>
          <w:sz w:val="24"/>
          <w:szCs w:val="24"/>
        </w:rPr>
        <w:t xml:space="preserve"> </w:t>
      </w:r>
      <w:r w:rsidRPr="005A0427">
        <w:rPr>
          <w:rFonts w:ascii="Arial Narrow" w:eastAsia="Arial Narrow" w:hAnsi="Arial Narrow" w:cs="Arial Narrow"/>
          <w:color w:val="auto"/>
          <w:sz w:val="24"/>
          <w:szCs w:val="24"/>
        </w:rPr>
        <w:t xml:space="preserve">lub występują zastrzeżenia, co do prawidłowości wydatkowania środków, o których mowa w § 2 ust. </w:t>
      </w:r>
      <w:r w:rsidR="002B5D2F" w:rsidRPr="005A0427">
        <w:rPr>
          <w:rFonts w:ascii="Arial Narrow" w:eastAsia="Arial Narrow" w:hAnsi="Arial Narrow" w:cs="Arial Narrow"/>
          <w:color w:val="auto"/>
          <w:sz w:val="24"/>
          <w:szCs w:val="24"/>
        </w:rPr>
        <w:t>6</w:t>
      </w:r>
      <w:r w:rsidRPr="005A0427">
        <w:rPr>
          <w:rFonts w:ascii="Arial Narrow" w:eastAsia="Arial Narrow" w:hAnsi="Arial Narrow" w:cs="Arial Narrow"/>
          <w:color w:val="auto"/>
          <w:sz w:val="24"/>
          <w:szCs w:val="24"/>
        </w:rPr>
        <w:t>.</w:t>
      </w:r>
    </w:p>
    <w:p w:rsidR="00BB44F2" w:rsidRPr="005A0427" w:rsidRDefault="00BB44F2" w:rsidP="004A1DC9">
      <w:pPr>
        <w:pStyle w:val="Normalny1"/>
        <w:widowControl w:val="0"/>
        <w:tabs>
          <w:tab w:val="left" w:pos="360"/>
        </w:tabs>
        <w:spacing w:after="0" w:line="240" w:lineRule="auto"/>
        <w:ind w:left="757"/>
        <w:jc w:val="both"/>
        <w:rPr>
          <w:rFonts w:ascii="Arial Narrow" w:hAnsi="Arial Narrow"/>
          <w:color w:val="auto"/>
          <w:sz w:val="24"/>
          <w:szCs w:val="24"/>
        </w:rPr>
      </w:pPr>
    </w:p>
    <w:p w:rsidR="00BB44F2" w:rsidRPr="005A0427" w:rsidRDefault="006D426D" w:rsidP="004A1DC9">
      <w:pPr>
        <w:pStyle w:val="Normalny1"/>
        <w:widowControl w:val="0"/>
        <w:tabs>
          <w:tab w:val="left" w:pos="0"/>
        </w:tabs>
        <w:spacing w:after="0" w:line="240" w:lineRule="auto"/>
        <w:jc w:val="center"/>
        <w:rPr>
          <w:rFonts w:ascii="Arial Narrow" w:hAnsi="Arial Narrow"/>
          <w:color w:val="auto"/>
          <w:sz w:val="24"/>
          <w:szCs w:val="24"/>
        </w:rPr>
      </w:pPr>
      <w:r w:rsidRPr="005A0427">
        <w:rPr>
          <w:rFonts w:ascii="Arial Narrow" w:eastAsia="Arial Narrow" w:hAnsi="Arial Narrow" w:cs="Arial Narrow"/>
          <w:b/>
          <w:color w:val="auto"/>
          <w:sz w:val="24"/>
          <w:szCs w:val="24"/>
        </w:rPr>
        <w:t>§ 9</w:t>
      </w:r>
      <w:r w:rsidRPr="005A0427">
        <w:rPr>
          <w:rFonts w:ascii="Arial Narrow" w:eastAsia="Arial Narrow" w:hAnsi="Arial Narrow" w:cs="Arial Narrow"/>
          <w:color w:val="auto"/>
          <w:sz w:val="24"/>
          <w:szCs w:val="24"/>
        </w:rPr>
        <w:t xml:space="preserve"> </w:t>
      </w:r>
    </w:p>
    <w:p w:rsidR="00BB44F2" w:rsidRPr="005A0427" w:rsidRDefault="006D426D" w:rsidP="004A1DC9">
      <w:pPr>
        <w:pStyle w:val="Normalny1"/>
        <w:widowControl w:val="0"/>
        <w:tabs>
          <w:tab w:val="left" w:pos="0"/>
        </w:tabs>
        <w:spacing w:after="0" w:line="240" w:lineRule="auto"/>
        <w:jc w:val="center"/>
        <w:rPr>
          <w:rFonts w:ascii="Arial Narrow" w:hAnsi="Arial Narrow"/>
          <w:color w:val="auto"/>
          <w:sz w:val="24"/>
          <w:szCs w:val="24"/>
        </w:rPr>
      </w:pPr>
      <w:r w:rsidRPr="005A0427">
        <w:rPr>
          <w:rFonts w:ascii="Arial Narrow" w:eastAsia="Arial Narrow" w:hAnsi="Arial Narrow" w:cs="Arial Narrow"/>
          <w:b/>
          <w:color w:val="auto"/>
          <w:sz w:val="24"/>
          <w:szCs w:val="24"/>
        </w:rPr>
        <w:t>Zamówienia oraz zasada konkurencyjności w wydatkowaniu środków w ramach Projektu</w:t>
      </w:r>
    </w:p>
    <w:p w:rsidR="005E3EB0" w:rsidRPr="005A0427" w:rsidRDefault="005E3EB0" w:rsidP="005E3EB0">
      <w:pPr>
        <w:pStyle w:val="Normalny1"/>
        <w:widowControl w:val="0"/>
        <w:numPr>
          <w:ilvl w:val="0"/>
          <w:numId w:val="18"/>
        </w:numPr>
        <w:tabs>
          <w:tab w:val="left" w:pos="284"/>
        </w:tabs>
        <w:spacing w:after="0" w:line="240" w:lineRule="auto"/>
        <w:ind w:left="284" w:hanging="284"/>
        <w:jc w:val="both"/>
        <w:rPr>
          <w:rFonts w:ascii="Arial Narrow" w:eastAsia="Arial Narrow" w:hAnsi="Arial Narrow" w:cs="Arial Narrow"/>
          <w:sz w:val="24"/>
          <w:szCs w:val="24"/>
        </w:rPr>
      </w:pPr>
      <w:r w:rsidRPr="005A0427">
        <w:rPr>
          <w:rFonts w:ascii="Arial Narrow" w:eastAsia="Arial Narrow" w:hAnsi="Arial Narrow" w:cs="Arial Narrow"/>
          <w:sz w:val="24"/>
          <w:szCs w:val="24"/>
        </w:rPr>
        <w:t xml:space="preserve">Beneficjent jest zobowiązany do przygotowania i przeprowadzenia postępowania o udzielenie zamówienia publicznego w ramach </w:t>
      </w:r>
      <w:r w:rsidR="00856499" w:rsidRPr="005A0427">
        <w:rPr>
          <w:rFonts w:ascii="Arial Narrow" w:eastAsia="Arial Narrow" w:hAnsi="Arial Narrow" w:cs="Arial Narrow"/>
          <w:sz w:val="24"/>
          <w:szCs w:val="24"/>
        </w:rPr>
        <w:t>P</w:t>
      </w:r>
      <w:r w:rsidRPr="005A0427">
        <w:rPr>
          <w:rFonts w:ascii="Arial Narrow" w:eastAsia="Arial Narrow" w:hAnsi="Arial Narrow" w:cs="Arial Narrow"/>
          <w:sz w:val="24"/>
          <w:szCs w:val="24"/>
        </w:rPr>
        <w:t>rojektu w sposób zapewniający w szczególności zachowanie u</w:t>
      </w:r>
      <w:r w:rsidR="00C1353E" w:rsidRPr="005A0427">
        <w:rPr>
          <w:rFonts w:ascii="Arial Narrow" w:eastAsia="Arial Narrow" w:hAnsi="Arial Narrow" w:cs="Arial Narrow"/>
          <w:sz w:val="24"/>
          <w:szCs w:val="24"/>
        </w:rPr>
        <w:t>czciwej konkurencji</w:t>
      </w:r>
      <w:r w:rsidR="00C1353E" w:rsidRPr="005A0427">
        <w:rPr>
          <w:rFonts w:ascii="Arial Narrow" w:eastAsia="Arial Narrow" w:hAnsi="Arial Narrow" w:cs="Arial Narrow"/>
          <w:sz w:val="24"/>
          <w:szCs w:val="24"/>
        </w:rPr>
        <w:br/>
      </w:r>
      <w:r w:rsidRPr="005A0427">
        <w:rPr>
          <w:rFonts w:ascii="Arial Narrow" w:eastAsia="Arial Narrow" w:hAnsi="Arial Narrow" w:cs="Arial Narrow"/>
          <w:sz w:val="24"/>
          <w:szCs w:val="24"/>
        </w:rPr>
        <w:t>i równe traktowanie wykonawców a także zgodnie z warunkami i procedurami określonymi w Wytycznych</w:t>
      </w:r>
      <w:r w:rsidR="00C1353E" w:rsidRPr="005A0427">
        <w:rPr>
          <w:rFonts w:ascii="Arial Narrow" w:eastAsia="Arial Narrow" w:hAnsi="Arial Narrow" w:cs="Arial Narrow"/>
          <w:sz w:val="24"/>
          <w:szCs w:val="24"/>
        </w:rPr>
        <w:t>,</w:t>
      </w:r>
      <w:r w:rsidR="00C1353E" w:rsidRPr="005A0427">
        <w:rPr>
          <w:rFonts w:ascii="Arial Narrow" w:eastAsia="Arial Narrow" w:hAnsi="Arial Narrow" w:cs="Arial Narrow"/>
          <w:sz w:val="24"/>
          <w:szCs w:val="24"/>
        </w:rPr>
        <w:br/>
      </w:r>
      <w:r w:rsidRPr="005A0427">
        <w:rPr>
          <w:rFonts w:ascii="Arial Narrow" w:eastAsia="Arial Narrow" w:hAnsi="Arial Narrow" w:cs="Arial Narrow"/>
          <w:sz w:val="24"/>
          <w:szCs w:val="24"/>
        </w:rPr>
        <w:t xml:space="preserve">o których mowa w § 1 </w:t>
      </w:r>
      <w:proofErr w:type="spellStart"/>
      <w:r w:rsidR="00B806B3" w:rsidRPr="005A0427">
        <w:rPr>
          <w:rFonts w:ascii="Arial Narrow" w:eastAsia="Arial Narrow" w:hAnsi="Arial Narrow" w:cs="Arial Narrow"/>
          <w:sz w:val="24"/>
          <w:szCs w:val="24"/>
        </w:rPr>
        <w:t>pkt</w:t>
      </w:r>
      <w:proofErr w:type="spellEnd"/>
      <w:r w:rsidRPr="005A0427">
        <w:rPr>
          <w:rFonts w:ascii="Arial Narrow" w:eastAsia="Arial Narrow" w:hAnsi="Arial Narrow" w:cs="Arial Narrow"/>
          <w:sz w:val="24"/>
          <w:szCs w:val="24"/>
        </w:rPr>
        <w:t xml:space="preserve"> 4</w:t>
      </w:r>
      <w:ins w:id="282" w:author="mmossetty" w:date="2016-11-09T07:39:00Z">
        <w:r w:rsidR="003961AB">
          <w:rPr>
            <w:rFonts w:ascii="Arial Narrow" w:eastAsia="Arial Narrow" w:hAnsi="Arial Narrow" w:cs="Arial Narrow"/>
            <w:sz w:val="24"/>
            <w:szCs w:val="24"/>
          </w:rPr>
          <w:t>4</w:t>
        </w:r>
      </w:ins>
      <w:ins w:id="283" w:author="maniskiewicz" w:date="2016-10-14T12:10:00Z">
        <w:del w:id="284" w:author="mmossetty" w:date="2016-11-09T07:39:00Z">
          <w:r w:rsidR="0071120B" w:rsidDel="003961AB">
            <w:rPr>
              <w:rFonts w:ascii="Arial Narrow" w:eastAsia="Arial Narrow" w:hAnsi="Arial Narrow" w:cs="Arial Narrow"/>
              <w:sz w:val="24"/>
              <w:szCs w:val="24"/>
            </w:rPr>
            <w:delText>5</w:delText>
          </w:r>
        </w:del>
      </w:ins>
      <w:del w:id="285" w:author="maniskiewicz" w:date="2016-10-14T12:10:00Z">
        <w:r w:rsidR="000D4933" w:rsidRPr="005A0427" w:rsidDel="0071120B">
          <w:rPr>
            <w:rFonts w:ascii="Arial Narrow" w:eastAsia="Arial Narrow" w:hAnsi="Arial Narrow" w:cs="Arial Narrow"/>
            <w:sz w:val="24"/>
            <w:szCs w:val="24"/>
          </w:rPr>
          <w:delText>4</w:delText>
        </w:r>
      </w:del>
      <w:r w:rsidR="0018382E" w:rsidRPr="005A0427">
        <w:rPr>
          <w:rFonts w:ascii="Arial Narrow" w:eastAsia="Arial Narrow" w:hAnsi="Arial Narrow" w:cs="Arial Narrow"/>
          <w:sz w:val="24"/>
          <w:szCs w:val="24"/>
        </w:rPr>
        <w:t xml:space="preserve"> lit. d</w:t>
      </w:r>
      <w:r w:rsidRPr="005A0427">
        <w:rPr>
          <w:rFonts w:ascii="Arial Narrow" w:eastAsia="Arial Narrow" w:hAnsi="Arial Narrow" w:cs="Arial Narrow"/>
          <w:sz w:val="24"/>
          <w:szCs w:val="24"/>
        </w:rPr>
        <w:t xml:space="preserve"> w zakresie zasady uczciwej konkurencji, w szczególności w zakresie szacowania wartości zamówienia publicznego, opisu przedmiotu zamówienia, ustalania terminów dotyczących poszczególnych etapów postępowania, zapewnienia dostępu do informacji o postępowaniu na każdym z jego etapów, określeniu warunków udziału w postępowaniu, ustalaniu kryteriów oceny ofert w postępowaniu, stosowaniu kar za nienależyte wykonanie zamówienia.</w:t>
      </w:r>
    </w:p>
    <w:p w:rsidR="005E3EB0" w:rsidRPr="005A0427" w:rsidRDefault="005E3EB0" w:rsidP="005E3EB0">
      <w:pPr>
        <w:pStyle w:val="Normalny1"/>
        <w:widowControl w:val="0"/>
        <w:numPr>
          <w:ilvl w:val="0"/>
          <w:numId w:val="18"/>
        </w:numPr>
        <w:tabs>
          <w:tab w:val="left" w:pos="284"/>
        </w:tabs>
        <w:spacing w:after="0" w:line="240" w:lineRule="auto"/>
        <w:ind w:left="284" w:hanging="284"/>
        <w:jc w:val="both"/>
        <w:rPr>
          <w:rFonts w:ascii="Arial Narrow" w:eastAsia="Arial Narrow" w:hAnsi="Arial Narrow" w:cs="Arial Narrow"/>
          <w:sz w:val="24"/>
          <w:szCs w:val="24"/>
        </w:rPr>
      </w:pPr>
      <w:r w:rsidRPr="005A0427">
        <w:rPr>
          <w:rFonts w:ascii="Arial Narrow" w:eastAsia="Arial Narrow" w:hAnsi="Arial Narrow" w:cs="Arial Narrow"/>
          <w:sz w:val="24"/>
          <w:szCs w:val="24"/>
        </w:rPr>
        <w:t xml:space="preserve">Beneficjent jest zobowiązany stosować przepisy ustawy </w:t>
      </w:r>
      <w:r w:rsidR="00EF4FB2" w:rsidRPr="005A0427">
        <w:rPr>
          <w:rFonts w:ascii="Arial Narrow" w:eastAsia="Arial Narrow" w:hAnsi="Arial Narrow" w:cs="Arial Narrow"/>
          <w:sz w:val="24"/>
          <w:szCs w:val="24"/>
        </w:rPr>
        <w:t>P</w:t>
      </w:r>
      <w:r w:rsidRPr="005A0427">
        <w:rPr>
          <w:rFonts w:ascii="Arial Narrow" w:eastAsia="Arial Narrow" w:hAnsi="Arial Narrow" w:cs="Arial Narrow"/>
          <w:sz w:val="24"/>
          <w:szCs w:val="24"/>
        </w:rPr>
        <w:t>rawo zamówień publicznych do udzielania zamówień publicznych w ramach Projektu, w przypadku</w:t>
      </w:r>
      <w:r w:rsidR="00BB4A85" w:rsidRPr="005A0427">
        <w:rPr>
          <w:rFonts w:ascii="Arial Narrow" w:eastAsia="Arial Narrow" w:hAnsi="Arial Narrow" w:cs="Arial Narrow"/>
          <w:sz w:val="24"/>
          <w:szCs w:val="24"/>
        </w:rPr>
        <w:t>,</w:t>
      </w:r>
      <w:r w:rsidRPr="005A0427">
        <w:rPr>
          <w:rFonts w:ascii="Arial Narrow" w:eastAsia="Arial Narrow" w:hAnsi="Arial Narrow" w:cs="Arial Narrow"/>
          <w:sz w:val="24"/>
          <w:szCs w:val="24"/>
        </w:rPr>
        <w:t xml:space="preserve"> gdy wymóg jej stosowania wynika z art. 3 ustawy </w:t>
      </w:r>
      <w:r w:rsidR="00EF4FB2" w:rsidRPr="005A0427">
        <w:rPr>
          <w:rFonts w:ascii="Arial Narrow" w:eastAsia="Arial Narrow" w:hAnsi="Arial Narrow" w:cs="Arial Narrow"/>
          <w:sz w:val="24"/>
          <w:szCs w:val="24"/>
        </w:rPr>
        <w:t>P</w:t>
      </w:r>
      <w:r w:rsidR="00C1353E" w:rsidRPr="005A0427">
        <w:rPr>
          <w:rFonts w:ascii="Arial Narrow" w:eastAsia="Arial Narrow" w:hAnsi="Arial Narrow" w:cs="Arial Narrow"/>
          <w:sz w:val="24"/>
          <w:szCs w:val="24"/>
        </w:rPr>
        <w:t>rawo zamówień publicznych</w:t>
      </w:r>
      <w:r w:rsidR="00DF4C63" w:rsidRPr="005A0427">
        <w:rPr>
          <w:rFonts w:ascii="Arial Narrow" w:eastAsia="Arial Narrow" w:hAnsi="Arial Narrow" w:cs="Arial Narrow"/>
          <w:sz w:val="24"/>
          <w:szCs w:val="24"/>
        </w:rPr>
        <w:t xml:space="preserve">. </w:t>
      </w:r>
      <w:r w:rsidRPr="005A0427">
        <w:rPr>
          <w:rFonts w:ascii="Arial Narrow" w:eastAsia="Arial Narrow" w:hAnsi="Arial Narrow" w:cs="Arial Narrow"/>
          <w:sz w:val="24"/>
          <w:szCs w:val="24"/>
        </w:rPr>
        <w:t xml:space="preserve">Szczególne warunki realizacji zamówień publicznych udzielanych zgodnie z ustawą </w:t>
      </w:r>
      <w:r w:rsidR="00EF4FB2" w:rsidRPr="005A0427">
        <w:rPr>
          <w:rFonts w:ascii="Arial Narrow" w:eastAsia="Arial Narrow" w:hAnsi="Arial Narrow" w:cs="Arial Narrow"/>
          <w:sz w:val="24"/>
          <w:szCs w:val="24"/>
        </w:rPr>
        <w:t>P</w:t>
      </w:r>
      <w:r w:rsidR="00C1353E" w:rsidRPr="005A0427">
        <w:rPr>
          <w:rFonts w:ascii="Arial Narrow" w:eastAsia="Arial Narrow" w:hAnsi="Arial Narrow" w:cs="Arial Narrow"/>
          <w:sz w:val="24"/>
          <w:szCs w:val="24"/>
        </w:rPr>
        <w:t>rawo zamówień publicznych</w:t>
      </w:r>
      <w:r w:rsidRPr="005A0427">
        <w:rPr>
          <w:rFonts w:ascii="Arial Narrow" w:eastAsia="Arial Narrow" w:hAnsi="Arial Narrow" w:cs="Arial Narrow"/>
          <w:sz w:val="24"/>
          <w:szCs w:val="24"/>
        </w:rPr>
        <w:t xml:space="preserve"> określone zostały w </w:t>
      </w:r>
      <w:r w:rsidR="00C1353E" w:rsidRPr="005A0427">
        <w:rPr>
          <w:rFonts w:ascii="Arial Narrow" w:eastAsia="Arial Narrow" w:hAnsi="Arial Narrow" w:cs="Arial Narrow"/>
          <w:sz w:val="24"/>
          <w:szCs w:val="24"/>
        </w:rPr>
        <w:t>Wytycznych</w:t>
      </w:r>
      <w:r w:rsidR="00043E91" w:rsidRPr="005A0427">
        <w:rPr>
          <w:rFonts w:ascii="Arial Narrow" w:eastAsia="Arial Narrow" w:hAnsi="Arial Narrow" w:cs="Arial Narrow"/>
          <w:sz w:val="24"/>
          <w:szCs w:val="24"/>
        </w:rPr>
        <w:t>,</w:t>
      </w:r>
      <w:r w:rsidR="00C1353E" w:rsidRPr="005A0427">
        <w:rPr>
          <w:rFonts w:ascii="Arial Narrow" w:eastAsia="Arial Narrow" w:hAnsi="Arial Narrow" w:cs="Arial Narrow"/>
          <w:sz w:val="24"/>
          <w:szCs w:val="24"/>
        </w:rPr>
        <w:t xml:space="preserve"> </w:t>
      </w:r>
      <w:r w:rsidR="00043E91" w:rsidRPr="005A0427">
        <w:rPr>
          <w:rFonts w:ascii="Arial Narrow" w:eastAsia="Arial Narrow" w:hAnsi="Arial Narrow" w:cs="Arial Narrow"/>
          <w:sz w:val="24"/>
          <w:szCs w:val="24"/>
        </w:rPr>
        <w:t xml:space="preserve">o których mowa w </w:t>
      </w:r>
      <w:r w:rsidR="000D4933" w:rsidRPr="005A0427">
        <w:rPr>
          <w:rFonts w:ascii="Arial Narrow" w:eastAsia="Arial Narrow" w:hAnsi="Arial Narrow" w:cs="Arial Narrow"/>
          <w:sz w:val="24"/>
          <w:szCs w:val="24"/>
        </w:rPr>
        <w:t xml:space="preserve">§ 1 </w:t>
      </w:r>
      <w:proofErr w:type="spellStart"/>
      <w:r w:rsidR="000D4933" w:rsidRPr="005A0427">
        <w:rPr>
          <w:rFonts w:ascii="Arial Narrow" w:eastAsia="Arial Narrow" w:hAnsi="Arial Narrow" w:cs="Arial Narrow"/>
          <w:sz w:val="24"/>
          <w:szCs w:val="24"/>
        </w:rPr>
        <w:t>pkt</w:t>
      </w:r>
      <w:proofErr w:type="spellEnd"/>
      <w:r w:rsidR="000D4933" w:rsidRPr="005A0427">
        <w:rPr>
          <w:rFonts w:ascii="Arial Narrow" w:eastAsia="Arial Narrow" w:hAnsi="Arial Narrow" w:cs="Arial Narrow"/>
          <w:sz w:val="24"/>
          <w:szCs w:val="24"/>
        </w:rPr>
        <w:t xml:space="preserve"> 4</w:t>
      </w:r>
      <w:ins w:id="286" w:author="maniskiewicz" w:date="2016-10-14T12:10:00Z">
        <w:del w:id="287" w:author="mmossetty" w:date="2016-11-09T07:39:00Z">
          <w:r w:rsidR="0071120B" w:rsidDel="003961AB">
            <w:rPr>
              <w:rFonts w:ascii="Arial Narrow" w:eastAsia="Arial Narrow" w:hAnsi="Arial Narrow" w:cs="Arial Narrow"/>
              <w:sz w:val="24"/>
              <w:szCs w:val="24"/>
            </w:rPr>
            <w:delText>5</w:delText>
          </w:r>
        </w:del>
      </w:ins>
      <w:ins w:id="288" w:author="mmossetty" w:date="2016-11-09T07:39:00Z">
        <w:r w:rsidR="003961AB">
          <w:rPr>
            <w:rFonts w:ascii="Arial Narrow" w:eastAsia="Arial Narrow" w:hAnsi="Arial Narrow" w:cs="Arial Narrow"/>
            <w:sz w:val="24"/>
            <w:szCs w:val="24"/>
          </w:rPr>
          <w:t>4</w:t>
        </w:r>
      </w:ins>
      <w:del w:id="289" w:author="maniskiewicz" w:date="2016-10-14T12:10:00Z">
        <w:r w:rsidR="000D4933" w:rsidRPr="005A0427" w:rsidDel="0071120B">
          <w:rPr>
            <w:rFonts w:ascii="Arial Narrow" w:eastAsia="Arial Narrow" w:hAnsi="Arial Narrow" w:cs="Arial Narrow"/>
            <w:sz w:val="24"/>
            <w:szCs w:val="24"/>
          </w:rPr>
          <w:delText>4</w:delText>
        </w:r>
      </w:del>
      <w:r w:rsidR="00043E91" w:rsidRPr="005A0427">
        <w:rPr>
          <w:rFonts w:ascii="Arial Narrow" w:eastAsia="Arial Narrow" w:hAnsi="Arial Narrow" w:cs="Arial Narrow"/>
          <w:sz w:val="24"/>
          <w:szCs w:val="24"/>
        </w:rPr>
        <w:t xml:space="preserve"> lit. d</w:t>
      </w:r>
      <w:r w:rsidR="00D52F42" w:rsidRPr="005A0427">
        <w:rPr>
          <w:rFonts w:ascii="Arial Narrow" w:eastAsia="Arial Narrow" w:hAnsi="Arial Narrow" w:cs="Arial Narrow"/>
          <w:sz w:val="24"/>
          <w:szCs w:val="24"/>
        </w:rPr>
        <w:t>.</w:t>
      </w:r>
    </w:p>
    <w:p w:rsidR="005E3EB0" w:rsidRPr="005A0427" w:rsidRDefault="005E3EB0" w:rsidP="005E3EB0">
      <w:pPr>
        <w:pStyle w:val="Normalny1"/>
        <w:widowControl w:val="0"/>
        <w:numPr>
          <w:ilvl w:val="0"/>
          <w:numId w:val="18"/>
        </w:numPr>
        <w:tabs>
          <w:tab w:val="left" w:pos="284"/>
        </w:tabs>
        <w:spacing w:after="0" w:line="240" w:lineRule="auto"/>
        <w:ind w:left="284" w:hanging="284"/>
        <w:jc w:val="both"/>
        <w:rPr>
          <w:rFonts w:ascii="Arial Narrow" w:hAnsi="Arial Narrow" w:cs="Helvetica"/>
          <w:sz w:val="24"/>
          <w:szCs w:val="24"/>
        </w:rPr>
      </w:pPr>
      <w:r w:rsidRPr="005A0427">
        <w:rPr>
          <w:rFonts w:ascii="Arial Narrow" w:hAnsi="Arial Narrow" w:cs="Helvetica"/>
          <w:sz w:val="24"/>
          <w:szCs w:val="24"/>
        </w:rPr>
        <w:lastRenderedPageBreak/>
        <w:t>W przypadku</w:t>
      </w:r>
      <w:r w:rsidR="00BB4A85" w:rsidRPr="005A0427">
        <w:rPr>
          <w:rFonts w:ascii="Arial Narrow" w:hAnsi="Arial Narrow" w:cs="Helvetica"/>
          <w:sz w:val="24"/>
          <w:szCs w:val="24"/>
        </w:rPr>
        <w:t>,</w:t>
      </w:r>
      <w:r w:rsidRPr="005A0427">
        <w:rPr>
          <w:rFonts w:ascii="Arial Narrow" w:hAnsi="Arial Narrow" w:cs="Helvetica"/>
          <w:sz w:val="24"/>
          <w:szCs w:val="24"/>
        </w:rPr>
        <w:t xml:space="preserve"> gdy Beneficjent nie jest zobowiązany na podstawie art. 3 </w:t>
      </w:r>
      <w:r w:rsidR="0076293D" w:rsidRPr="005A0427">
        <w:rPr>
          <w:rFonts w:ascii="Arial Narrow" w:hAnsi="Arial Narrow" w:cs="Helvetica"/>
          <w:sz w:val="24"/>
          <w:szCs w:val="24"/>
        </w:rPr>
        <w:t>ustawy P</w:t>
      </w:r>
      <w:r w:rsidR="00BB4A85" w:rsidRPr="005A0427">
        <w:rPr>
          <w:rFonts w:ascii="Arial Narrow" w:hAnsi="Arial Narrow" w:cs="Helvetica"/>
          <w:sz w:val="24"/>
          <w:szCs w:val="24"/>
        </w:rPr>
        <w:t>r</w:t>
      </w:r>
      <w:r w:rsidR="00C1353E" w:rsidRPr="005A0427">
        <w:rPr>
          <w:rFonts w:ascii="Arial Narrow" w:hAnsi="Arial Narrow" w:cs="Helvetica"/>
          <w:sz w:val="24"/>
          <w:szCs w:val="24"/>
        </w:rPr>
        <w:t>awo zamówień publicznych</w:t>
      </w:r>
      <w:r w:rsidR="00114C18" w:rsidRPr="005A0427">
        <w:rPr>
          <w:rFonts w:ascii="Arial Narrow" w:hAnsi="Arial Narrow" w:cs="Helvetica"/>
          <w:sz w:val="24"/>
          <w:szCs w:val="24"/>
        </w:rPr>
        <w:br/>
      </w:r>
      <w:r w:rsidR="00C1353E" w:rsidRPr="005A0427">
        <w:rPr>
          <w:rFonts w:ascii="Arial Narrow" w:hAnsi="Arial Narrow" w:cs="Helvetica"/>
          <w:sz w:val="24"/>
          <w:szCs w:val="24"/>
        </w:rPr>
        <w:t xml:space="preserve">do stosowania tejże ustawy, </w:t>
      </w:r>
      <w:r w:rsidRPr="005A0427">
        <w:rPr>
          <w:rFonts w:ascii="Arial Narrow" w:hAnsi="Arial Narrow" w:cs="Helvetica"/>
          <w:sz w:val="24"/>
          <w:szCs w:val="24"/>
        </w:rPr>
        <w:t>a wartość wydatku oszacowanego zgodnie z wymogami określonymi w Wytycznych</w:t>
      </w:r>
      <w:r w:rsidR="00043E91" w:rsidRPr="005A0427">
        <w:rPr>
          <w:rFonts w:ascii="Arial Narrow" w:hAnsi="Arial Narrow" w:cs="Helvetica"/>
          <w:sz w:val="24"/>
          <w:szCs w:val="24"/>
        </w:rPr>
        <w:t>,</w:t>
      </w:r>
      <w:r w:rsidRPr="005A0427">
        <w:rPr>
          <w:rFonts w:ascii="Arial Narrow" w:hAnsi="Arial Narrow" w:cs="Helvetica"/>
          <w:sz w:val="24"/>
          <w:szCs w:val="24"/>
        </w:rPr>
        <w:t xml:space="preserve"> </w:t>
      </w:r>
      <w:r w:rsidR="00043E91" w:rsidRPr="005A0427">
        <w:rPr>
          <w:rFonts w:ascii="Arial Narrow" w:eastAsia="Arial Narrow" w:hAnsi="Arial Narrow" w:cs="Arial Narrow"/>
          <w:sz w:val="24"/>
          <w:szCs w:val="24"/>
        </w:rPr>
        <w:t xml:space="preserve">o których mowa w </w:t>
      </w:r>
      <w:r w:rsidR="000D4933" w:rsidRPr="005A0427">
        <w:rPr>
          <w:rFonts w:ascii="Arial Narrow" w:eastAsia="Arial Narrow" w:hAnsi="Arial Narrow" w:cs="Arial Narrow"/>
          <w:sz w:val="24"/>
          <w:szCs w:val="24"/>
        </w:rPr>
        <w:t xml:space="preserve">§ 1 </w:t>
      </w:r>
      <w:proofErr w:type="spellStart"/>
      <w:r w:rsidR="000D4933" w:rsidRPr="005A0427">
        <w:rPr>
          <w:rFonts w:ascii="Arial Narrow" w:eastAsia="Arial Narrow" w:hAnsi="Arial Narrow" w:cs="Arial Narrow"/>
          <w:sz w:val="24"/>
          <w:szCs w:val="24"/>
        </w:rPr>
        <w:t>pkt</w:t>
      </w:r>
      <w:proofErr w:type="spellEnd"/>
      <w:r w:rsidR="000D4933" w:rsidRPr="005A0427">
        <w:rPr>
          <w:rFonts w:ascii="Arial Narrow" w:eastAsia="Arial Narrow" w:hAnsi="Arial Narrow" w:cs="Arial Narrow"/>
          <w:sz w:val="24"/>
          <w:szCs w:val="24"/>
        </w:rPr>
        <w:t xml:space="preserve"> 4</w:t>
      </w:r>
      <w:ins w:id="290" w:author="mmossetty" w:date="2016-11-09T07:39:00Z">
        <w:r w:rsidR="003961AB">
          <w:rPr>
            <w:rFonts w:ascii="Arial Narrow" w:eastAsia="Arial Narrow" w:hAnsi="Arial Narrow" w:cs="Arial Narrow"/>
            <w:sz w:val="24"/>
            <w:szCs w:val="24"/>
          </w:rPr>
          <w:t>4</w:t>
        </w:r>
      </w:ins>
      <w:ins w:id="291" w:author="maniskiewicz" w:date="2016-10-14T12:10:00Z">
        <w:del w:id="292" w:author="mmossetty" w:date="2016-11-09T07:39:00Z">
          <w:r w:rsidR="00786969" w:rsidDel="003961AB">
            <w:rPr>
              <w:rFonts w:ascii="Arial Narrow" w:eastAsia="Arial Narrow" w:hAnsi="Arial Narrow" w:cs="Arial Narrow"/>
              <w:sz w:val="24"/>
              <w:szCs w:val="24"/>
            </w:rPr>
            <w:delText>5</w:delText>
          </w:r>
        </w:del>
      </w:ins>
      <w:del w:id="293" w:author="maniskiewicz" w:date="2016-10-14T12:10:00Z">
        <w:r w:rsidR="000D4933" w:rsidRPr="005A0427" w:rsidDel="00786969">
          <w:rPr>
            <w:rFonts w:ascii="Arial Narrow" w:eastAsia="Arial Narrow" w:hAnsi="Arial Narrow" w:cs="Arial Narrow"/>
            <w:sz w:val="24"/>
            <w:szCs w:val="24"/>
          </w:rPr>
          <w:delText>4</w:delText>
        </w:r>
      </w:del>
      <w:r w:rsidR="00043E91" w:rsidRPr="005A0427">
        <w:rPr>
          <w:rFonts w:ascii="Arial Narrow" w:eastAsia="Arial Narrow" w:hAnsi="Arial Narrow" w:cs="Arial Narrow"/>
          <w:sz w:val="24"/>
          <w:szCs w:val="24"/>
        </w:rPr>
        <w:t xml:space="preserve"> lit. d,</w:t>
      </w:r>
      <w:r w:rsidR="00043E91" w:rsidRPr="005A0427">
        <w:rPr>
          <w:rFonts w:ascii="Arial Narrow" w:hAnsi="Arial Narrow" w:cs="Helvetica"/>
          <w:sz w:val="24"/>
          <w:szCs w:val="24"/>
        </w:rPr>
        <w:t xml:space="preserve"> </w:t>
      </w:r>
      <w:r w:rsidRPr="005A0427">
        <w:rPr>
          <w:rFonts w:ascii="Arial Narrow" w:hAnsi="Arial Narrow" w:cs="Helvetica"/>
          <w:sz w:val="24"/>
          <w:szCs w:val="24"/>
        </w:rPr>
        <w:t>przekracza 50 tys. PLN netto</w:t>
      </w:r>
      <w:r w:rsidR="00BB4A85" w:rsidRPr="005A0427">
        <w:rPr>
          <w:rFonts w:ascii="Arial Narrow" w:hAnsi="Arial Narrow" w:cs="Helvetica"/>
          <w:sz w:val="24"/>
          <w:szCs w:val="24"/>
        </w:rPr>
        <w:t>,</w:t>
      </w:r>
      <w:r w:rsidRPr="005A0427">
        <w:rPr>
          <w:rFonts w:ascii="Arial Narrow" w:hAnsi="Arial Narrow" w:cs="Helvetica"/>
          <w:sz w:val="24"/>
          <w:szCs w:val="24"/>
        </w:rPr>
        <w:t xml:space="preserve"> Beneficjent zobowiązany jest stosować zasadę konkurencyjno</w:t>
      </w:r>
      <w:r w:rsidRPr="005A0427">
        <w:rPr>
          <w:rFonts w:ascii="Arial Narrow" w:hAnsi="Arial Narrow" w:cs="Arial"/>
          <w:sz w:val="24"/>
          <w:szCs w:val="24"/>
        </w:rPr>
        <w:t>ś</w:t>
      </w:r>
      <w:r w:rsidRPr="005A0427">
        <w:rPr>
          <w:rFonts w:ascii="Arial Narrow" w:hAnsi="Arial Narrow" w:cs="Helvetica"/>
          <w:sz w:val="24"/>
          <w:szCs w:val="24"/>
        </w:rPr>
        <w:t xml:space="preserve">ci, o której mowa w sekcji 6.5.3 tychże </w:t>
      </w:r>
      <w:r w:rsidRPr="005A0427">
        <w:rPr>
          <w:rFonts w:ascii="Arial Narrow" w:eastAsia="Arial Narrow" w:hAnsi="Arial Narrow" w:cs="Arial Narrow"/>
          <w:sz w:val="24"/>
          <w:szCs w:val="24"/>
        </w:rPr>
        <w:t xml:space="preserve">Wytycznych </w:t>
      </w:r>
      <w:r w:rsidRPr="005A0427">
        <w:rPr>
          <w:rFonts w:ascii="Arial Narrow" w:hAnsi="Arial Narrow" w:cs="Helvetica"/>
          <w:sz w:val="24"/>
          <w:szCs w:val="24"/>
        </w:rPr>
        <w:t>w celu wyboru wykonawcy zamówienia publicznego.</w:t>
      </w:r>
    </w:p>
    <w:p w:rsidR="005E3EB0" w:rsidRPr="005A0427" w:rsidRDefault="005E3EB0" w:rsidP="005E3EB0">
      <w:pPr>
        <w:pStyle w:val="Normalny1"/>
        <w:widowControl w:val="0"/>
        <w:numPr>
          <w:ilvl w:val="0"/>
          <w:numId w:val="18"/>
        </w:numPr>
        <w:tabs>
          <w:tab w:val="left" w:pos="284"/>
        </w:tabs>
        <w:autoSpaceDE w:val="0"/>
        <w:autoSpaceDN w:val="0"/>
        <w:adjustRightInd w:val="0"/>
        <w:spacing w:after="0" w:line="240" w:lineRule="auto"/>
        <w:ind w:left="284" w:hanging="284"/>
        <w:jc w:val="both"/>
        <w:rPr>
          <w:rFonts w:ascii="Arial Narrow" w:hAnsi="Arial Narrow" w:cs="Helvetica"/>
          <w:sz w:val="24"/>
          <w:szCs w:val="24"/>
        </w:rPr>
      </w:pPr>
      <w:r w:rsidRPr="005A0427">
        <w:rPr>
          <w:rFonts w:ascii="Arial Narrow" w:hAnsi="Arial Narrow" w:cs="Helvetica"/>
          <w:sz w:val="24"/>
          <w:szCs w:val="24"/>
        </w:rPr>
        <w:t>W przypadku</w:t>
      </w:r>
      <w:r w:rsidR="00BB4A85" w:rsidRPr="005A0427">
        <w:rPr>
          <w:rFonts w:ascii="Arial Narrow" w:hAnsi="Arial Narrow" w:cs="Helvetica"/>
          <w:sz w:val="24"/>
          <w:szCs w:val="24"/>
        </w:rPr>
        <w:t>,</w:t>
      </w:r>
      <w:r w:rsidR="006739EB" w:rsidRPr="005A0427">
        <w:rPr>
          <w:rFonts w:ascii="Arial Narrow" w:hAnsi="Arial Narrow" w:cs="Helvetica"/>
          <w:sz w:val="24"/>
          <w:szCs w:val="24"/>
        </w:rPr>
        <w:t xml:space="preserve"> gdy </w:t>
      </w:r>
      <w:r w:rsidRPr="005A0427">
        <w:rPr>
          <w:rFonts w:ascii="Arial Narrow" w:hAnsi="Arial Narrow" w:cs="Helvetica"/>
          <w:sz w:val="24"/>
          <w:szCs w:val="24"/>
        </w:rPr>
        <w:t xml:space="preserve">Beneficjent jest zobowiązany do stosowania ustawy </w:t>
      </w:r>
      <w:r w:rsidR="0076293D" w:rsidRPr="005A0427">
        <w:rPr>
          <w:rFonts w:ascii="Arial Narrow" w:hAnsi="Arial Narrow" w:cs="Helvetica"/>
          <w:sz w:val="24"/>
          <w:szCs w:val="24"/>
        </w:rPr>
        <w:t>P</w:t>
      </w:r>
      <w:r w:rsidR="00C1353E" w:rsidRPr="005A0427">
        <w:rPr>
          <w:rFonts w:ascii="Arial Narrow" w:hAnsi="Arial Narrow" w:cs="Helvetica"/>
          <w:sz w:val="24"/>
          <w:szCs w:val="24"/>
        </w:rPr>
        <w:t>rawo zamówień publicznych</w:t>
      </w:r>
      <w:r w:rsidR="00271CBF">
        <w:rPr>
          <w:rFonts w:ascii="Arial Narrow" w:hAnsi="Arial Narrow" w:cs="Helvetica"/>
          <w:sz w:val="24"/>
          <w:szCs w:val="24"/>
        </w:rPr>
        <w:br/>
      </w:r>
      <w:r w:rsidRPr="005A0427">
        <w:rPr>
          <w:rFonts w:ascii="Arial Narrow" w:hAnsi="Arial Narrow" w:cs="Helvetica"/>
          <w:sz w:val="24"/>
          <w:szCs w:val="24"/>
        </w:rPr>
        <w:t>na podstawie art. 3 tejże ustawy</w:t>
      </w:r>
      <w:r w:rsidR="0076293D" w:rsidRPr="005A0427">
        <w:rPr>
          <w:rFonts w:ascii="Arial Narrow" w:hAnsi="Arial Narrow" w:cs="Helvetica"/>
          <w:sz w:val="24"/>
          <w:szCs w:val="24"/>
        </w:rPr>
        <w:t>,</w:t>
      </w:r>
      <w:r w:rsidRPr="005A0427">
        <w:rPr>
          <w:rFonts w:ascii="Arial Narrow" w:hAnsi="Arial Narrow" w:cs="Helvetica"/>
          <w:sz w:val="24"/>
          <w:szCs w:val="24"/>
        </w:rPr>
        <w:t xml:space="preserve"> a wartość zamówienia publicznego jest ni</w:t>
      </w:r>
      <w:r w:rsidRPr="005A0427">
        <w:rPr>
          <w:rFonts w:ascii="Arial Narrow" w:hAnsi="Arial Narrow" w:cs="Arial"/>
          <w:sz w:val="24"/>
          <w:szCs w:val="24"/>
        </w:rPr>
        <w:t>ż</w:t>
      </w:r>
      <w:r w:rsidRPr="005A0427">
        <w:rPr>
          <w:rFonts w:ascii="Arial Narrow" w:hAnsi="Arial Narrow" w:cs="Helvetica"/>
          <w:sz w:val="24"/>
          <w:szCs w:val="24"/>
        </w:rPr>
        <w:t>sza od kwoty okre</w:t>
      </w:r>
      <w:r w:rsidRPr="005A0427">
        <w:rPr>
          <w:rFonts w:ascii="Arial Narrow" w:hAnsi="Arial Narrow" w:cs="Arial"/>
          <w:sz w:val="24"/>
          <w:szCs w:val="24"/>
        </w:rPr>
        <w:t>ś</w:t>
      </w:r>
      <w:r w:rsidRPr="005A0427">
        <w:rPr>
          <w:rFonts w:ascii="Arial Narrow" w:hAnsi="Arial Narrow" w:cs="Helvetica"/>
          <w:sz w:val="24"/>
          <w:szCs w:val="24"/>
        </w:rPr>
        <w:t xml:space="preserve">lonej w art. 4 </w:t>
      </w:r>
      <w:proofErr w:type="spellStart"/>
      <w:r w:rsidRPr="005A0427">
        <w:rPr>
          <w:rFonts w:ascii="Arial Narrow" w:hAnsi="Arial Narrow" w:cs="Helvetica"/>
          <w:sz w:val="24"/>
          <w:szCs w:val="24"/>
        </w:rPr>
        <w:t>pkt</w:t>
      </w:r>
      <w:proofErr w:type="spellEnd"/>
      <w:r w:rsidRPr="005A0427">
        <w:rPr>
          <w:rFonts w:ascii="Arial Narrow" w:hAnsi="Arial Narrow" w:cs="Helvetica"/>
          <w:sz w:val="24"/>
          <w:szCs w:val="24"/>
        </w:rPr>
        <w:t xml:space="preserve"> 8 ustawy </w:t>
      </w:r>
      <w:r w:rsidR="008E08F8" w:rsidRPr="005A0427">
        <w:rPr>
          <w:rFonts w:ascii="Arial Narrow" w:hAnsi="Arial Narrow" w:cs="Helvetica"/>
          <w:sz w:val="24"/>
          <w:szCs w:val="24"/>
        </w:rPr>
        <w:t>P</w:t>
      </w:r>
      <w:r w:rsidR="00C1353E" w:rsidRPr="005A0427">
        <w:rPr>
          <w:rFonts w:ascii="Arial Narrow" w:hAnsi="Arial Narrow" w:cs="Helvetica"/>
          <w:sz w:val="24"/>
          <w:szCs w:val="24"/>
        </w:rPr>
        <w:t>rawo zamówień publicznych</w:t>
      </w:r>
      <w:r w:rsidRPr="005A0427">
        <w:rPr>
          <w:rFonts w:ascii="Arial Narrow" w:hAnsi="Arial Narrow" w:cs="Helvetica"/>
          <w:sz w:val="24"/>
          <w:szCs w:val="24"/>
        </w:rPr>
        <w:t>, a jednocze</w:t>
      </w:r>
      <w:r w:rsidRPr="005A0427">
        <w:rPr>
          <w:rFonts w:ascii="Arial Narrow" w:hAnsi="Arial Narrow" w:cs="Arial"/>
          <w:sz w:val="24"/>
          <w:szCs w:val="24"/>
        </w:rPr>
        <w:t>ś</w:t>
      </w:r>
      <w:r w:rsidRPr="005A0427">
        <w:rPr>
          <w:rFonts w:ascii="Arial Narrow" w:hAnsi="Arial Narrow" w:cs="Helvetica"/>
          <w:sz w:val="24"/>
          <w:szCs w:val="24"/>
        </w:rPr>
        <w:t>nie przekracza 50 tys. PLN netto, tj. bez po</w:t>
      </w:r>
      <w:r w:rsidR="00825469" w:rsidRPr="005A0427">
        <w:rPr>
          <w:rFonts w:ascii="Arial Narrow" w:hAnsi="Arial Narrow" w:cs="Helvetica"/>
          <w:sz w:val="24"/>
          <w:szCs w:val="24"/>
        </w:rPr>
        <w:t>datku od towarów i </w:t>
      </w:r>
      <w:r w:rsidR="00114C18" w:rsidRPr="005A0427">
        <w:rPr>
          <w:rFonts w:ascii="Arial Narrow" w:hAnsi="Arial Narrow" w:cs="Helvetica"/>
          <w:sz w:val="24"/>
          <w:szCs w:val="24"/>
        </w:rPr>
        <w:t>usług (VAT),</w:t>
      </w:r>
      <w:r w:rsidR="008E08F8" w:rsidRPr="005A0427">
        <w:rPr>
          <w:rFonts w:ascii="Arial Narrow" w:hAnsi="Arial Narrow" w:cs="Helvetica"/>
          <w:sz w:val="24"/>
          <w:szCs w:val="24"/>
        </w:rPr>
        <w:t xml:space="preserve"> </w:t>
      </w:r>
      <w:r w:rsidRPr="005A0427">
        <w:rPr>
          <w:rFonts w:ascii="Arial Narrow" w:hAnsi="Arial Narrow" w:cs="Helvetica"/>
          <w:sz w:val="24"/>
          <w:szCs w:val="24"/>
        </w:rPr>
        <w:t>lub w przypadku zamówie</w:t>
      </w:r>
      <w:r w:rsidRPr="005A0427">
        <w:rPr>
          <w:rFonts w:ascii="Arial Narrow" w:hAnsi="Arial Narrow" w:cs="Arial"/>
          <w:sz w:val="24"/>
          <w:szCs w:val="24"/>
        </w:rPr>
        <w:t xml:space="preserve">ń </w:t>
      </w:r>
      <w:r w:rsidRPr="005A0427">
        <w:rPr>
          <w:rFonts w:ascii="Arial Narrow" w:hAnsi="Arial Narrow" w:cs="Helvetica"/>
          <w:sz w:val="24"/>
          <w:szCs w:val="24"/>
        </w:rPr>
        <w:t>sektorowych o warto</w:t>
      </w:r>
      <w:r w:rsidRPr="005A0427">
        <w:rPr>
          <w:rFonts w:ascii="Arial Narrow" w:hAnsi="Arial Narrow" w:cs="Arial"/>
          <w:sz w:val="24"/>
          <w:szCs w:val="24"/>
        </w:rPr>
        <w:t>ś</w:t>
      </w:r>
      <w:r w:rsidRPr="005A0427">
        <w:rPr>
          <w:rFonts w:ascii="Arial Narrow" w:hAnsi="Arial Narrow" w:cs="Helvetica"/>
          <w:sz w:val="24"/>
          <w:szCs w:val="24"/>
        </w:rPr>
        <w:t>ci ni</w:t>
      </w:r>
      <w:r w:rsidRPr="005A0427">
        <w:rPr>
          <w:rFonts w:ascii="Arial Narrow" w:hAnsi="Arial Narrow" w:cs="Arial"/>
          <w:sz w:val="24"/>
          <w:szCs w:val="24"/>
        </w:rPr>
        <w:t>ż</w:t>
      </w:r>
      <w:r w:rsidR="00C1353E" w:rsidRPr="005A0427">
        <w:rPr>
          <w:rFonts w:ascii="Arial Narrow" w:hAnsi="Arial Narrow" w:cs="Helvetica"/>
          <w:sz w:val="24"/>
          <w:szCs w:val="24"/>
        </w:rPr>
        <w:t xml:space="preserve">szej </w:t>
      </w:r>
      <w:r w:rsidRPr="005A0427">
        <w:rPr>
          <w:rFonts w:ascii="Arial Narrow" w:hAnsi="Arial Narrow" w:cs="Helvetica"/>
          <w:sz w:val="24"/>
          <w:szCs w:val="24"/>
        </w:rPr>
        <w:t>od kwoty okre</w:t>
      </w:r>
      <w:r w:rsidRPr="005A0427">
        <w:rPr>
          <w:rFonts w:ascii="Arial Narrow" w:hAnsi="Arial Narrow" w:cs="Arial"/>
          <w:sz w:val="24"/>
          <w:szCs w:val="24"/>
        </w:rPr>
        <w:t>ś</w:t>
      </w:r>
      <w:r w:rsidRPr="005A0427">
        <w:rPr>
          <w:rFonts w:ascii="Arial Narrow" w:hAnsi="Arial Narrow" w:cs="Helvetica"/>
          <w:sz w:val="24"/>
          <w:szCs w:val="24"/>
        </w:rPr>
        <w:t>lonej w przepisach wydanych</w:t>
      </w:r>
      <w:r w:rsidR="006739EB" w:rsidRPr="005A0427">
        <w:rPr>
          <w:rFonts w:ascii="Arial Narrow" w:hAnsi="Arial Narrow" w:cs="Helvetica"/>
          <w:sz w:val="24"/>
          <w:szCs w:val="24"/>
        </w:rPr>
        <w:t xml:space="preserve"> </w:t>
      </w:r>
      <w:r w:rsidRPr="005A0427">
        <w:rPr>
          <w:rFonts w:ascii="Arial Narrow" w:hAnsi="Arial Narrow" w:cs="Helvetica"/>
          <w:sz w:val="24"/>
          <w:szCs w:val="24"/>
        </w:rPr>
        <w:t xml:space="preserve">na podstawie art. 11 ust. 8 ustawy </w:t>
      </w:r>
      <w:r w:rsidR="008E08F8" w:rsidRPr="005A0427">
        <w:rPr>
          <w:rFonts w:ascii="Arial Narrow" w:hAnsi="Arial Narrow" w:cs="Helvetica"/>
          <w:sz w:val="24"/>
          <w:szCs w:val="24"/>
        </w:rPr>
        <w:t>P</w:t>
      </w:r>
      <w:r w:rsidR="00C1353E" w:rsidRPr="005A0427">
        <w:rPr>
          <w:rFonts w:ascii="Arial Narrow" w:hAnsi="Arial Narrow" w:cs="Helvetica"/>
          <w:sz w:val="24"/>
          <w:szCs w:val="24"/>
        </w:rPr>
        <w:t>rawo zamówień publicznych</w:t>
      </w:r>
      <w:r w:rsidRPr="005A0427">
        <w:rPr>
          <w:rFonts w:ascii="Arial Narrow" w:hAnsi="Arial Narrow" w:cs="Helvetica"/>
          <w:sz w:val="24"/>
          <w:szCs w:val="24"/>
        </w:rPr>
        <w:t>, a jednocze</w:t>
      </w:r>
      <w:r w:rsidRPr="005A0427">
        <w:rPr>
          <w:rFonts w:ascii="Arial Narrow" w:hAnsi="Arial Narrow" w:cs="Arial"/>
          <w:sz w:val="24"/>
          <w:szCs w:val="24"/>
        </w:rPr>
        <w:t>ś</w:t>
      </w:r>
      <w:r w:rsidRPr="005A0427">
        <w:rPr>
          <w:rFonts w:ascii="Arial Narrow" w:hAnsi="Arial Narrow" w:cs="Helvetica"/>
          <w:sz w:val="24"/>
          <w:szCs w:val="24"/>
        </w:rPr>
        <w:t>nie przekraczaj</w:t>
      </w:r>
      <w:r w:rsidRPr="005A0427">
        <w:rPr>
          <w:rFonts w:ascii="Arial Narrow" w:hAnsi="Arial Narrow" w:cs="Arial"/>
          <w:sz w:val="24"/>
          <w:szCs w:val="24"/>
        </w:rPr>
        <w:t>ą</w:t>
      </w:r>
      <w:r w:rsidRPr="005A0427">
        <w:rPr>
          <w:rFonts w:ascii="Arial Narrow" w:hAnsi="Arial Narrow" w:cs="Helvetica"/>
          <w:sz w:val="24"/>
          <w:szCs w:val="24"/>
        </w:rPr>
        <w:t>cej</w:t>
      </w:r>
      <w:r w:rsidR="00271CBF">
        <w:rPr>
          <w:rFonts w:ascii="Arial Narrow" w:hAnsi="Arial Narrow" w:cs="Helvetica"/>
          <w:sz w:val="24"/>
          <w:szCs w:val="24"/>
        </w:rPr>
        <w:br/>
      </w:r>
      <w:r w:rsidRPr="005A0427">
        <w:rPr>
          <w:rFonts w:ascii="Arial Narrow" w:hAnsi="Arial Narrow" w:cs="Helvetica"/>
          <w:sz w:val="24"/>
          <w:szCs w:val="24"/>
        </w:rPr>
        <w:t>50 tys. PLN netto, tj. bez podatku od towarów i usług (VAT), Beneficjent zobowiązany jest stosować zasadę konkurencyjności</w:t>
      </w:r>
      <w:r w:rsidR="00C1353E" w:rsidRPr="005A0427">
        <w:rPr>
          <w:rFonts w:ascii="Arial Narrow" w:hAnsi="Arial Narrow" w:cs="Helvetica"/>
          <w:sz w:val="24"/>
          <w:szCs w:val="24"/>
        </w:rPr>
        <w:t>,</w:t>
      </w:r>
      <w:r w:rsidRPr="005A0427">
        <w:rPr>
          <w:rFonts w:ascii="Arial Narrow" w:hAnsi="Arial Narrow" w:cs="Helvetica"/>
          <w:sz w:val="24"/>
          <w:szCs w:val="24"/>
        </w:rPr>
        <w:t xml:space="preserve"> o której mowa w sekcji 6.5.3. Wytycznych</w:t>
      </w:r>
      <w:r w:rsidR="00DC770F" w:rsidRPr="005A0427">
        <w:rPr>
          <w:rFonts w:ascii="Arial Narrow" w:hAnsi="Arial Narrow" w:cs="Helvetica"/>
          <w:sz w:val="24"/>
          <w:szCs w:val="24"/>
        </w:rPr>
        <w:t>,</w:t>
      </w:r>
      <w:r w:rsidRPr="005A0427">
        <w:rPr>
          <w:rFonts w:ascii="Arial Narrow" w:hAnsi="Arial Narrow" w:cs="Helvetica"/>
          <w:sz w:val="24"/>
          <w:szCs w:val="24"/>
        </w:rPr>
        <w:t xml:space="preserve"> </w:t>
      </w:r>
      <w:r w:rsidR="00DC770F" w:rsidRPr="005A0427">
        <w:rPr>
          <w:rFonts w:ascii="Arial Narrow" w:eastAsia="Arial Narrow" w:hAnsi="Arial Narrow" w:cs="Arial Narrow"/>
          <w:sz w:val="24"/>
          <w:szCs w:val="24"/>
        </w:rPr>
        <w:t xml:space="preserve">o których mowa w </w:t>
      </w:r>
      <w:r w:rsidR="00951B96" w:rsidRPr="005A0427">
        <w:rPr>
          <w:rFonts w:ascii="Arial Narrow" w:eastAsia="Arial Narrow" w:hAnsi="Arial Narrow" w:cs="Arial Narrow"/>
          <w:sz w:val="24"/>
          <w:szCs w:val="24"/>
        </w:rPr>
        <w:t xml:space="preserve">§ 1 </w:t>
      </w:r>
      <w:proofErr w:type="spellStart"/>
      <w:r w:rsidR="00951B96" w:rsidRPr="005A0427">
        <w:rPr>
          <w:rFonts w:ascii="Arial Narrow" w:eastAsia="Arial Narrow" w:hAnsi="Arial Narrow" w:cs="Arial Narrow"/>
          <w:sz w:val="24"/>
          <w:szCs w:val="24"/>
        </w:rPr>
        <w:t>pkt</w:t>
      </w:r>
      <w:proofErr w:type="spellEnd"/>
      <w:r w:rsidR="00951B96" w:rsidRPr="005A0427">
        <w:rPr>
          <w:rFonts w:ascii="Arial Narrow" w:eastAsia="Arial Narrow" w:hAnsi="Arial Narrow" w:cs="Arial Narrow"/>
          <w:sz w:val="24"/>
          <w:szCs w:val="24"/>
        </w:rPr>
        <w:t xml:space="preserve"> 4</w:t>
      </w:r>
      <w:ins w:id="294" w:author="maniskiewicz" w:date="2016-10-14T12:10:00Z">
        <w:del w:id="295" w:author="mmossetty" w:date="2016-11-09T07:40:00Z">
          <w:r w:rsidR="00786969" w:rsidDel="003961AB">
            <w:rPr>
              <w:rFonts w:ascii="Arial Narrow" w:eastAsia="Arial Narrow" w:hAnsi="Arial Narrow" w:cs="Arial Narrow"/>
              <w:sz w:val="24"/>
              <w:szCs w:val="24"/>
            </w:rPr>
            <w:delText>5</w:delText>
          </w:r>
        </w:del>
      </w:ins>
      <w:ins w:id="296" w:author="mmossetty" w:date="2016-11-09T07:40:00Z">
        <w:r w:rsidR="003961AB">
          <w:rPr>
            <w:rFonts w:ascii="Arial Narrow" w:eastAsia="Arial Narrow" w:hAnsi="Arial Narrow" w:cs="Arial Narrow"/>
            <w:sz w:val="24"/>
            <w:szCs w:val="24"/>
          </w:rPr>
          <w:t>4</w:t>
        </w:r>
      </w:ins>
      <w:del w:id="297" w:author="maniskiewicz" w:date="2016-10-14T12:10:00Z">
        <w:r w:rsidR="00951B96" w:rsidRPr="005A0427" w:rsidDel="00786969">
          <w:rPr>
            <w:rFonts w:ascii="Arial Narrow" w:eastAsia="Arial Narrow" w:hAnsi="Arial Narrow" w:cs="Arial Narrow"/>
            <w:sz w:val="24"/>
            <w:szCs w:val="24"/>
          </w:rPr>
          <w:delText>4</w:delText>
        </w:r>
      </w:del>
      <w:r w:rsidR="00DC770F" w:rsidRPr="005A0427">
        <w:rPr>
          <w:rFonts w:ascii="Arial Narrow" w:eastAsia="Arial Narrow" w:hAnsi="Arial Narrow" w:cs="Arial Narrow"/>
          <w:sz w:val="24"/>
          <w:szCs w:val="24"/>
        </w:rPr>
        <w:t xml:space="preserve"> lit. d</w:t>
      </w:r>
      <w:r w:rsidRPr="005A0427">
        <w:rPr>
          <w:rFonts w:ascii="Arial Narrow" w:hAnsi="Arial Narrow" w:cs="Helvetica"/>
          <w:sz w:val="24"/>
          <w:szCs w:val="24"/>
        </w:rPr>
        <w:t xml:space="preserve">. </w:t>
      </w:r>
    </w:p>
    <w:p w:rsidR="005E3EB0" w:rsidRPr="005A0427" w:rsidRDefault="005E3EB0" w:rsidP="005E3EB0">
      <w:pPr>
        <w:pStyle w:val="Normalny1"/>
        <w:widowControl w:val="0"/>
        <w:numPr>
          <w:ilvl w:val="0"/>
          <w:numId w:val="76"/>
        </w:numPr>
        <w:tabs>
          <w:tab w:val="left" w:pos="284"/>
        </w:tabs>
        <w:autoSpaceDE w:val="0"/>
        <w:autoSpaceDN w:val="0"/>
        <w:adjustRightInd w:val="0"/>
        <w:spacing w:after="0" w:line="240" w:lineRule="auto"/>
        <w:ind w:left="284" w:hanging="284"/>
        <w:jc w:val="both"/>
        <w:rPr>
          <w:rFonts w:ascii="Arial Narrow" w:hAnsi="Arial Narrow" w:cs="Helvetica"/>
          <w:sz w:val="24"/>
          <w:szCs w:val="24"/>
        </w:rPr>
      </w:pPr>
      <w:r w:rsidRPr="005A0427">
        <w:rPr>
          <w:rFonts w:ascii="Arial Narrow" w:eastAsia="Arial Narrow" w:hAnsi="Arial Narrow" w:cs="Arial Narrow"/>
          <w:sz w:val="24"/>
          <w:szCs w:val="24"/>
        </w:rPr>
        <w:t xml:space="preserve">W ramach </w:t>
      </w:r>
      <w:r w:rsidR="00087F82" w:rsidRPr="005A0427">
        <w:rPr>
          <w:rFonts w:ascii="Arial Narrow" w:eastAsia="Arial Narrow" w:hAnsi="Arial Narrow" w:cs="Arial Narrow"/>
          <w:sz w:val="24"/>
          <w:szCs w:val="24"/>
        </w:rPr>
        <w:t>P</w:t>
      </w:r>
      <w:r w:rsidRPr="005A0427">
        <w:rPr>
          <w:rFonts w:ascii="Arial Narrow" w:eastAsia="Arial Narrow" w:hAnsi="Arial Narrow" w:cs="Arial Narrow"/>
          <w:sz w:val="24"/>
          <w:szCs w:val="24"/>
        </w:rPr>
        <w:t>rojektu Beneficjent jest zobowiązany do szacowania wartości zamówienia publicznego z należytą starannością. Zabroniony jest podział zamówienia publicznego</w:t>
      </w:r>
      <w:r w:rsidR="00951B96" w:rsidRPr="005A0427">
        <w:rPr>
          <w:rFonts w:ascii="Arial Narrow" w:eastAsia="Arial Narrow" w:hAnsi="Arial Narrow" w:cs="Arial Narrow"/>
          <w:sz w:val="24"/>
          <w:szCs w:val="24"/>
        </w:rPr>
        <w:t>,</w:t>
      </w:r>
      <w:r w:rsidRPr="005A0427">
        <w:rPr>
          <w:rFonts w:ascii="Arial Narrow" w:eastAsia="Arial Narrow" w:hAnsi="Arial Narrow" w:cs="Arial Narrow"/>
          <w:sz w:val="24"/>
          <w:szCs w:val="24"/>
        </w:rPr>
        <w:t xml:space="preserve"> skutkujący zaniżeniem jego wartości szacunkowej, przy czym ustalając </w:t>
      </w:r>
      <w:r w:rsidRPr="005A0427">
        <w:rPr>
          <w:rFonts w:ascii="Arial Narrow" w:hAnsi="Arial Narrow" w:cs="Helvetica"/>
          <w:sz w:val="24"/>
          <w:szCs w:val="24"/>
        </w:rPr>
        <w:t>warto</w:t>
      </w:r>
      <w:r w:rsidRPr="005A0427">
        <w:rPr>
          <w:rFonts w:ascii="Arial Narrow" w:hAnsi="Arial Narrow" w:cs="Arial"/>
          <w:sz w:val="24"/>
          <w:szCs w:val="24"/>
        </w:rPr>
        <w:t xml:space="preserve">ść </w:t>
      </w:r>
      <w:r w:rsidRPr="005A0427">
        <w:rPr>
          <w:rFonts w:ascii="Arial Narrow" w:hAnsi="Arial Narrow" w:cs="Helvetica"/>
          <w:sz w:val="24"/>
          <w:szCs w:val="24"/>
        </w:rPr>
        <w:t>zamówienia publicznego, nale</w:t>
      </w:r>
      <w:r w:rsidRPr="005A0427">
        <w:rPr>
          <w:rFonts w:ascii="Arial Narrow" w:hAnsi="Arial Narrow" w:cs="Arial"/>
          <w:sz w:val="24"/>
          <w:szCs w:val="24"/>
        </w:rPr>
        <w:t>ż</w:t>
      </w:r>
      <w:r w:rsidRPr="005A0427">
        <w:rPr>
          <w:rFonts w:ascii="Arial Narrow" w:hAnsi="Arial Narrow" w:cs="Helvetica"/>
          <w:sz w:val="24"/>
          <w:szCs w:val="24"/>
        </w:rPr>
        <w:t>y wzi</w:t>
      </w:r>
      <w:r w:rsidRPr="005A0427">
        <w:rPr>
          <w:rFonts w:ascii="Arial Narrow" w:hAnsi="Arial Narrow" w:cs="Arial"/>
          <w:sz w:val="24"/>
          <w:szCs w:val="24"/>
        </w:rPr>
        <w:t xml:space="preserve">ąć </w:t>
      </w:r>
      <w:r w:rsidRPr="005A0427">
        <w:rPr>
          <w:rFonts w:ascii="Arial Narrow" w:hAnsi="Arial Narrow" w:cs="Helvetica"/>
          <w:sz w:val="24"/>
          <w:szCs w:val="24"/>
        </w:rPr>
        <w:t>pod uwag</w:t>
      </w:r>
      <w:r w:rsidRPr="005A0427">
        <w:rPr>
          <w:rFonts w:ascii="Arial Narrow" w:hAnsi="Arial Narrow" w:cs="Arial"/>
          <w:sz w:val="24"/>
          <w:szCs w:val="24"/>
        </w:rPr>
        <w:t xml:space="preserve">ę </w:t>
      </w:r>
      <w:r w:rsidRPr="005A0427">
        <w:rPr>
          <w:rFonts w:ascii="Arial Narrow" w:hAnsi="Arial Narrow" w:cs="Helvetica"/>
          <w:sz w:val="24"/>
          <w:szCs w:val="24"/>
        </w:rPr>
        <w:t>konieczno</w:t>
      </w:r>
      <w:r w:rsidRPr="005A0427">
        <w:rPr>
          <w:rFonts w:ascii="Arial Narrow" w:hAnsi="Arial Narrow" w:cs="Arial"/>
          <w:sz w:val="24"/>
          <w:szCs w:val="24"/>
        </w:rPr>
        <w:t xml:space="preserve">ść </w:t>
      </w:r>
      <w:r w:rsidRPr="005A0427">
        <w:rPr>
          <w:rFonts w:ascii="Arial Narrow" w:hAnsi="Arial Narrow" w:cs="Helvetica"/>
          <w:sz w:val="24"/>
          <w:szCs w:val="24"/>
        </w:rPr>
        <w:t>ł</w:t>
      </w:r>
      <w:r w:rsidRPr="005A0427">
        <w:rPr>
          <w:rFonts w:ascii="Arial Narrow" w:hAnsi="Arial Narrow" w:cs="Arial"/>
          <w:sz w:val="24"/>
          <w:szCs w:val="24"/>
        </w:rPr>
        <w:t>ą</w:t>
      </w:r>
      <w:r w:rsidRPr="005A0427">
        <w:rPr>
          <w:rFonts w:ascii="Arial Narrow" w:hAnsi="Arial Narrow" w:cs="Helvetica"/>
          <w:sz w:val="24"/>
          <w:szCs w:val="24"/>
        </w:rPr>
        <w:t>cznego spełnienia nast</w:t>
      </w:r>
      <w:r w:rsidRPr="005A0427">
        <w:rPr>
          <w:rFonts w:ascii="Arial Narrow" w:hAnsi="Arial Narrow" w:cs="Arial"/>
          <w:sz w:val="24"/>
          <w:szCs w:val="24"/>
        </w:rPr>
        <w:t>ę</w:t>
      </w:r>
      <w:r w:rsidRPr="005A0427">
        <w:rPr>
          <w:rFonts w:ascii="Arial Narrow" w:hAnsi="Arial Narrow" w:cs="Helvetica"/>
          <w:sz w:val="24"/>
          <w:szCs w:val="24"/>
        </w:rPr>
        <w:t>puj</w:t>
      </w:r>
      <w:r w:rsidRPr="005A0427">
        <w:rPr>
          <w:rFonts w:ascii="Arial Narrow" w:hAnsi="Arial Narrow" w:cs="Arial"/>
          <w:sz w:val="24"/>
          <w:szCs w:val="24"/>
        </w:rPr>
        <w:t>ą</w:t>
      </w:r>
      <w:r w:rsidRPr="005A0427">
        <w:rPr>
          <w:rFonts w:ascii="Arial Narrow" w:hAnsi="Arial Narrow" w:cs="Helvetica"/>
          <w:sz w:val="24"/>
          <w:szCs w:val="24"/>
        </w:rPr>
        <w:t>cych przesłanek:</w:t>
      </w:r>
    </w:p>
    <w:p w:rsidR="005E3EB0" w:rsidRPr="005A0427" w:rsidRDefault="005E3EB0" w:rsidP="005E3EB0">
      <w:pPr>
        <w:autoSpaceDE w:val="0"/>
        <w:autoSpaceDN w:val="0"/>
        <w:adjustRightInd w:val="0"/>
        <w:spacing w:after="0" w:line="240" w:lineRule="auto"/>
        <w:ind w:left="284"/>
        <w:jc w:val="both"/>
        <w:rPr>
          <w:rFonts w:ascii="Arial Narrow" w:hAnsi="Arial Narrow" w:cs="Helvetica"/>
          <w:sz w:val="24"/>
          <w:szCs w:val="24"/>
        </w:rPr>
      </w:pPr>
      <w:r w:rsidRPr="005A0427">
        <w:rPr>
          <w:rFonts w:ascii="Arial Narrow" w:hAnsi="Arial Narrow" w:cs="Helvetica"/>
          <w:sz w:val="24"/>
          <w:szCs w:val="24"/>
        </w:rPr>
        <w:t>a) usługi, dostawy oraz roboty budowlane s</w:t>
      </w:r>
      <w:r w:rsidRPr="005A0427">
        <w:rPr>
          <w:rFonts w:ascii="Arial Narrow" w:hAnsi="Arial Narrow" w:cs="Arial"/>
          <w:sz w:val="24"/>
          <w:szCs w:val="24"/>
        </w:rPr>
        <w:t xml:space="preserve">ą </w:t>
      </w:r>
      <w:r w:rsidRPr="005A0427">
        <w:rPr>
          <w:rFonts w:ascii="Arial Narrow" w:hAnsi="Arial Narrow" w:cs="Helvetica"/>
          <w:sz w:val="24"/>
          <w:szCs w:val="24"/>
        </w:rPr>
        <w:t>to</w:t>
      </w:r>
      <w:r w:rsidRPr="005A0427">
        <w:rPr>
          <w:rFonts w:ascii="Arial Narrow" w:hAnsi="Arial Narrow" w:cs="Arial"/>
          <w:sz w:val="24"/>
          <w:szCs w:val="24"/>
        </w:rPr>
        <w:t>ż</w:t>
      </w:r>
      <w:r w:rsidRPr="005A0427">
        <w:rPr>
          <w:rFonts w:ascii="Arial Narrow" w:hAnsi="Arial Narrow" w:cs="Helvetica"/>
          <w:sz w:val="24"/>
          <w:szCs w:val="24"/>
        </w:rPr>
        <w:t>same rodzajowo lub funkcjonalnie,</w:t>
      </w:r>
    </w:p>
    <w:p w:rsidR="005E3EB0" w:rsidRPr="005A0427" w:rsidRDefault="005E3EB0" w:rsidP="005E3EB0">
      <w:pPr>
        <w:autoSpaceDE w:val="0"/>
        <w:autoSpaceDN w:val="0"/>
        <w:adjustRightInd w:val="0"/>
        <w:spacing w:after="0" w:line="240" w:lineRule="auto"/>
        <w:ind w:left="284"/>
        <w:jc w:val="both"/>
        <w:rPr>
          <w:rFonts w:ascii="Arial Narrow" w:hAnsi="Arial Narrow" w:cs="Helvetica"/>
          <w:sz w:val="24"/>
          <w:szCs w:val="24"/>
        </w:rPr>
      </w:pPr>
      <w:r w:rsidRPr="005A0427">
        <w:rPr>
          <w:rFonts w:ascii="Arial Narrow" w:hAnsi="Arial Narrow" w:cs="Helvetica"/>
          <w:sz w:val="24"/>
          <w:szCs w:val="24"/>
        </w:rPr>
        <w:t>b) mo</w:t>
      </w:r>
      <w:r w:rsidRPr="005A0427">
        <w:rPr>
          <w:rFonts w:ascii="Arial Narrow" w:hAnsi="Arial Narrow" w:cs="Arial"/>
          <w:sz w:val="24"/>
          <w:szCs w:val="24"/>
        </w:rPr>
        <w:t>ż</w:t>
      </w:r>
      <w:r w:rsidRPr="005A0427">
        <w:rPr>
          <w:rFonts w:ascii="Arial Narrow" w:hAnsi="Arial Narrow" w:cs="Helvetica"/>
          <w:sz w:val="24"/>
          <w:szCs w:val="24"/>
        </w:rPr>
        <w:t>liwe jest udzielenie zamówienia publicznego w tym samym czasie,</w:t>
      </w:r>
    </w:p>
    <w:p w:rsidR="005E3EB0" w:rsidRPr="005A0427" w:rsidRDefault="005E3EB0" w:rsidP="005E3EB0">
      <w:pPr>
        <w:autoSpaceDE w:val="0"/>
        <w:autoSpaceDN w:val="0"/>
        <w:adjustRightInd w:val="0"/>
        <w:spacing w:after="0" w:line="240" w:lineRule="auto"/>
        <w:ind w:left="284"/>
        <w:jc w:val="both"/>
        <w:rPr>
          <w:rFonts w:ascii="Arial Narrow" w:hAnsi="Arial Narrow" w:cs="Helvetica"/>
          <w:sz w:val="24"/>
          <w:szCs w:val="24"/>
        </w:rPr>
      </w:pPr>
      <w:r w:rsidRPr="005A0427">
        <w:rPr>
          <w:rFonts w:ascii="Arial Narrow" w:hAnsi="Arial Narrow" w:cs="Helvetica"/>
          <w:sz w:val="24"/>
          <w:szCs w:val="24"/>
        </w:rPr>
        <w:t>c) mo</w:t>
      </w:r>
      <w:r w:rsidRPr="005A0427">
        <w:rPr>
          <w:rFonts w:ascii="Arial Narrow" w:hAnsi="Arial Narrow" w:cs="Arial"/>
          <w:sz w:val="24"/>
          <w:szCs w:val="24"/>
        </w:rPr>
        <w:t>ż</w:t>
      </w:r>
      <w:r w:rsidRPr="005A0427">
        <w:rPr>
          <w:rFonts w:ascii="Arial Narrow" w:hAnsi="Arial Narrow" w:cs="Helvetica"/>
          <w:sz w:val="24"/>
          <w:szCs w:val="24"/>
        </w:rPr>
        <w:t>liwe jest wykonanie zamówienia publicznego przez jednego wykonawc</w:t>
      </w:r>
      <w:r w:rsidRPr="005A0427">
        <w:rPr>
          <w:rFonts w:ascii="Arial Narrow" w:hAnsi="Arial Narrow" w:cs="Arial"/>
          <w:sz w:val="24"/>
          <w:szCs w:val="24"/>
        </w:rPr>
        <w:t>ę</w:t>
      </w:r>
      <w:r w:rsidRPr="005A0427">
        <w:rPr>
          <w:rFonts w:ascii="Arial Narrow" w:hAnsi="Arial Narrow" w:cs="Helvetica"/>
          <w:sz w:val="24"/>
          <w:szCs w:val="24"/>
        </w:rPr>
        <w:t>.</w:t>
      </w:r>
    </w:p>
    <w:p w:rsidR="005E3EB0" w:rsidRPr="005A0427" w:rsidRDefault="005E3EB0" w:rsidP="005E3EB0">
      <w:pPr>
        <w:autoSpaceDE w:val="0"/>
        <w:autoSpaceDN w:val="0"/>
        <w:adjustRightInd w:val="0"/>
        <w:spacing w:after="0" w:line="240" w:lineRule="auto"/>
        <w:ind w:left="284"/>
        <w:jc w:val="both"/>
        <w:rPr>
          <w:rFonts w:ascii="Arial Narrow" w:hAnsi="Arial Narrow" w:cs="Helvetica"/>
          <w:sz w:val="24"/>
          <w:szCs w:val="24"/>
        </w:rPr>
      </w:pPr>
      <w:r w:rsidRPr="005A0427">
        <w:rPr>
          <w:rFonts w:ascii="Arial Narrow" w:hAnsi="Arial Narrow" w:cs="Helvetica"/>
          <w:sz w:val="24"/>
          <w:szCs w:val="24"/>
        </w:rPr>
        <w:t>W przypadku udzielania zamówienia publicznego w cz</w:t>
      </w:r>
      <w:r w:rsidRPr="005A0427">
        <w:rPr>
          <w:rFonts w:ascii="Arial Narrow" w:hAnsi="Arial Narrow" w:cs="Arial"/>
          <w:sz w:val="24"/>
          <w:szCs w:val="24"/>
        </w:rPr>
        <w:t>ęś</w:t>
      </w:r>
      <w:r w:rsidRPr="005A0427">
        <w:rPr>
          <w:rFonts w:ascii="Arial Narrow" w:hAnsi="Arial Narrow" w:cs="Helvetica"/>
          <w:sz w:val="24"/>
          <w:szCs w:val="24"/>
        </w:rPr>
        <w:t>ciach (z okre</w:t>
      </w:r>
      <w:r w:rsidRPr="005A0427">
        <w:rPr>
          <w:rFonts w:ascii="Arial Narrow" w:hAnsi="Arial Narrow" w:cs="Arial"/>
          <w:sz w:val="24"/>
          <w:szCs w:val="24"/>
        </w:rPr>
        <w:t>ś</w:t>
      </w:r>
      <w:r w:rsidRPr="005A0427">
        <w:rPr>
          <w:rFonts w:ascii="Arial Narrow" w:hAnsi="Arial Narrow" w:cs="Helvetica"/>
          <w:sz w:val="24"/>
          <w:szCs w:val="24"/>
        </w:rPr>
        <w:t>lonych wzgl</w:t>
      </w:r>
      <w:r w:rsidRPr="005A0427">
        <w:rPr>
          <w:rFonts w:ascii="Arial Narrow" w:hAnsi="Arial Narrow" w:cs="Arial"/>
          <w:sz w:val="24"/>
          <w:szCs w:val="24"/>
        </w:rPr>
        <w:t>ę</w:t>
      </w:r>
      <w:r w:rsidRPr="005A0427">
        <w:rPr>
          <w:rFonts w:ascii="Arial Narrow" w:hAnsi="Arial Narrow" w:cs="Helvetica"/>
          <w:sz w:val="24"/>
          <w:szCs w:val="24"/>
        </w:rPr>
        <w:t>dów ekonomicznych, organizacyjnych, celowo</w:t>
      </w:r>
      <w:r w:rsidRPr="005A0427">
        <w:rPr>
          <w:rFonts w:ascii="Arial Narrow" w:hAnsi="Arial Narrow" w:cs="Arial"/>
          <w:sz w:val="24"/>
          <w:szCs w:val="24"/>
        </w:rPr>
        <w:t>ś</w:t>
      </w:r>
      <w:r w:rsidRPr="005A0427">
        <w:rPr>
          <w:rFonts w:ascii="Arial Narrow" w:hAnsi="Arial Narrow" w:cs="Helvetica"/>
          <w:sz w:val="24"/>
          <w:szCs w:val="24"/>
        </w:rPr>
        <w:t>ciowych), warto</w:t>
      </w:r>
      <w:r w:rsidRPr="005A0427">
        <w:rPr>
          <w:rFonts w:ascii="Arial Narrow" w:hAnsi="Arial Narrow" w:cs="Arial"/>
          <w:sz w:val="24"/>
          <w:szCs w:val="24"/>
        </w:rPr>
        <w:t xml:space="preserve">ść </w:t>
      </w:r>
      <w:r w:rsidRPr="005A0427">
        <w:rPr>
          <w:rFonts w:ascii="Arial Narrow" w:hAnsi="Arial Narrow" w:cs="Helvetica"/>
          <w:sz w:val="24"/>
          <w:szCs w:val="24"/>
        </w:rPr>
        <w:t>zamówienia publicznego ustala si</w:t>
      </w:r>
      <w:r w:rsidRPr="005A0427">
        <w:rPr>
          <w:rFonts w:ascii="Arial Narrow" w:hAnsi="Arial Narrow" w:cs="Arial"/>
          <w:sz w:val="24"/>
          <w:szCs w:val="24"/>
        </w:rPr>
        <w:t xml:space="preserve">ę </w:t>
      </w:r>
      <w:r w:rsidRPr="005A0427">
        <w:rPr>
          <w:rFonts w:ascii="Arial Narrow" w:hAnsi="Arial Narrow" w:cs="Helvetica"/>
          <w:sz w:val="24"/>
          <w:szCs w:val="24"/>
        </w:rPr>
        <w:t>jako ł</w:t>
      </w:r>
      <w:r w:rsidRPr="005A0427">
        <w:rPr>
          <w:rFonts w:ascii="Arial Narrow" w:hAnsi="Arial Narrow" w:cs="Arial"/>
          <w:sz w:val="24"/>
          <w:szCs w:val="24"/>
        </w:rPr>
        <w:t>ą</w:t>
      </w:r>
      <w:r w:rsidRPr="005A0427">
        <w:rPr>
          <w:rFonts w:ascii="Arial Narrow" w:hAnsi="Arial Narrow" w:cs="Helvetica"/>
          <w:sz w:val="24"/>
          <w:szCs w:val="24"/>
        </w:rPr>
        <w:t>czn</w:t>
      </w:r>
      <w:r w:rsidRPr="005A0427">
        <w:rPr>
          <w:rFonts w:ascii="Arial Narrow" w:hAnsi="Arial Narrow" w:cs="Arial"/>
          <w:sz w:val="24"/>
          <w:szCs w:val="24"/>
        </w:rPr>
        <w:t xml:space="preserve">ą </w:t>
      </w:r>
      <w:r w:rsidRPr="005A0427">
        <w:rPr>
          <w:rFonts w:ascii="Arial Narrow" w:hAnsi="Arial Narrow" w:cs="Helvetica"/>
          <w:sz w:val="24"/>
          <w:szCs w:val="24"/>
        </w:rPr>
        <w:t>warto</w:t>
      </w:r>
      <w:r w:rsidRPr="005A0427">
        <w:rPr>
          <w:rFonts w:ascii="Arial Narrow" w:hAnsi="Arial Narrow" w:cs="Arial"/>
          <w:sz w:val="24"/>
          <w:szCs w:val="24"/>
        </w:rPr>
        <w:t xml:space="preserve">ść </w:t>
      </w:r>
      <w:r w:rsidRPr="005A0427">
        <w:rPr>
          <w:rFonts w:ascii="Arial Narrow" w:hAnsi="Arial Narrow" w:cs="Helvetica"/>
          <w:sz w:val="24"/>
          <w:szCs w:val="24"/>
        </w:rPr>
        <w:t>poszczególnych jego cz</w:t>
      </w:r>
      <w:r w:rsidRPr="005A0427">
        <w:rPr>
          <w:rFonts w:ascii="Arial Narrow" w:hAnsi="Arial Narrow" w:cs="Arial"/>
          <w:sz w:val="24"/>
          <w:szCs w:val="24"/>
        </w:rPr>
        <w:t>ęś</w:t>
      </w:r>
      <w:r w:rsidRPr="005A0427">
        <w:rPr>
          <w:rFonts w:ascii="Arial Narrow" w:hAnsi="Arial Narrow" w:cs="Helvetica"/>
          <w:sz w:val="24"/>
          <w:szCs w:val="24"/>
        </w:rPr>
        <w:t>ci.</w:t>
      </w:r>
    </w:p>
    <w:p w:rsidR="005E3EB0" w:rsidRPr="005A0427" w:rsidRDefault="005E3EB0" w:rsidP="005E3EB0">
      <w:pPr>
        <w:pStyle w:val="Normalny1"/>
        <w:widowControl w:val="0"/>
        <w:numPr>
          <w:ilvl w:val="0"/>
          <w:numId w:val="76"/>
        </w:numPr>
        <w:tabs>
          <w:tab w:val="left" w:pos="284"/>
        </w:tabs>
        <w:autoSpaceDE w:val="0"/>
        <w:autoSpaceDN w:val="0"/>
        <w:adjustRightInd w:val="0"/>
        <w:spacing w:after="0" w:line="240" w:lineRule="auto"/>
        <w:ind w:left="284" w:hanging="284"/>
        <w:jc w:val="both"/>
        <w:rPr>
          <w:rFonts w:ascii="Arial Narrow" w:eastAsia="Arial Narrow" w:hAnsi="Arial Narrow" w:cs="Helvetica"/>
          <w:sz w:val="24"/>
          <w:szCs w:val="24"/>
        </w:rPr>
      </w:pPr>
      <w:r w:rsidRPr="005A0427">
        <w:rPr>
          <w:rFonts w:ascii="Arial Narrow" w:eastAsia="Arial Narrow" w:hAnsi="Arial Narrow" w:cs="Arial Narrow"/>
          <w:sz w:val="24"/>
          <w:szCs w:val="24"/>
        </w:rPr>
        <w:t xml:space="preserve">W przypadku wydatku o wartości poniżej 20 tys. PLN </w:t>
      </w:r>
      <w:r w:rsidR="000E4251" w:rsidRPr="005A0427">
        <w:rPr>
          <w:rFonts w:ascii="Arial Narrow" w:eastAsia="Arial Narrow" w:hAnsi="Arial Narrow" w:cs="Arial Narrow"/>
          <w:sz w:val="24"/>
          <w:szCs w:val="24"/>
        </w:rPr>
        <w:t xml:space="preserve">netto </w:t>
      </w:r>
      <w:r w:rsidRPr="005A0427">
        <w:rPr>
          <w:rFonts w:ascii="Arial Narrow" w:eastAsia="Arial Narrow" w:hAnsi="Arial Narrow" w:cs="Arial Narrow"/>
          <w:sz w:val="24"/>
          <w:szCs w:val="24"/>
        </w:rPr>
        <w:t xml:space="preserve">(z zastrzeżeniem dyspozycji ust. 5), Instytucja </w:t>
      </w:r>
      <w:del w:id="298" w:author="pszmaglinski" w:date="2016-07-13T08:56:00Z">
        <w:r w:rsidRPr="005A0427" w:rsidDel="00442587">
          <w:rPr>
            <w:rFonts w:ascii="Arial Narrow" w:eastAsia="Arial Narrow" w:hAnsi="Arial Narrow" w:cs="Arial Narrow"/>
            <w:sz w:val="24"/>
            <w:szCs w:val="24"/>
          </w:rPr>
          <w:delText xml:space="preserve">Zarządzająca </w:delText>
        </w:r>
      </w:del>
      <w:ins w:id="299" w:author="pszmaglinski" w:date="2016-07-13T08:56:00Z">
        <w:r w:rsidR="00442587">
          <w:rPr>
            <w:rFonts w:ascii="Arial Narrow" w:eastAsia="Arial Narrow" w:hAnsi="Arial Narrow" w:cs="Arial Narrow"/>
            <w:sz w:val="24"/>
            <w:szCs w:val="24"/>
          </w:rPr>
          <w:t>Pośrednicząca</w:t>
        </w:r>
        <w:r w:rsidR="00442587" w:rsidRPr="005A0427">
          <w:rPr>
            <w:rFonts w:ascii="Arial Narrow" w:eastAsia="Arial Narrow" w:hAnsi="Arial Narrow" w:cs="Arial Narrow"/>
            <w:sz w:val="24"/>
            <w:szCs w:val="24"/>
          </w:rPr>
          <w:t xml:space="preserve"> </w:t>
        </w:r>
      </w:ins>
      <w:r w:rsidRPr="005A0427">
        <w:rPr>
          <w:rFonts w:ascii="Arial Narrow" w:eastAsia="Arial Narrow" w:hAnsi="Arial Narrow" w:cs="Arial Narrow"/>
          <w:sz w:val="24"/>
          <w:szCs w:val="24"/>
        </w:rPr>
        <w:t xml:space="preserve">nie ustala szczegółowych zasad wydatkowania. </w:t>
      </w:r>
    </w:p>
    <w:p w:rsidR="005E3EB0" w:rsidRPr="005A0427" w:rsidRDefault="005E3EB0" w:rsidP="005E3EB0">
      <w:pPr>
        <w:pStyle w:val="Normalny1"/>
        <w:widowControl w:val="0"/>
        <w:numPr>
          <w:ilvl w:val="0"/>
          <w:numId w:val="76"/>
        </w:numPr>
        <w:tabs>
          <w:tab w:val="left" w:pos="284"/>
        </w:tabs>
        <w:autoSpaceDE w:val="0"/>
        <w:autoSpaceDN w:val="0"/>
        <w:adjustRightInd w:val="0"/>
        <w:spacing w:after="0" w:line="240" w:lineRule="auto"/>
        <w:ind w:left="284" w:hanging="284"/>
        <w:jc w:val="both"/>
        <w:rPr>
          <w:rFonts w:ascii="Arial Narrow" w:eastAsia="Arial Narrow" w:hAnsi="Arial Narrow" w:cs="Arial Narrow"/>
          <w:sz w:val="24"/>
          <w:szCs w:val="24"/>
        </w:rPr>
      </w:pPr>
      <w:r w:rsidRPr="005A0427">
        <w:rPr>
          <w:rFonts w:ascii="Arial Narrow" w:hAnsi="Arial Narrow" w:cs="Helvetica"/>
          <w:sz w:val="24"/>
          <w:szCs w:val="24"/>
        </w:rPr>
        <w:t>W przypadku wydatków o w</w:t>
      </w:r>
      <w:r w:rsidRPr="005A0427">
        <w:rPr>
          <w:rFonts w:ascii="Arial Narrow" w:hAnsi="Arial Narrow" w:cs="Arial"/>
          <w:sz w:val="24"/>
          <w:szCs w:val="24"/>
        </w:rPr>
        <w:t>a</w:t>
      </w:r>
      <w:r w:rsidRPr="005A0427">
        <w:rPr>
          <w:rFonts w:ascii="Arial Narrow" w:hAnsi="Arial Narrow" w:cs="Helvetica"/>
          <w:sz w:val="24"/>
          <w:szCs w:val="24"/>
        </w:rPr>
        <w:t xml:space="preserve">rtości od 20 tys. PLN netto do 50 tys. PLN netto </w:t>
      </w:r>
      <w:r w:rsidR="00C1353E" w:rsidRPr="005A0427">
        <w:rPr>
          <w:rFonts w:ascii="Arial Narrow" w:eastAsia="Arial Narrow" w:hAnsi="Arial Narrow" w:cs="Arial Narrow"/>
          <w:sz w:val="24"/>
          <w:szCs w:val="24"/>
        </w:rPr>
        <w:t>włącznie, tj. bez podatku</w:t>
      </w:r>
      <w:r w:rsidR="00C1353E" w:rsidRPr="005A0427">
        <w:rPr>
          <w:rFonts w:ascii="Arial Narrow" w:eastAsia="Arial Narrow" w:hAnsi="Arial Narrow" w:cs="Arial Narrow"/>
          <w:sz w:val="24"/>
          <w:szCs w:val="24"/>
        </w:rPr>
        <w:br/>
      </w:r>
      <w:r w:rsidRPr="005A0427">
        <w:rPr>
          <w:rFonts w:ascii="Arial Narrow" w:eastAsia="Arial Narrow" w:hAnsi="Arial Narrow" w:cs="Arial Narrow"/>
          <w:sz w:val="24"/>
          <w:szCs w:val="24"/>
        </w:rPr>
        <w:t>od towar</w:t>
      </w:r>
      <w:r w:rsidRPr="005A0427">
        <w:rPr>
          <w:rFonts w:ascii="Arial Narrow" w:hAnsi="Arial Narrow" w:cs="Helvetica"/>
          <w:sz w:val="24"/>
          <w:szCs w:val="24"/>
        </w:rPr>
        <w:t>ów i usług (VAT) (</w:t>
      </w:r>
      <w:r w:rsidRPr="005A0427">
        <w:rPr>
          <w:rFonts w:ascii="Arial Narrow" w:eastAsia="Arial Narrow" w:hAnsi="Arial Narrow" w:cs="Helvetica"/>
          <w:sz w:val="24"/>
          <w:szCs w:val="24"/>
        </w:rPr>
        <w:t>z zastrz</w:t>
      </w:r>
      <w:r w:rsidRPr="005A0427">
        <w:rPr>
          <w:rFonts w:ascii="Arial Narrow" w:eastAsia="Arial Narrow" w:hAnsi="Arial Narrow" w:cs="Arial"/>
          <w:sz w:val="24"/>
          <w:szCs w:val="24"/>
        </w:rPr>
        <w:t>eż</w:t>
      </w:r>
      <w:r w:rsidRPr="005A0427">
        <w:rPr>
          <w:rFonts w:ascii="Arial Narrow" w:eastAsia="Arial Narrow" w:hAnsi="Arial Narrow" w:cs="Helvetica"/>
          <w:sz w:val="24"/>
          <w:szCs w:val="24"/>
        </w:rPr>
        <w:t>eniem dyspozycji ust. 5)</w:t>
      </w:r>
      <w:r w:rsidRPr="005A0427">
        <w:rPr>
          <w:rFonts w:ascii="Arial Narrow" w:hAnsi="Arial Narrow" w:cs="Helvetica"/>
          <w:sz w:val="24"/>
          <w:szCs w:val="24"/>
        </w:rPr>
        <w:t>, oraz w przypa</w:t>
      </w:r>
      <w:r w:rsidRPr="005A0427">
        <w:rPr>
          <w:rFonts w:ascii="Arial Narrow" w:hAnsi="Arial Narrow" w:cs="Arial"/>
          <w:sz w:val="24"/>
          <w:szCs w:val="24"/>
        </w:rPr>
        <w:t>dk</w:t>
      </w:r>
      <w:r w:rsidR="00114C18" w:rsidRPr="005A0427">
        <w:rPr>
          <w:rFonts w:ascii="Arial Narrow" w:hAnsi="Arial Narrow" w:cs="Helvetica"/>
          <w:sz w:val="24"/>
          <w:szCs w:val="24"/>
        </w:rPr>
        <w:t>u zamówień publicznych,</w:t>
      </w:r>
      <w:r w:rsidR="00114C18" w:rsidRPr="005A0427">
        <w:rPr>
          <w:rFonts w:ascii="Arial Narrow" w:hAnsi="Arial Narrow" w:cs="Helvetica"/>
          <w:sz w:val="24"/>
          <w:szCs w:val="24"/>
        </w:rPr>
        <w:br/>
      </w:r>
      <w:r w:rsidRPr="005A0427">
        <w:rPr>
          <w:rFonts w:ascii="Arial Narrow" w:hAnsi="Arial Narrow" w:cs="Helvetica"/>
          <w:sz w:val="24"/>
          <w:szCs w:val="24"/>
        </w:rPr>
        <w:t xml:space="preserve">dla których nie stosuje się procedur </w:t>
      </w:r>
      <w:r w:rsidRPr="005A0427">
        <w:rPr>
          <w:rFonts w:ascii="Arial Narrow" w:eastAsia="Arial Narrow" w:hAnsi="Arial Narrow" w:cs="Arial Narrow"/>
          <w:sz w:val="24"/>
          <w:szCs w:val="24"/>
        </w:rPr>
        <w:t>wyboru wykonawcy, o których mowa w podrozdziale 6.5 Wytycznych</w:t>
      </w:r>
      <w:r w:rsidR="00AE7E75" w:rsidRPr="005A0427">
        <w:rPr>
          <w:rFonts w:ascii="Arial Narrow" w:eastAsia="Arial Narrow" w:hAnsi="Arial Narrow" w:cs="Arial Narrow"/>
          <w:sz w:val="24"/>
          <w:szCs w:val="24"/>
        </w:rPr>
        <w:t>,</w:t>
      </w:r>
      <w:r w:rsidR="00114C18" w:rsidRPr="005A0427">
        <w:rPr>
          <w:rFonts w:ascii="Arial Narrow" w:eastAsia="Arial Narrow" w:hAnsi="Arial Narrow" w:cs="Arial Narrow"/>
          <w:sz w:val="24"/>
          <w:szCs w:val="24"/>
        </w:rPr>
        <w:br/>
      </w:r>
      <w:r w:rsidR="00AE7E75" w:rsidRPr="005A0427">
        <w:rPr>
          <w:rFonts w:ascii="Arial Narrow" w:eastAsia="Arial Narrow" w:hAnsi="Arial Narrow" w:cs="Arial Narrow"/>
          <w:sz w:val="24"/>
          <w:szCs w:val="24"/>
        </w:rPr>
        <w:t xml:space="preserve">o których mowa w </w:t>
      </w:r>
      <w:r w:rsidR="0021055E" w:rsidRPr="005A0427">
        <w:rPr>
          <w:rFonts w:ascii="Arial Narrow" w:eastAsia="Arial Narrow" w:hAnsi="Arial Narrow" w:cs="Arial Narrow"/>
          <w:sz w:val="24"/>
          <w:szCs w:val="24"/>
        </w:rPr>
        <w:t xml:space="preserve">§ 1 </w:t>
      </w:r>
      <w:proofErr w:type="spellStart"/>
      <w:r w:rsidR="0021055E" w:rsidRPr="005A0427">
        <w:rPr>
          <w:rFonts w:ascii="Arial Narrow" w:eastAsia="Arial Narrow" w:hAnsi="Arial Narrow" w:cs="Arial Narrow"/>
          <w:sz w:val="24"/>
          <w:szCs w:val="24"/>
        </w:rPr>
        <w:t>pkt</w:t>
      </w:r>
      <w:proofErr w:type="spellEnd"/>
      <w:r w:rsidR="0021055E" w:rsidRPr="005A0427">
        <w:rPr>
          <w:rFonts w:ascii="Arial Narrow" w:eastAsia="Arial Narrow" w:hAnsi="Arial Narrow" w:cs="Arial Narrow"/>
          <w:sz w:val="24"/>
          <w:szCs w:val="24"/>
        </w:rPr>
        <w:t xml:space="preserve"> 4</w:t>
      </w:r>
      <w:ins w:id="300" w:author="maniskiewicz" w:date="2016-10-14T12:10:00Z">
        <w:del w:id="301" w:author="mmossetty" w:date="2016-11-09T07:40:00Z">
          <w:r w:rsidR="00786969" w:rsidDel="003961AB">
            <w:rPr>
              <w:rFonts w:ascii="Arial Narrow" w:eastAsia="Arial Narrow" w:hAnsi="Arial Narrow" w:cs="Arial Narrow"/>
              <w:sz w:val="24"/>
              <w:szCs w:val="24"/>
            </w:rPr>
            <w:delText>5</w:delText>
          </w:r>
        </w:del>
      </w:ins>
      <w:ins w:id="302" w:author="mmossetty" w:date="2016-11-09T07:40:00Z">
        <w:r w:rsidR="003961AB">
          <w:rPr>
            <w:rFonts w:ascii="Arial Narrow" w:eastAsia="Arial Narrow" w:hAnsi="Arial Narrow" w:cs="Arial Narrow"/>
            <w:sz w:val="24"/>
            <w:szCs w:val="24"/>
          </w:rPr>
          <w:t>4</w:t>
        </w:r>
      </w:ins>
      <w:del w:id="303" w:author="maniskiewicz" w:date="2016-10-14T12:10:00Z">
        <w:r w:rsidR="0021055E" w:rsidRPr="005A0427" w:rsidDel="00786969">
          <w:rPr>
            <w:rFonts w:ascii="Arial Narrow" w:eastAsia="Arial Narrow" w:hAnsi="Arial Narrow" w:cs="Arial Narrow"/>
            <w:sz w:val="24"/>
            <w:szCs w:val="24"/>
          </w:rPr>
          <w:delText>4</w:delText>
        </w:r>
      </w:del>
      <w:r w:rsidR="00AE7E75" w:rsidRPr="005A0427">
        <w:rPr>
          <w:rFonts w:ascii="Arial Narrow" w:eastAsia="Arial Narrow" w:hAnsi="Arial Narrow" w:cs="Arial Narrow"/>
          <w:sz w:val="24"/>
          <w:szCs w:val="24"/>
        </w:rPr>
        <w:t xml:space="preserve"> lit. d</w:t>
      </w:r>
      <w:r w:rsidRPr="005A0427">
        <w:rPr>
          <w:rFonts w:ascii="Arial Narrow" w:eastAsia="Arial Narrow" w:hAnsi="Arial Narrow" w:cs="Arial Narrow"/>
          <w:sz w:val="24"/>
          <w:szCs w:val="24"/>
        </w:rPr>
        <w:t xml:space="preserve">, Beneficjent zobowiązany jest do </w:t>
      </w:r>
      <w:r w:rsidRPr="005A0427">
        <w:rPr>
          <w:rFonts w:ascii="Arial Narrow" w:hAnsi="Arial Narrow" w:cs="Helvetica"/>
          <w:sz w:val="24"/>
          <w:szCs w:val="24"/>
        </w:rPr>
        <w:t>dokonania i ud</w:t>
      </w:r>
      <w:r w:rsidR="00C1353E" w:rsidRPr="005A0427">
        <w:rPr>
          <w:rFonts w:ascii="Arial Narrow" w:hAnsi="Arial Narrow" w:cs="Helvetica"/>
          <w:sz w:val="24"/>
          <w:szCs w:val="24"/>
        </w:rPr>
        <w:t>okumentowania rozeznania rynku,</w:t>
      </w:r>
      <w:r w:rsidR="00114C18" w:rsidRPr="005A0427">
        <w:rPr>
          <w:rFonts w:ascii="Arial Narrow" w:hAnsi="Arial Narrow" w:cs="Helvetica"/>
          <w:sz w:val="24"/>
          <w:szCs w:val="24"/>
        </w:rPr>
        <w:t xml:space="preserve"> </w:t>
      </w:r>
      <w:r w:rsidRPr="005A0427">
        <w:rPr>
          <w:rFonts w:ascii="Arial Narrow" w:hAnsi="Arial Narrow" w:cs="Helvetica"/>
          <w:sz w:val="24"/>
          <w:szCs w:val="24"/>
        </w:rPr>
        <w:t xml:space="preserve">co najmniej poprzez upublicznienie zapytania ofertowego na stronie </w:t>
      </w:r>
      <w:r w:rsidRPr="005A0427">
        <w:rPr>
          <w:rFonts w:ascii="Arial Narrow" w:hAnsi="Arial Narrow" w:cs="Arial"/>
          <w:sz w:val="24"/>
          <w:szCs w:val="24"/>
        </w:rPr>
        <w:t>i</w:t>
      </w:r>
      <w:r w:rsidRPr="005A0427">
        <w:rPr>
          <w:rFonts w:ascii="Arial Narrow" w:hAnsi="Arial Narrow" w:cs="Helvetica"/>
          <w:sz w:val="24"/>
          <w:szCs w:val="24"/>
        </w:rPr>
        <w:t>nte</w:t>
      </w:r>
      <w:r w:rsidR="00AE7E75" w:rsidRPr="005A0427">
        <w:rPr>
          <w:rFonts w:ascii="Arial Narrow" w:hAnsi="Arial Narrow" w:cs="Helvetica"/>
          <w:sz w:val="24"/>
          <w:szCs w:val="24"/>
        </w:rPr>
        <w:t>rnetowej B</w:t>
      </w:r>
      <w:r w:rsidRPr="005A0427">
        <w:rPr>
          <w:rFonts w:ascii="Arial Narrow" w:hAnsi="Arial Narrow" w:cs="Helvetica"/>
          <w:sz w:val="24"/>
          <w:szCs w:val="24"/>
        </w:rPr>
        <w:t>eneficjenta lub innej powszechnie do</w:t>
      </w:r>
      <w:r w:rsidRPr="005A0427">
        <w:rPr>
          <w:rFonts w:ascii="Arial Narrow" w:hAnsi="Arial Narrow" w:cs="Arial"/>
          <w:sz w:val="24"/>
          <w:szCs w:val="24"/>
        </w:rPr>
        <w:t>st</w:t>
      </w:r>
      <w:r w:rsidRPr="005A0427">
        <w:rPr>
          <w:rFonts w:ascii="Arial Narrow" w:hAnsi="Arial Narrow" w:cs="Helvetica"/>
          <w:sz w:val="24"/>
          <w:szCs w:val="24"/>
        </w:rPr>
        <w:t xml:space="preserve">ępnej stronie przeznaczonej do umieszczania zapytań </w:t>
      </w:r>
      <w:r w:rsidRPr="005A0427">
        <w:rPr>
          <w:rFonts w:ascii="Arial Narrow" w:eastAsia="Arial Narrow" w:hAnsi="Arial Narrow" w:cs="Arial Narrow"/>
          <w:sz w:val="24"/>
          <w:szCs w:val="24"/>
        </w:rPr>
        <w:t>of</w:t>
      </w:r>
      <w:r w:rsidRPr="005A0427">
        <w:rPr>
          <w:rFonts w:ascii="Arial Narrow" w:hAnsi="Arial Narrow" w:cs="Helvetica"/>
          <w:sz w:val="24"/>
          <w:szCs w:val="24"/>
        </w:rPr>
        <w:t>ertowych w celu wybrania najkorzystniejszej oferty</w:t>
      </w:r>
      <w:r w:rsidRPr="005A0427">
        <w:rPr>
          <w:rFonts w:ascii="Arial Narrow" w:eastAsia="Arial Narrow" w:hAnsi="Arial Narrow" w:cs="Arial Narrow"/>
          <w:sz w:val="24"/>
          <w:szCs w:val="24"/>
        </w:rPr>
        <w:t>.</w:t>
      </w:r>
    </w:p>
    <w:p w:rsidR="005E3EB0" w:rsidRPr="005A0427" w:rsidRDefault="005E3EB0" w:rsidP="005E3EB0">
      <w:pPr>
        <w:pStyle w:val="Normalny1"/>
        <w:widowControl w:val="0"/>
        <w:numPr>
          <w:ilvl w:val="0"/>
          <w:numId w:val="76"/>
        </w:numPr>
        <w:tabs>
          <w:tab w:val="left" w:pos="284"/>
        </w:tabs>
        <w:autoSpaceDE w:val="0"/>
        <w:autoSpaceDN w:val="0"/>
        <w:adjustRightInd w:val="0"/>
        <w:spacing w:after="0" w:line="240" w:lineRule="auto"/>
        <w:ind w:left="284" w:hanging="284"/>
        <w:jc w:val="both"/>
        <w:rPr>
          <w:rFonts w:ascii="Arial Narrow" w:eastAsia="Arial Narrow" w:hAnsi="Arial Narrow" w:cs="Arial Narrow"/>
          <w:sz w:val="24"/>
          <w:szCs w:val="24"/>
        </w:rPr>
      </w:pPr>
      <w:r w:rsidRPr="005A0427">
        <w:rPr>
          <w:rFonts w:ascii="Arial Narrow" w:hAnsi="Arial Narrow" w:cs="Helvetica"/>
          <w:sz w:val="24"/>
          <w:szCs w:val="24"/>
        </w:rPr>
        <w:t>W przypadku wydatków o wartości powyżej 50 tys. PLN netto (</w:t>
      </w:r>
      <w:r w:rsidRPr="005A0427">
        <w:rPr>
          <w:rFonts w:ascii="Arial Narrow" w:eastAsia="Arial Narrow" w:hAnsi="Arial Narrow" w:cs="Arial Narrow"/>
          <w:sz w:val="24"/>
          <w:szCs w:val="24"/>
        </w:rPr>
        <w:t>z zastrzeżeniem dyspozycji ust. 5)</w:t>
      </w:r>
      <w:r w:rsidRPr="005A0427">
        <w:rPr>
          <w:rFonts w:ascii="Arial Narrow" w:hAnsi="Arial Narrow" w:cs="Helvetica"/>
          <w:sz w:val="24"/>
          <w:szCs w:val="24"/>
        </w:rPr>
        <w:t>, w celu spełnienia zasady konkurencyjności należy:</w:t>
      </w:r>
    </w:p>
    <w:p w:rsidR="005E3EB0" w:rsidRPr="005A0427" w:rsidRDefault="005E3EB0" w:rsidP="005E3EB0">
      <w:pPr>
        <w:numPr>
          <w:ilvl w:val="0"/>
          <w:numId w:val="74"/>
        </w:numPr>
        <w:autoSpaceDE w:val="0"/>
        <w:autoSpaceDN w:val="0"/>
        <w:adjustRightInd w:val="0"/>
        <w:spacing w:after="0" w:line="240" w:lineRule="auto"/>
        <w:jc w:val="both"/>
        <w:rPr>
          <w:rFonts w:ascii="Arial Narrow" w:hAnsi="Arial Narrow" w:cs="Helvetica"/>
          <w:sz w:val="24"/>
          <w:szCs w:val="24"/>
        </w:rPr>
      </w:pPr>
      <w:r w:rsidRPr="005A0427">
        <w:rPr>
          <w:rFonts w:ascii="Arial Narrow" w:hAnsi="Arial Narrow" w:cs="Helvetica"/>
          <w:sz w:val="24"/>
          <w:szCs w:val="24"/>
        </w:rPr>
        <w:t>upubliczni</w:t>
      </w:r>
      <w:r w:rsidRPr="005A0427">
        <w:rPr>
          <w:rFonts w:ascii="Arial Narrow" w:hAnsi="Arial Narrow" w:cs="Arial"/>
          <w:sz w:val="24"/>
          <w:szCs w:val="24"/>
        </w:rPr>
        <w:t xml:space="preserve">ć </w:t>
      </w:r>
      <w:r w:rsidRPr="005A0427">
        <w:rPr>
          <w:rFonts w:ascii="Arial Narrow" w:hAnsi="Arial Narrow" w:cs="Helvetica"/>
          <w:sz w:val="24"/>
          <w:szCs w:val="24"/>
        </w:rPr>
        <w:t xml:space="preserve">zapytanie ofertowe zgodnie z warunkami, o których mowa w ust. 9, przy czym zapytanie ofertowe zawiera co najmniej elementy wskazane w </w:t>
      </w:r>
      <w:r w:rsidR="00411F6A" w:rsidRPr="005A0427">
        <w:rPr>
          <w:rFonts w:ascii="Arial Narrow" w:hAnsi="Arial Narrow" w:cs="Helvetica"/>
          <w:sz w:val="24"/>
          <w:szCs w:val="24"/>
        </w:rPr>
        <w:t>sekcji</w:t>
      </w:r>
      <w:r w:rsidRPr="005A0427">
        <w:rPr>
          <w:rFonts w:ascii="Arial Narrow" w:hAnsi="Arial Narrow" w:cs="Helvetica"/>
          <w:sz w:val="24"/>
          <w:szCs w:val="24"/>
        </w:rPr>
        <w:t xml:space="preserve"> 6.5.3 </w:t>
      </w:r>
      <w:proofErr w:type="spellStart"/>
      <w:r w:rsidR="00411F6A" w:rsidRPr="005A0427">
        <w:rPr>
          <w:rFonts w:ascii="Arial Narrow" w:hAnsi="Arial Narrow" w:cs="Helvetica"/>
          <w:sz w:val="24"/>
          <w:szCs w:val="24"/>
        </w:rPr>
        <w:t>pkt</w:t>
      </w:r>
      <w:proofErr w:type="spellEnd"/>
      <w:r w:rsidRPr="005A0427">
        <w:rPr>
          <w:rFonts w:ascii="Arial Narrow" w:hAnsi="Arial Narrow" w:cs="Helvetica"/>
          <w:sz w:val="24"/>
          <w:szCs w:val="24"/>
        </w:rPr>
        <w:t xml:space="preserve"> 5 lit. a </w:t>
      </w:r>
      <w:r w:rsidR="00411F6A" w:rsidRPr="005A0427">
        <w:rPr>
          <w:rFonts w:ascii="Arial Narrow" w:hAnsi="Arial Narrow" w:cs="Helvetica"/>
          <w:sz w:val="24"/>
          <w:szCs w:val="24"/>
        </w:rPr>
        <w:t xml:space="preserve">Wytycznych, </w:t>
      </w:r>
      <w:r w:rsidR="00411F6A" w:rsidRPr="005A0427">
        <w:rPr>
          <w:rFonts w:ascii="Arial Narrow" w:eastAsia="Arial Narrow" w:hAnsi="Arial Narrow" w:cs="Arial Narrow"/>
          <w:sz w:val="24"/>
          <w:szCs w:val="24"/>
        </w:rPr>
        <w:t xml:space="preserve">o których mowa w </w:t>
      </w:r>
      <w:r w:rsidR="0021055E" w:rsidRPr="005A0427">
        <w:rPr>
          <w:rFonts w:ascii="Arial Narrow" w:eastAsia="Arial Narrow" w:hAnsi="Arial Narrow" w:cs="Arial Narrow"/>
          <w:sz w:val="24"/>
          <w:szCs w:val="24"/>
        </w:rPr>
        <w:t xml:space="preserve">§ 1 </w:t>
      </w:r>
      <w:proofErr w:type="spellStart"/>
      <w:r w:rsidR="0021055E" w:rsidRPr="005A0427">
        <w:rPr>
          <w:rFonts w:ascii="Arial Narrow" w:eastAsia="Arial Narrow" w:hAnsi="Arial Narrow" w:cs="Arial Narrow"/>
          <w:sz w:val="24"/>
          <w:szCs w:val="24"/>
        </w:rPr>
        <w:t>pkt</w:t>
      </w:r>
      <w:proofErr w:type="spellEnd"/>
      <w:r w:rsidR="0021055E" w:rsidRPr="005A0427">
        <w:rPr>
          <w:rFonts w:ascii="Arial Narrow" w:eastAsia="Arial Narrow" w:hAnsi="Arial Narrow" w:cs="Arial Narrow"/>
          <w:sz w:val="24"/>
          <w:szCs w:val="24"/>
        </w:rPr>
        <w:t xml:space="preserve"> 4</w:t>
      </w:r>
      <w:ins w:id="304" w:author="maniskiewicz" w:date="2016-10-14T12:10:00Z">
        <w:del w:id="305" w:author="mmossetty" w:date="2016-11-09T07:40:00Z">
          <w:r w:rsidR="00786969" w:rsidDel="003961AB">
            <w:rPr>
              <w:rFonts w:ascii="Arial Narrow" w:eastAsia="Arial Narrow" w:hAnsi="Arial Narrow" w:cs="Arial Narrow"/>
              <w:sz w:val="24"/>
              <w:szCs w:val="24"/>
            </w:rPr>
            <w:delText>5</w:delText>
          </w:r>
        </w:del>
      </w:ins>
      <w:del w:id="306" w:author="mmossetty" w:date="2016-11-09T07:40:00Z">
        <w:r w:rsidR="0021055E" w:rsidRPr="005A0427" w:rsidDel="003961AB">
          <w:rPr>
            <w:rFonts w:ascii="Arial Narrow" w:eastAsia="Arial Narrow" w:hAnsi="Arial Narrow" w:cs="Arial Narrow"/>
            <w:sz w:val="24"/>
            <w:szCs w:val="24"/>
          </w:rPr>
          <w:delText>4</w:delText>
        </w:r>
        <w:r w:rsidR="00411F6A" w:rsidRPr="005A0427" w:rsidDel="003961AB">
          <w:rPr>
            <w:rFonts w:ascii="Arial Narrow" w:eastAsia="Arial Narrow" w:hAnsi="Arial Narrow" w:cs="Arial Narrow"/>
            <w:sz w:val="24"/>
            <w:szCs w:val="24"/>
          </w:rPr>
          <w:delText xml:space="preserve"> </w:delText>
        </w:r>
      </w:del>
      <w:ins w:id="307" w:author="mmossetty" w:date="2016-11-09T07:40:00Z">
        <w:r w:rsidR="003961AB">
          <w:rPr>
            <w:rFonts w:ascii="Arial Narrow" w:eastAsia="Arial Narrow" w:hAnsi="Arial Narrow" w:cs="Arial Narrow"/>
            <w:sz w:val="24"/>
            <w:szCs w:val="24"/>
          </w:rPr>
          <w:t xml:space="preserve">4 </w:t>
        </w:r>
      </w:ins>
      <w:r w:rsidR="00411F6A" w:rsidRPr="005A0427">
        <w:rPr>
          <w:rFonts w:ascii="Arial Narrow" w:eastAsia="Arial Narrow" w:hAnsi="Arial Narrow" w:cs="Arial Narrow"/>
          <w:sz w:val="24"/>
          <w:szCs w:val="24"/>
        </w:rPr>
        <w:t>lit. d</w:t>
      </w:r>
      <w:r w:rsidRPr="005A0427">
        <w:rPr>
          <w:rFonts w:ascii="Arial Narrow" w:hAnsi="Arial Narrow" w:cs="Helvetica"/>
          <w:sz w:val="24"/>
          <w:szCs w:val="24"/>
        </w:rPr>
        <w:t>,</w:t>
      </w:r>
    </w:p>
    <w:p w:rsidR="005E3EB0" w:rsidRPr="005A0427" w:rsidRDefault="005E3EB0" w:rsidP="005E3EB0">
      <w:pPr>
        <w:numPr>
          <w:ilvl w:val="0"/>
          <w:numId w:val="74"/>
        </w:numPr>
        <w:autoSpaceDE w:val="0"/>
        <w:autoSpaceDN w:val="0"/>
        <w:adjustRightInd w:val="0"/>
        <w:spacing w:after="0" w:line="240" w:lineRule="auto"/>
        <w:jc w:val="both"/>
        <w:rPr>
          <w:rFonts w:ascii="Arial Narrow" w:eastAsia="Arial Narrow" w:hAnsi="Arial Narrow" w:cs="Arial Narrow"/>
          <w:sz w:val="24"/>
          <w:szCs w:val="24"/>
        </w:rPr>
      </w:pPr>
      <w:r w:rsidRPr="005A0427">
        <w:rPr>
          <w:rFonts w:ascii="Arial Narrow" w:hAnsi="Arial Narrow" w:cs="Helvetica"/>
          <w:sz w:val="24"/>
          <w:szCs w:val="24"/>
        </w:rPr>
        <w:t>wybra</w:t>
      </w:r>
      <w:r w:rsidRPr="005A0427">
        <w:rPr>
          <w:rFonts w:ascii="Arial Narrow" w:hAnsi="Arial Narrow" w:cs="Arial"/>
          <w:sz w:val="24"/>
          <w:szCs w:val="24"/>
        </w:rPr>
        <w:t xml:space="preserve">ć </w:t>
      </w:r>
      <w:r w:rsidRPr="005A0427">
        <w:rPr>
          <w:rFonts w:ascii="Arial Narrow" w:hAnsi="Arial Narrow" w:cs="Helvetica"/>
          <w:sz w:val="24"/>
          <w:szCs w:val="24"/>
        </w:rPr>
        <w:t>najkorzystniejsz</w:t>
      </w:r>
      <w:r w:rsidRPr="005A0427">
        <w:rPr>
          <w:rFonts w:ascii="Arial Narrow" w:hAnsi="Arial Narrow" w:cs="Arial"/>
          <w:sz w:val="24"/>
          <w:szCs w:val="24"/>
        </w:rPr>
        <w:t xml:space="preserve">ą </w:t>
      </w:r>
      <w:r w:rsidRPr="005A0427">
        <w:rPr>
          <w:rFonts w:ascii="Arial Narrow" w:hAnsi="Arial Narrow" w:cs="Helvetica"/>
          <w:sz w:val="24"/>
          <w:szCs w:val="24"/>
        </w:rPr>
        <w:t>spo</w:t>
      </w:r>
      <w:r w:rsidRPr="005A0427">
        <w:rPr>
          <w:rFonts w:ascii="Arial Narrow" w:hAnsi="Arial Narrow" w:cs="Arial"/>
          <w:sz w:val="24"/>
          <w:szCs w:val="24"/>
        </w:rPr>
        <w:t>ś</w:t>
      </w:r>
      <w:r w:rsidRPr="005A0427">
        <w:rPr>
          <w:rFonts w:ascii="Arial Narrow" w:hAnsi="Arial Narrow" w:cs="Helvetica"/>
          <w:sz w:val="24"/>
          <w:szCs w:val="24"/>
        </w:rPr>
        <w:t>ród zło</w:t>
      </w:r>
      <w:r w:rsidRPr="005A0427">
        <w:rPr>
          <w:rFonts w:ascii="Arial Narrow" w:hAnsi="Arial Narrow" w:cs="Arial"/>
          <w:sz w:val="24"/>
          <w:szCs w:val="24"/>
        </w:rPr>
        <w:t>ż</w:t>
      </w:r>
      <w:r w:rsidRPr="005A0427">
        <w:rPr>
          <w:rFonts w:ascii="Arial Narrow" w:hAnsi="Arial Narrow" w:cs="Helvetica"/>
          <w:sz w:val="24"/>
          <w:szCs w:val="24"/>
        </w:rPr>
        <w:t>onych ofert spełniaj</w:t>
      </w:r>
      <w:r w:rsidRPr="005A0427">
        <w:rPr>
          <w:rFonts w:ascii="Arial Narrow" w:hAnsi="Arial Narrow" w:cs="Arial"/>
          <w:sz w:val="24"/>
          <w:szCs w:val="24"/>
        </w:rPr>
        <w:t>ą</w:t>
      </w:r>
      <w:r w:rsidRPr="005A0427">
        <w:rPr>
          <w:rFonts w:ascii="Arial Narrow" w:hAnsi="Arial Narrow" w:cs="Helvetica"/>
          <w:sz w:val="24"/>
          <w:szCs w:val="24"/>
        </w:rPr>
        <w:t>c</w:t>
      </w:r>
      <w:r w:rsidRPr="005A0427">
        <w:rPr>
          <w:rFonts w:ascii="Arial Narrow" w:hAnsi="Arial Narrow" w:cs="Arial"/>
          <w:sz w:val="24"/>
          <w:szCs w:val="24"/>
        </w:rPr>
        <w:t xml:space="preserve">ą </w:t>
      </w:r>
      <w:r w:rsidRPr="005A0427">
        <w:rPr>
          <w:rFonts w:ascii="Arial Narrow" w:hAnsi="Arial Narrow" w:cs="Helvetica"/>
          <w:sz w:val="24"/>
          <w:szCs w:val="24"/>
        </w:rPr>
        <w:t>warunki udziału w post</w:t>
      </w:r>
      <w:r w:rsidRPr="005A0427">
        <w:rPr>
          <w:rFonts w:ascii="Arial Narrow" w:hAnsi="Arial Narrow" w:cs="Arial"/>
          <w:sz w:val="24"/>
          <w:szCs w:val="24"/>
        </w:rPr>
        <w:t>ę</w:t>
      </w:r>
      <w:r w:rsidRPr="005A0427">
        <w:rPr>
          <w:rFonts w:ascii="Arial Narrow" w:hAnsi="Arial Narrow" w:cs="Helvetica"/>
          <w:sz w:val="24"/>
          <w:szCs w:val="24"/>
        </w:rPr>
        <w:t>powaniu o udzielenie zamówienia publicznego w oparciu o ustalone w zapytaniu ofertowym kryteria oceny; wybór oferty jest dokumentowany protokołem post</w:t>
      </w:r>
      <w:r w:rsidRPr="005A0427">
        <w:rPr>
          <w:rFonts w:ascii="Arial Narrow" w:hAnsi="Arial Narrow" w:cs="Arial"/>
          <w:sz w:val="24"/>
          <w:szCs w:val="24"/>
        </w:rPr>
        <w:t>ę</w:t>
      </w:r>
      <w:r w:rsidRPr="005A0427">
        <w:rPr>
          <w:rFonts w:ascii="Arial Narrow" w:hAnsi="Arial Narrow" w:cs="Helvetica"/>
          <w:sz w:val="24"/>
          <w:szCs w:val="24"/>
        </w:rPr>
        <w:t xml:space="preserve">powania o udzielenie zamówienia publicznego, zawierającym co najmniej elementy wskazane w </w:t>
      </w:r>
      <w:r w:rsidR="000159F1" w:rsidRPr="005A0427">
        <w:rPr>
          <w:rFonts w:ascii="Arial Narrow" w:hAnsi="Arial Narrow" w:cs="Helvetica"/>
          <w:sz w:val="24"/>
          <w:szCs w:val="24"/>
        </w:rPr>
        <w:t>sekcji</w:t>
      </w:r>
      <w:r w:rsidRPr="005A0427">
        <w:rPr>
          <w:rFonts w:ascii="Arial Narrow" w:hAnsi="Arial Narrow" w:cs="Helvetica"/>
          <w:sz w:val="24"/>
          <w:szCs w:val="24"/>
        </w:rPr>
        <w:t xml:space="preserve"> 6.5.3 </w:t>
      </w:r>
      <w:proofErr w:type="spellStart"/>
      <w:r w:rsidR="000159F1" w:rsidRPr="005A0427">
        <w:rPr>
          <w:rFonts w:ascii="Arial Narrow" w:hAnsi="Arial Narrow" w:cs="Helvetica"/>
          <w:sz w:val="24"/>
          <w:szCs w:val="24"/>
        </w:rPr>
        <w:t>pkt</w:t>
      </w:r>
      <w:proofErr w:type="spellEnd"/>
      <w:r w:rsidRPr="005A0427">
        <w:rPr>
          <w:rFonts w:ascii="Arial Narrow" w:hAnsi="Arial Narrow" w:cs="Helvetica"/>
          <w:sz w:val="24"/>
          <w:szCs w:val="24"/>
        </w:rPr>
        <w:t xml:space="preserve"> 10 </w:t>
      </w:r>
      <w:r w:rsidR="000159F1" w:rsidRPr="005A0427">
        <w:rPr>
          <w:rFonts w:ascii="Arial Narrow" w:hAnsi="Arial Narrow" w:cs="Helvetica"/>
          <w:sz w:val="24"/>
          <w:szCs w:val="24"/>
        </w:rPr>
        <w:t xml:space="preserve">Wytycznych, </w:t>
      </w:r>
      <w:r w:rsidR="000159F1" w:rsidRPr="005A0427">
        <w:rPr>
          <w:rFonts w:ascii="Arial Narrow" w:eastAsia="Arial Narrow" w:hAnsi="Arial Narrow" w:cs="Arial Narrow"/>
          <w:sz w:val="24"/>
          <w:szCs w:val="24"/>
        </w:rPr>
        <w:t xml:space="preserve">o których mowa w </w:t>
      </w:r>
      <w:r w:rsidR="005A1521" w:rsidRPr="005A0427">
        <w:rPr>
          <w:rFonts w:ascii="Arial Narrow" w:eastAsia="Arial Narrow" w:hAnsi="Arial Narrow" w:cs="Arial Narrow"/>
          <w:sz w:val="24"/>
          <w:szCs w:val="24"/>
        </w:rPr>
        <w:t xml:space="preserve">§ 1 </w:t>
      </w:r>
      <w:proofErr w:type="spellStart"/>
      <w:r w:rsidR="005A1521" w:rsidRPr="005A0427">
        <w:rPr>
          <w:rFonts w:ascii="Arial Narrow" w:eastAsia="Arial Narrow" w:hAnsi="Arial Narrow" w:cs="Arial Narrow"/>
          <w:sz w:val="24"/>
          <w:szCs w:val="24"/>
        </w:rPr>
        <w:t>pkt</w:t>
      </w:r>
      <w:proofErr w:type="spellEnd"/>
      <w:r w:rsidR="005A1521" w:rsidRPr="005A0427">
        <w:rPr>
          <w:rFonts w:ascii="Arial Narrow" w:eastAsia="Arial Narrow" w:hAnsi="Arial Narrow" w:cs="Arial Narrow"/>
          <w:sz w:val="24"/>
          <w:szCs w:val="24"/>
        </w:rPr>
        <w:t xml:space="preserve"> 4</w:t>
      </w:r>
      <w:ins w:id="308" w:author="maniskiewicz" w:date="2016-10-14T12:10:00Z">
        <w:del w:id="309" w:author="mmossetty" w:date="2016-11-09T07:40:00Z">
          <w:r w:rsidR="00786969" w:rsidDel="003961AB">
            <w:rPr>
              <w:rFonts w:ascii="Arial Narrow" w:eastAsia="Arial Narrow" w:hAnsi="Arial Narrow" w:cs="Arial Narrow"/>
              <w:sz w:val="24"/>
              <w:szCs w:val="24"/>
            </w:rPr>
            <w:delText>5</w:delText>
          </w:r>
        </w:del>
      </w:ins>
      <w:ins w:id="310" w:author="mmossetty" w:date="2016-11-09T07:40:00Z">
        <w:r w:rsidR="003961AB">
          <w:rPr>
            <w:rFonts w:ascii="Arial Narrow" w:eastAsia="Arial Narrow" w:hAnsi="Arial Narrow" w:cs="Arial Narrow"/>
            <w:sz w:val="24"/>
            <w:szCs w:val="24"/>
          </w:rPr>
          <w:t>4</w:t>
        </w:r>
      </w:ins>
      <w:del w:id="311" w:author="maniskiewicz" w:date="2016-10-14T12:10:00Z">
        <w:r w:rsidR="005A1521" w:rsidRPr="005A0427" w:rsidDel="00786969">
          <w:rPr>
            <w:rFonts w:ascii="Arial Narrow" w:eastAsia="Arial Narrow" w:hAnsi="Arial Narrow" w:cs="Arial Narrow"/>
            <w:sz w:val="24"/>
            <w:szCs w:val="24"/>
          </w:rPr>
          <w:delText>4</w:delText>
        </w:r>
      </w:del>
      <w:r w:rsidR="000159F1" w:rsidRPr="005A0427">
        <w:rPr>
          <w:rFonts w:ascii="Arial Narrow" w:eastAsia="Arial Narrow" w:hAnsi="Arial Narrow" w:cs="Arial Narrow"/>
          <w:sz w:val="24"/>
          <w:szCs w:val="24"/>
        </w:rPr>
        <w:t xml:space="preserve"> lit. d</w:t>
      </w:r>
      <w:r w:rsidRPr="005A0427">
        <w:rPr>
          <w:rFonts w:ascii="Arial Narrow" w:hAnsi="Arial Narrow" w:cs="Helvetica"/>
          <w:sz w:val="24"/>
          <w:szCs w:val="24"/>
        </w:rPr>
        <w:t>.</w:t>
      </w:r>
    </w:p>
    <w:p w:rsidR="005E3EB0" w:rsidRPr="005A0427" w:rsidRDefault="005E3EB0" w:rsidP="005E3EB0">
      <w:pPr>
        <w:pStyle w:val="Normalny1"/>
        <w:widowControl w:val="0"/>
        <w:numPr>
          <w:ilvl w:val="0"/>
          <w:numId w:val="76"/>
        </w:numPr>
        <w:tabs>
          <w:tab w:val="left" w:pos="284"/>
        </w:tabs>
        <w:spacing w:after="0" w:line="240" w:lineRule="auto"/>
        <w:ind w:left="284" w:hanging="284"/>
        <w:jc w:val="both"/>
        <w:rPr>
          <w:rFonts w:ascii="Arial Narrow" w:eastAsia="Arial Narrow" w:hAnsi="Arial Narrow" w:cs="Arial Narrow"/>
          <w:sz w:val="24"/>
          <w:szCs w:val="24"/>
        </w:rPr>
      </w:pPr>
      <w:r w:rsidRPr="005A0427">
        <w:rPr>
          <w:rFonts w:ascii="Arial Narrow" w:eastAsia="Arial Narrow" w:hAnsi="Arial Narrow" w:cs="Arial Narrow"/>
          <w:sz w:val="24"/>
          <w:szCs w:val="24"/>
        </w:rPr>
        <w:t>Upublicznienie zapytania ofertowego polega na:</w:t>
      </w:r>
    </w:p>
    <w:p w:rsidR="005E3EB0" w:rsidRPr="005A0427" w:rsidRDefault="005E3EB0" w:rsidP="005E3EB0">
      <w:pPr>
        <w:numPr>
          <w:ilvl w:val="0"/>
          <w:numId w:val="75"/>
        </w:numPr>
        <w:autoSpaceDE w:val="0"/>
        <w:autoSpaceDN w:val="0"/>
        <w:adjustRightInd w:val="0"/>
        <w:spacing w:after="0" w:line="240" w:lineRule="auto"/>
        <w:ind w:left="567"/>
        <w:jc w:val="both"/>
        <w:rPr>
          <w:rFonts w:ascii="Arial Narrow" w:hAnsi="Arial Narrow" w:cs="Helvetica"/>
          <w:sz w:val="24"/>
          <w:szCs w:val="24"/>
        </w:rPr>
      </w:pPr>
      <w:r w:rsidRPr="005A0427">
        <w:rPr>
          <w:rFonts w:ascii="Arial Narrow" w:hAnsi="Arial Narrow" w:cs="Helvetica"/>
          <w:sz w:val="24"/>
          <w:szCs w:val="24"/>
        </w:rPr>
        <w:t>jego umieszczeniu:</w:t>
      </w:r>
    </w:p>
    <w:p w:rsidR="005E3EB0" w:rsidRPr="005A0427" w:rsidRDefault="00A06D97" w:rsidP="005E3EB0">
      <w:pPr>
        <w:autoSpaceDE w:val="0"/>
        <w:autoSpaceDN w:val="0"/>
        <w:adjustRightInd w:val="0"/>
        <w:spacing w:after="0" w:line="240" w:lineRule="auto"/>
        <w:ind w:left="567"/>
        <w:jc w:val="both"/>
        <w:rPr>
          <w:rFonts w:ascii="Arial Narrow" w:hAnsi="Arial Narrow" w:cs="Helvetica"/>
          <w:sz w:val="24"/>
          <w:szCs w:val="24"/>
        </w:rPr>
      </w:pPr>
      <w:r w:rsidRPr="005A0427">
        <w:rPr>
          <w:rFonts w:ascii="Arial Narrow" w:hAnsi="Arial Narrow" w:cs="Helvetica"/>
          <w:sz w:val="24"/>
          <w:szCs w:val="24"/>
        </w:rPr>
        <w:t>a)</w:t>
      </w:r>
      <w:r w:rsidR="005E3EB0" w:rsidRPr="005A0427">
        <w:rPr>
          <w:rFonts w:ascii="Arial Narrow" w:hAnsi="Arial Narrow" w:cs="Helvetica"/>
          <w:sz w:val="24"/>
          <w:szCs w:val="24"/>
        </w:rPr>
        <w:t xml:space="preserve"> na stronie internetowej wskazanej w komunikacie ministra wła</w:t>
      </w:r>
      <w:r w:rsidR="005E3EB0" w:rsidRPr="005A0427">
        <w:rPr>
          <w:rFonts w:ascii="Arial Narrow" w:hAnsi="Arial Narrow" w:cs="Arial"/>
          <w:sz w:val="24"/>
          <w:szCs w:val="24"/>
        </w:rPr>
        <w:t>ś</w:t>
      </w:r>
      <w:r w:rsidR="005E3EB0" w:rsidRPr="005A0427">
        <w:rPr>
          <w:rFonts w:ascii="Arial Narrow" w:hAnsi="Arial Narrow" w:cs="Helvetica"/>
          <w:sz w:val="24"/>
          <w:szCs w:val="24"/>
        </w:rPr>
        <w:t>ciwego ds. rozwoju regionalnego</w:t>
      </w:r>
      <w:r w:rsidR="00BB4A85" w:rsidRPr="005A0427">
        <w:rPr>
          <w:rFonts w:ascii="Arial Narrow" w:hAnsi="Arial Narrow" w:cs="Helvetica"/>
          <w:sz w:val="24"/>
          <w:szCs w:val="24"/>
        </w:rPr>
        <w:t>,</w:t>
      </w:r>
      <w:r w:rsidR="005E3EB0" w:rsidRPr="005A0427">
        <w:rPr>
          <w:rFonts w:ascii="Arial Narrow" w:hAnsi="Arial Narrow" w:cs="Helvetica"/>
          <w:sz w:val="24"/>
          <w:szCs w:val="24"/>
        </w:rPr>
        <w:t xml:space="preserve"> umieszczonym na stronie internetowej ministra wła</w:t>
      </w:r>
      <w:r w:rsidR="005E3EB0" w:rsidRPr="005A0427">
        <w:rPr>
          <w:rFonts w:ascii="Arial Narrow" w:hAnsi="Arial Narrow" w:cs="Arial"/>
          <w:sz w:val="24"/>
          <w:szCs w:val="24"/>
        </w:rPr>
        <w:t>ś</w:t>
      </w:r>
      <w:r w:rsidR="005E3EB0" w:rsidRPr="005A0427">
        <w:rPr>
          <w:rFonts w:ascii="Arial Narrow" w:hAnsi="Arial Narrow" w:cs="Helvetica"/>
          <w:sz w:val="24"/>
          <w:szCs w:val="24"/>
        </w:rPr>
        <w:t>ciwego ds. rozwoju regionalnego, a do czasu uruchomienia tej strony internetowej</w:t>
      </w:r>
      <w:r w:rsidR="005E3EB0" w:rsidRPr="005A0427">
        <w:rPr>
          <w:rStyle w:val="Odwoanieprzypisudolnego"/>
          <w:rFonts w:ascii="Arial Narrow" w:hAnsi="Arial Narrow" w:cs="Helvetica"/>
          <w:sz w:val="24"/>
          <w:szCs w:val="24"/>
        </w:rPr>
        <w:footnoteReference w:id="24"/>
      </w:r>
      <w:r w:rsidR="005E3EB0" w:rsidRPr="005A0427">
        <w:rPr>
          <w:rFonts w:ascii="Arial Narrow" w:hAnsi="Arial Narrow" w:cs="Helvetica"/>
          <w:sz w:val="24"/>
          <w:szCs w:val="24"/>
        </w:rPr>
        <w:t xml:space="preserve"> – wysłaniu zapytania ofertowego do co najmniej trzech potencjalnych </w:t>
      </w:r>
      <w:r w:rsidR="005E3EB0" w:rsidRPr="005A0427">
        <w:rPr>
          <w:rFonts w:ascii="Arial Narrow" w:hAnsi="Arial Narrow" w:cs="Helvetica"/>
          <w:sz w:val="24"/>
          <w:szCs w:val="24"/>
        </w:rPr>
        <w:lastRenderedPageBreak/>
        <w:t>wykonawców, o ile na rynku istnieje trzech potencjalnych wykonawców danego zamówienia publicznego oraz upublicznieniu tego zapytania co na</w:t>
      </w:r>
      <w:r w:rsidR="0032468F" w:rsidRPr="005A0427">
        <w:rPr>
          <w:rFonts w:ascii="Arial Narrow" w:hAnsi="Arial Narrow" w:cs="Helvetica"/>
          <w:sz w:val="24"/>
          <w:szCs w:val="24"/>
        </w:rPr>
        <w:t>jmniej na stronie internetowej B</w:t>
      </w:r>
      <w:r w:rsidR="005E3EB0" w:rsidRPr="005A0427">
        <w:rPr>
          <w:rFonts w:ascii="Arial Narrow" w:hAnsi="Arial Narrow" w:cs="Helvetica"/>
          <w:sz w:val="24"/>
          <w:szCs w:val="24"/>
        </w:rPr>
        <w:t>eneficjenta, o ile posiada tak</w:t>
      </w:r>
      <w:r w:rsidR="005E3EB0" w:rsidRPr="005A0427">
        <w:rPr>
          <w:rFonts w:ascii="Arial Narrow" w:hAnsi="Arial Narrow" w:cs="Arial"/>
          <w:sz w:val="24"/>
          <w:szCs w:val="24"/>
        </w:rPr>
        <w:t xml:space="preserve">ą </w:t>
      </w:r>
      <w:r w:rsidR="005E3EB0" w:rsidRPr="005A0427">
        <w:rPr>
          <w:rFonts w:ascii="Arial Narrow" w:hAnsi="Arial Narrow" w:cs="Helvetica"/>
          <w:sz w:val="24"/>
          <w:szCs w:val="24"/>
        </w:rPr>
        <w:t>stron</w:t>
      </w:r>
      <w:r w:rsidR="005E3EB0" w:rsidRPr="005A0427">
        <w:rPr>
          <w:rFonts w:ascii="Arial Narrow" w:hAnsi="Arial Narrow" w:cs="Arial"/>
          <w:sz w:val="24"/>
          <w:szCs w:val="24"/>
        </w:rPr>
        <w:t>ę</w:t>
      </w:r>
      <w:r w:rsidR="005E3EB0" w:rsidRPr="005A0427">
        <w:rPr>
          <w:rFonts w:ascii="Arial Narrow" w:hAnsi="Arial Narrow" w:cs="Helvetica"/>
          <w:sz w:val="24"/>
          <w:szCs w:val="24"/>
        </w:rPr>
        <w:t>, lub</w:t>
      </w:r>
    </w:p>
    <w:p w:rsidR="005E3EB0" w:rsidRPr="005A0427" w:rsidRDefault="00A06D97" w:rsidP="005E3EB0">
      <w:pPr>
        <w:autoSpaceDE w:val="0"/>
        <w:autoSpaceDN w:val="0"/>
        <w:adjustRightInd w:val="0"/>
        <w:spacing w:after="0" w:line="240" w:lineRule="auto"/>
        <w:ind w:left="567"/>
        <w:jc w:val="both"/>
        <w:rPr>
          <w:rFonts w:ascii="Arial Narrow" w:hAnsi="Arial Narrow" w:cs="Helvetica"/>
          <w:sz w:val="24"/>
          <w:szCs w:val="24"/>
        </w:rPr>
      </w:pPr>
      <w:r w:rsidRPr="005A0427">
        <w:rPr>
          <w:rFonts w:ascii="Arial Narrow" w:hAnsi="Arial Narrow" w:cs="Helvetica"/>
          <w:sz w:val="24"/>
          <w:szCs w:val="24"/>
        </w:rPr>
        <w:t>b)</w:t>
      </w:r>
      <w:r w:rsidR="005E3EB0" w:rsidRPr="005A0427">
        <w:rPr>
          <w:rFonts w:ascii="Arial Narrow" w:hAnsi="Arial Narrow" w:cs="Helvetica"/>
          <w:sz w:val="24"/>
          <w:szCs w:val="24"/>
        </w:rPr>
        <w:t xml:space="preserve"> </w:t>
      </w:r>
      <w:r w:rsidR="00F259E4">
        <w:rPr>
          <w:rFonts w:ascii="Arial Narrow" w:hAnsi="Arial Narrow" w:cs="Helvetica"/>
          <w:sz w:val="24"/>
          <w:szCs w:val="24"/>
        </w:rPr>
        <w:t xml:space="preserve">na </w:t>
      </w:r>
      <w:r w:rsidR="005E3EB0" w:rsidRPr="005A0427">
        <w:rPr>
          <w:rFonts w:ascii="Arial Narrow" w:hAnsi="Arial Narrow" w:cs="Helvetica"/>
          <w:sz w:val="24"/>
          <w:szCs w:val="24"/>
        </w:rPr>
        <w:t>innej niż</w:t>
      </w:r>
      <w:r w:rsidR="005E3EB0" w:rsidRPr="005A0427">
        <w:rPr>
          <w:rFonts w:ascii="Arial Narrow" w:hAnsi="Arial Narrow" w:cs="Arial"/>
          <w:sz w:val="24"/>
          <w:szCs w:val="24"/>
        </w:rPr>
        <w:t xml:space="preserve"> </w:t>
      </w:r>
      <w:r w:rsidR="005E3EB0" w:rsidRPr="005A0427">
        <w:rPr>
          <w:rFonts w:ascii="Arial Narrow" w:hAnsi="Arial Narrow" w:cs="Helvetica"/>
          <w:sz w:val="24"/>
          <w:szCs w:val="24"/>
        </w:rPr>
        <w:t xml:space="preserve">wskazana w </w:t>
      </w:r>
      <w:proofErr w:type="spellStart"/>
      <w:r w:rsidR="0032468F" w:rsidRPr="005A0427">
        <w:rPr>
          <w:rFonts w:ascii="Arial Narrow" w:hAnsi="Arial Narrow" w:cs="Helvetica"/>
          <w:sz w:val="24"/>
          <w:szCs w:val="24"/>
        </w:rPr>
        <w:t>pkt</w:t>
      </w:r>
      <w:proofErr w:type="spellEnd"/>
      <w:r w:rsidR="005E3EB0" w:rsidRPr="005A0427">
        <w:rPr>
          <w:rFonts w:ascii="Arial Narrow" w:hAnsi="Arial Narrow" w:cs="Helvetica"/>
          <w:sz w:val="24"/>
          <w:szCs w:val="24"/>
        </w:rPr>
        <w:t xml:space="preserve"> </w:t>
      </w:r>
      <w:r w:rsidR="0032468F" w:rsidRPr="005A0427">
        <w:rPr>
          <w:rFonts w:ascii="Arial Narrow" w:hAnsi="Arial Narrow" w:cs="Helvetica"/>
          <w:sz w:val="24"/>
          <w:szCs w:val="24"/>
        </w:rPr>
        <w:t>1</w:t>
      </w:r>
      <w:r w:rsidR="005E3EB0" w:rsidRPr="005A0427">
        <w:rPr>
          <w:rFonts w:ascii="Arial Narrow" w:hAnsi="Arial Narrow" w:cs="Helvetica"/>
          <w:sz w:val="24"/>
          <w:szCs w:val="24"/>
        </w:rPr>
        <w:t xml:space="preserve"> </w:t>
      </w:r>
      <w:r w:rsidR="0032468F" w:rsidRPr="005A0427">
        <w:rPr>
          <w:rFonts w:ascii="Arial Narrow" w:hAnsi="Arial Narrow" w:cs="Helvetica"/>
          <w:sz w:val="24"/>
          <w:szCs w:val="24"/>
        </w:rPr>
        <w:t>lit. a</w:t>
      </w:r>
      <w:r w:rsidR="005E3EB0" w:rsidRPr="005A0427">
        <w:rPr>
          <w:rFonts w:ascii="Arial Narrow" w:hAnsi="Arial Narrow" w:cs="Helvetica"/>
          <w:sz w:val="24"/>
          <w:szCs w:val="24"/>
        </w:rPr>
        <w:t xml:space="preserve"> stronie internetowej przeznaczonej do umieszczania zapyta</w:t>
      </w:r>
      <w:r w:rsidR="005E3EB0" w:rsidRPr="005A0427">
        <w:rPr>
          <w:rFonts w:ascii="Arial Narrow" w:hAnsi="Arial Narrow" w:cs="Arial"/>
          <w:sz w:val="24"/>
          <w:szCs w:val="24"/>
        </w:rPr>
        <w:t xml:space="preserve">ń </w:t>
      </w:r>
      <w:r w:rsidR="005E3EB0" w:rsidRPr="005A0427">
        <w:rPr>
          <w:rFonts w:ascii="Arial Narrow" w:hAnsi="Arial Narrow" w:cs="Helvetica"/>
          <w:sz w:val="24"/>
          <w:szCs w:val="24"/>
        </w:rPr>
        <w:t>ofertowych, przy czym dotyczy to wył</w:t>
      </w:r>
      <w:r w:rsidR="005E3EB0" w:rsidRPr="005A0427">
        <w:rPr>
          <w:rFonts w:ascii="Arial Narrow" w:hAnsi="Arial Narrow" w:cs="Arial"/>
          <w:sz w:val="24"/>
          <w:szCs w:val="24"/>
        </w:rPr>
        <w:t>ą</w:t>
      </w:r>
      <w:r w:rsidR="0032468F" w:rsidRPr="005A0427">
        <w:rPr>
          <w:rFonts w:ascii="Arial Narrow" w:hAnsi="Arial Narrow" w:cs="Helvetica"/>
          <w:sz w:val="24"/>
          <w:szCs w:val="24"/>
        </w:rPr>
        <w:t>cznie B</w:t>
      </w:r>
      <w:r w:rsidR="005E3EB0" w:rsidRPr="005A0427">
        <w:rPr>
          <w:rFonts w:ascii="Arial Narrow" w:hAnsi="Arial Narrow" w:cs="Helvetica"/>
          <w:sz w:val="24"/>
          <w:szCs w:val="24"/>
        </w:rPr>
        <w:t xml:space="preserve">eneficjentów, o których mowa w ust. </w:t>
      </w:r>
      <w:r w:rsidR="003B7380" w:rsidRPr="005A0427">
        <w:rPr>
          <w:rFonts w:ascii="Arial Narrow" w:hAnsi="Arial Narrow" w:cs="Helvetica"/>
          <w:sz w:val="24"/>
          <w:szCs w:val="24"/>
        </w:rPr>
        <w:t>4</w:t>
      </w:r>
      <w:r w:rsidR="005E3EB0" w:rsidRPr="005A0427">
        <w:rPr>
          <w:rFonts w:ascii="Arial Narrow" w:hAnsi="Arial Narrow" w:cs="Helvetica"/>
          <w:sz w:val="24"/>
          <w:szCs w:val="24"/>
        </w:rPr>
        <w:t xml:space="preserve"> </w:t>
      </w:r>
    </w:p>
    <w:p w:rsidR="005E3EB0" w:rsidRPr="005A0427" w:rsidRDefault="005E3EB0" w:rsidP="005E3EB0">
      <w:pPr>
        <w:autoSpaceDE w:val="0"/>
        <w:autoSpaceDN w:val="0"/>
        <w:adjustRightInd w:val="0"/>
        <w:spacing w:after="0" w:line="240" w:lineRule="auto"/>
        <w:ind w:left="567"/>
        <w:jc w:val="both"/>
        <w:rPr>
          <w:rFonts w:ascii="Arial Narrow" w:hAnsi="Arial Narrow" w:cs="Helvetica"/>
          <w:sz w:val="24"/>
          <w:szCs w:val="24"/>
        </w:rPr>
      </w:pPr>
      <w:r w:rsidRPr="005A0427">
        <w:rPr>
          <w:rFonts w:ascii="Arial Narrow" w:hAnsi="Arial Narrow" w:cs="Helvetica"/>
          <w:sz w:val="24"/>
          <w:szCs w:val="24"/>
        </w:rPr>
        <w:t>oraz</w:t>
      </w:r>
    </w:p>
    <w:p w:rsidR="005E3EB0" w:rsidRPr="005A0427" w:rsidRDefault="005E3EB0" w:rsidP="00A06D97">
      <w:pPr>
        <w:numPr>
          <w:ilvl w:val="0"/>
          <w:numId w:val="75"/>
        </w:numPr>
        <w:autoSpaceDE w:val="0"/>
        <w:autoSpaceDN w:val="0"/>
        <w:adjustRightInd w:val="0"/>
        <w:spacing w:after="0" w:line="240" w:lineRule="auto"/>
        <w:ind w:left="567" w:hanging="283"/>
        <w:jc w:val="both"/>
        <w:rPr>
          <w:rFonts w:ascii="Arial Narrow" w:hAnsi="Arial Narrow" w:cs="Helvetica"/>
          <w:sz w:val="24"/>
          <w:szCs w:val="24"/>
        </w:rPr>
      </w:pPr>
      <w:r w:rsidRPr="005A0427">
        <w:rPr>
          <w:rFonts w:ascii="Arial Narrow" w:hAnsi="Arial Narrow" w:cs="Helvetica"/>
          <w:sz w:val="24"/>
          <w:szCs w:val="24"/>
        </w:rPr>
        <w:t>w przypadku zamówie</w:t>
      </w:r>
      <w:r w:rsidRPr="005A0427">
        <w:rPr>
          <w:rFonts w:ascii="Arial Narrow" w:hAnsi="Arial Narrow" w:cs="Arial"/>
          <w:sz w:val="24"/>
          <w:szCs w:val="24"/>
        </w:rPr>
        <w:t xml:space="preserve">ń </w:t>
      </w:r>
      <w:r w:rsidRPr="005A0427">
        <w:rPr>
          <w:rFonts w:ascii="Arial Narrow" w:hAnsi="Arial Narrow" w:cs="Helvetica"/>
          <w:sz w:val="24"/>
          <w:szCs w:val="24"/>
        </w:rPr>
        <w:t>publicznych o warto</w:t>
      </w:r>
      <w:r w:rsidRPr="005A0427">
        <w:rPr>
          <w:rFonts w:ascii="Arial Narrow" w:hAnsi="Arial Narrow" w:cs="Arial"/>
          <w:sz w:val="24"/>
          <w:szCs w:val="24"/>
        </w:rPr>
        <w:t>ś</w:t>
      </w:r>
      <w:r w:rsidRPr="005A0427">
        <w:rPr>
          <w:rFonts w:ascii="Arial Narrow" w:hAnsi="Arial Narrow" w:cs="Helvetica"/>
          <w:sz w:val="24"/>
          <w:szCs w:val="24"/>
        </w:rPr>
        <w:t>ci równej lub wy</w:t>
      </w:r>
      <w:r w:rsidRPr="005A0427">
        <w:rPr>
          <w:rFonts w:ascii="Arial Narrow" w:hAnsi="Arial Narrow" w:cs="Arial"/>
          <w:sz w:val="24"/>
          <w:szCs w:val="24"/>
        </w:rPr>
        <w:t>ż</w:t>
      </w:r>
      <w:r w:rsidRPr="005A0427">
        <w:rPr>
          <w:rFonts w:ascii="Arial Narrow" w:hAnsi="Arial Narrow" w:cs="Helvetica"/>
          <w:sz w:val="24"/>
          <w:szCs w:val="24"/>
        </w:rPr>
        <w:t>szej niż</w:t>
      </w:r>
      <w:r w:rsidRPr="005A0427">
        <w:rPr>
          <w:rFonts w:ascii="Arial Narrow" w:hAnsi="Arial Narrow" w:cs="Arial"/>
          <w:sz w:val="24"/>
          <w:szCs w:val="24"/>
        </w:rPr>
        <w:t xml:space="preserve"> </w:t>
      </w:r>
      <w:r w:rsidRPr="005A0427">
        <w:rPr>
          <w:rFonts w:ascii="Arial Narrow" w:hAnsi="Arial Narrow" w:cs="Helvetica"/>
          <w:sz w:val="24"/>
          <w:szCs w:val="24"/>
        </w:rPr>
        <w:t>próg okre</w:t>
      </w:r>
      <w:r w:rsidRPr="005A0427">
        <w:rPr>
          <w:rFonts w:ascii="Arial Narrow" w:hAnsi="Arial Narrow" w:cs="Arial"/>
          <w:sz w:val="24"/>
          <w:szCs w:val="24"/>
        </w:rPr>
        <w:t>ś</w:t>
      </w:r>
      <w:r w:rsidRPr="005A0427">
        <w:rPr>
          <w:rFonts w:ascii="Arial Narrow" w:hAnsi="Arial Narrow" w:cs="Helvetica"/>
          <w:sz w:val="24"/>
          <w:szCs w:val="24"/>
        </w:rPr>
        <w:t xml:space="preserve">lony w przepisach wydanych na podstawie art. 11 ust. 8 ustawy </w:t>
      </w:r>
      <w:r w:rsidR="008559EB" w:rsidRPr="005A0427">
        <w:rPr>
          <w:rFonts w:ascii="Arial Narrow" w:hAnsi="Arial Narrow" w:cs="Helvetica"/>
          <w:sz w:val="24"/>
          <w:szCs w:val="24"/>
        </w:rPr>
        <w:t>P</w:t>
      </w:r>
      <w:r w:rsidR="00C1353E" w:rsidRPr="005A0427">
        <w:rPr>
          <w:rFonts w:ascii="Arial Narrow" w:hAnsi="Arial Narrow" w:cs="Helvetica"/>
          <w:sz w:val="24"/>
          <w:szCs w:val="24"/>
        </w:rPr>
        <w:t>rawo zamówień publicznych</w:t>
      </w:r>
      <w:r w:rsidRPr="005A0427">
        <w:rPr>
          <w:rFonts w:ascii="Arial Narrow" w:hAnsi="Arial Narrow" w:cs="Helvetica"/>
          <w:sz w:val="24"/>
          <w:szCs w:val="24"/>
        </w:rPr>
        <w:t xml:space="preserve"> – dodatkowo jego umieszczeniu w Dzienniku Urz</w:t>
      </w:r>
      <w:r w:rsidRPr="005A0427">
        <w:rPr>
          <w:rFonts w:ascii="Arial Narrow" w:hAnsi="Arial Narrow" w:cs="Arial"/>
          <w:sz w:val="24"/>
          <w:szCs w:val="24"/>
        </w:rPr>
        <w:t>ę</w:t>
      </w:r>
      <w:r w:rsidR="00C1353E" w:rsidRPr="005A0427">
        <w:rPr>
          <w:rFonts w:ascii="Arial Narrow" w:hAnsi="Arial Narrow" w:cs="Helvetica"/>
          <w:sz w:val="24"/>
          <w:szCs w:val="24"/>
        </w:rPr>
        <w:t xml:space="preserve">dowym UE </w:t>
      </w:r>
      <w:r w:rsidRPr="005A0427">
        <w:rPr>
          <w:rFonts w:ascii="Arial Narrow" w:hAnsi="Arial Narrow" w:cs="Helvetica"/>
          <w:sz w:val="24"/>
          <w:szCs w:val="24"/>
        </w:rPr>
        <w:t>w zakresie i terminach okre</w:t>
      </w:r>
      <w:r w:rsidRPr="005A0427">
        <w:rPr>
          <w:rFonts w:ascii="Arial Narrow" w:hAnsi="Arial Narrow" w:cs="Arial"/>
          <w:sz w:val="24"/>
          <w:szCs w:val="24"/>
        </w:rPr>
        <w:t>ś</w:t>
      </w:r>
      <w:r w:rsidRPr="005A0427">
        <w:rPr>
          <w:rFonts w:ascii="Arial Narrow" w:hAnsi="Arial Narrow" w:cs="Helvetica"/>
          <w:sz w:val="24"/>
          <w:szCs w:val="24"/>
        </w:rPr>
        <w:t xml:space="preserve">lonych w ustawie </w:t>
      </w:r>
      <w:r w:rsidR="008559EB" w:rsidRPr="005A0427">
        <w:rPr>
          <w:rFonts w:ascii="Arial Narrow" w:hAnsi="Arial Narrow" w:cs="Helvetica"/>
          <w:sz w:val="24"/>
          <w:szCs w:val="24"/>
        </w:rPr>
        <w:t>P</w:t>
      </w:r>
      <w:r w:rsidR="00C1353E" w:rsidRPr="005A0427">
        <w:rPr>
          <w:rFonts w:ascii="Arial Narrow" w:hAnsi="Arial Narrow" w:cs="Helvetica"/>
          <w:sz w:val="24"/>
          <w:szCs w:val="24"/>
        </w:rPr>
        <w:t>rawo zamówień publicznych</w:t>
      </w:r>
      <w:r w:rsidRPr="005A0427">
        <w:rPr>
          <w:rFonts w:ascii="Arial Narrow" w:hAnsi="Arial Narrow" w:cs="Helvetica"/>
          <w:sz w:val="24"/>
          <w:szCs w:val="24"/>
        </w:rPr>
        <w:t xml:space="preserve"> dla zamówie</w:t>
      </w:r>
      <w:r w:rsidRPr="005A0427">
        <w:rPr>
          <w:rFonts w:ascii="Arial Narrow" w:hAnsi="Arial Narrow" w:cs="Arial"/>
          <w:sz w:val="24"/>
          <w:szCs w:val="24"/>
        </w:rPr>
        <w:t xml:space="preserve">ń </w:t>
      </w:r>
      <w:r w:rsidRPr="005A0427">
        <w:rPr>
          <w:rFonts w:ascii="Arial Narrow" w:hAnsi="Arial Narrow" w:cs="Helvetica"/>
          <w:sz w:val="24"/>
          <w:szCs w:val="24"/>
        </w:rPr>
        <w:t>publicznych o takiej warto</w:t>
      </w:r>
      <w:r w:rsidRPr="005A0427">
        <w:rPr>
          <w:rFonts w:ascii="Arial Narrow" w:hAnsi="Arial Narrow" w:cs="Arial"/>
          <w:sz w:val="24"/>
          <w:szCs w:val="24"/>
        </w:rPr>
        <w:t>ś</w:t>
      </w:r>
      <w:r w:rsidRPr="005A0427">
        <w:rPr>
          <w:rFonts w:ascii="Arial Narrow" w:hAnsi="Arial Narrow" w:cs="Helvetica"/>
          <w:sz w:val="24"/>
          <w:szCs w:val="24"/>
        </w:rPr>
        <w:t>ci.</w:t>
      </w:r>
    </w:p>
    <w:p w:rsidR="005E3EB0" w:rsidRPr="005A0427" w:rsidRDefault="005E3EB0" w:rsidP="00636865">
      <w:pPr>
        <w:pStyle w:val="Normalny1"/>
        <w:widowControl w:val="0"/>
        <w:numPr>
          <w:ilvl w:val="0"/>
          <w:numId w:val="76"/>
        </w:numPr>
        <w:tabs>
          <w:tab w:val="left" w:pos="284"/>
        </w:tabs>
        <w:spacing w:after="0" w:line="240" w:lineRule="auto"/>
        <w:ind w:left="284" w:hanging="284"/>
        <w:jc w:val="both"/>
        <w:rPr>
          <w:rFonts w:ascii="Arial Narrow" w:eastAsia="Arial Narrow" w:hAnsi="Arial Narrow" w:cs="Arial Narrow"/>
          <w:sz w:val="24"/>
          <w:szCs w:val="24"/>
        </w:rPr>
      </w:pPr>
      <w:r w:rsidRPr="005A0427">
        <w:rPr>
          <w:rFonts w:ascii="Arial Narrow" w:eastAsia="Arial Narrow" w:hAnsi="Arial Narrow" w:cs="Arial Narrow"/>
          <w:sz w:val="24"/>
          <w:szCs w:val="24"/>
        </w:rPr>
        <w:t xml:space="preserve">W przypadku stwierdzenia naruszeń unijnych lub krajowych przepisów i wytycznych, które regulują kwestie zamówień publicznych, Instytucja </w:t>
      </w:r>
      <w:del w:id="312" w:author="pszmaglinski" w:date="2016-07-13T08:57:00Z">
        <w:r w:rsidRPr="005A0427" w:rsidDel="00442587">
          <w:rPr>
            <w:rFonts w:ascii="Arial Narrow" w:eastAsia="Arial Narrow" w:hAnsi="Arial Narrow" w:cs="Arial Narrow"/>
            <w:sz w:val="24"/>
            <w:szCs w:val="24"/>
          </w:rPr>
          <w:delText xml:space="preserve">Zarządzająca </w:delText>
        </w:r>
      </w:del>
      <w:ins w:id="313" w:author="pszmaglinski" w:date="2016-07-13T08:57:00Z">
        <w:r w:rsidR="00442587">
          <w:rPr>
            <w:rFonts w:ascii="Arial Narrow" w:eastAsia="Arial Narrow" w:hAnsi="Arial Narrow" w:cs="Arial Narrow"/>
            <w:sz w:val="24"/>
            <w:szCs w:val="24"/>
          </w:rPr>
          <w:t>Pośrednicz</w:t>
        </w:r>
      </w:ins>
      <w:ins w:id="314" w:author="maniskiewicz" w:date="2016-10-17T11:29:00Z">
        <w:r w:rsidR="00237B62">
          <w:rPr>
            <w:rFonts w:ascii="Arial Narrow" w:eastAsia="Arial Narrow" w:hAnsi="Arial Narrow" w:cs="Arial Narrow"/>
            <w:sz w:val="24"/>
            <w:szCs w:val="24"/>
          </w:rPr>
          <w:t>ą</w:t>
        </w:r>
      </w:ins>
      <w:ins w:id="315" w:author="pszmaglinski" w:date="2016-07-13T08:57:00Z">
        <w:del w:id="316" w:author="maniskiewicz" w:date="2016-10-17T11:29:00Z">
          <w:r w:rsidR="00442587" w:rsidDel="00237B62">
            <w:rPr>
              <w:rFonts w:ascii="Arial Narrow" w:eastAsia="Arial Narrow" w:hAnsi="Arial Narrow" w:cs="Arial Narrow"/>
              <w:sz w:val="24"/>
              <w:szCs w:val="24"/>
            </w:rPr>
            <w:delText>a</w:delText>
          </w:r>
        </w:del>
        <w:r w:rsidR="00442587">
          <w:rPr>
            <w:rFonts w:ascii="Arial Narrow" w:eastAsia="Arial Narrow" w:hAnsi="Arial Narrow" w:cs="Arial Narrow"/>
            <w:sz w:val="24"/>
            <w:szCs w:val="24"/>
          </w:rPr>
          <w:t>ca</w:t>
        </w:r>
        <w:r w:rsidR="00442587" w:rsidRPr="005A0427">
          <w:rPr>
            <w:rFonts w:ascii="Arial Narrow" w:eastAsia="Arial Narrow" w:hAnsi="Arial Narrow" w:cs="Arial Narrow"/>
            <w:sz w:val="24"/>
            <w:szCs w:val="24"/>
          </w:rPr>
          <w:t xml:space="preserve"> </w:t>
        </w:r>
      </w:ins>
      <w:r w:rsidRPr="005A0427">
        <w:rPr>
          <w:rFonts w:ascii="Arial Narrow" w:eastAsia="Arial Narrow" w:hAnsi="Arial Narrow" w:cs="Arial Narrow"/>
          <w:sz w:val="24"/>
          <w:szCs w:val="24"/>
        </w:rPr>
        <w:t>wymierza korekty finansowe ustalane na zasadach określonych w art. 24 ustawy wdrożeniowej i aktów wykonawczych.</w:t>
      </w:r>
    </w:p>
    <w:p w:rsidR="005E3EB0" w:rsidRPr="005A0427" w:rsidRDefault="005E3EB0" w:rsidP="005E3EB0">
      <w:pPr>
        <w:pStyle w:val="Normalny1"/>
        <w:widowControl w:val="0"/>
        <w:numPr>
          <w:ilvl w:val="0"/>
          <w:numId w:val="76"/>
        </w:numPr>
        <w:tabs>
          <w:tab w:val="left" w:pos="284"/>
        </w:tabs>
        <w:autoSpaceDE w:val="0"/>
        <w:autoSpaceDN w:val="0"/>
        <w:adjustRightInd w:val="0"/>
        <w:spacing w:after="0" w:line="240" w:lineRule="auto"/>
        <w:ind w:left="284" w:hanging="284"/>
        <w:jc w:val="both"/>
        <w:rPr>
          <w:rFonts w:ascii="Arial Narrow" w:eastAsia="Arial Narrow" w:hAnsi="Arial Narrow" w:cs="Arial Narrow"/>
          <w:sz w:val="24"/>
          <w:szCs w:val="24"/>
        </w:rPr>
      </w:pPr>
      <w:r w:rsidRPr="005A0427">
        <w:rPr>
          <w:rFonts w:ascii="Arial Narrow" w:hAnsi="Arial Narrow" w:cs="TimesNewRomanPSMT"/>
          <w:sz w:val="24"/>
          <w:szCs w:val="24"/>
        </w:rPr>
        <w:t xml:space="preserve">Minister właściwy do spraw rozwoju regionalnego może określić, w drodze rozporządzenia, warunki obniżania wartości korekt finansowych, o których mowa w </w:t>
      </w:r>
      <w:r w:rsidR="00BB4A85" w:rsidRPr="005A0427">
        <w:rPr>
          <w:rFonts w:ascii="Arial Narrow" w:hAnsi="Arial Narrow" w:cs="TimesNewRomanPSMT"/>
          <w:sz w:val="24"/>
          <w:szCs w:val="24"/>
        </w:rPr>
        <w:t xml:space="preserve">art. 24 </w:t>
      </w:r>
      <w:r w:rsidRPr="005A0427">
        <w:rPr>
          <w:rFonts w:ascii="Arial Narrow" w:hAnsi="Arial Narrow" w:cs="TimesNewRomanPSMT"/>
          <w:sz w:val="24"/>
          <w:szCs w:val="24"/>
        </w:rPr>
        <w:t xml:space="preserve">ust. 5 ustawy wdrożeniowej, oraz wartości wydatków poniesionych nieprawidłowo, stanowiących pomniejszenie, o którym mowa w </w:t>
      </w:r>
      <w:r w:rsidR="00BB4A85" w:rsidRPr="005A0427">
        <w:rPr>
          <w:rFonts w:ascii="Arial Narrow" w:hAnsi="Arial Narrow" w:cs="TimesNewRomanPSMT"/>
          <w:sz w:val="24"/>
          <w:szCs w:val="24"/>
        </w:rPr>
        <w:t xml:space="preserve">art. 24 </w:t>
      </w:r>
      <w:r w:rsidR="00114C18" w:rsidRPr="005A0427">
        <w:rPr>
          <w:rFonts w:ascii="Arial Narrow" w:hAnsi="Arial Narrow" w:cs="TimesNewRomanPSMT"/>
          <w:sz w:val="24"/>
          <w:szCs w:val="24"/>
        </w:rPr>
        <w:t xml:space="preserve">ust. 9 </w:t>
      </w:r>
      <w:proofErr w:type="spellStart"/>
      <w:r w:rsidR="00114C18" w:rsidRPr="005A0427">
        <w:rPr>
          <w:rFonts w:ascii="Arial Narrow" w:hAnsi="Arial Narrow" w:cs="TimesNewRomanPSMT"/>
          <w:sz w:val="24"/>
          <w:szCs w:val="24"/>
        </w:rPr>
        <w:t>pkt</w:t>
      </w:r>
      <w:proofErr w:type="spellEnd"/>
      <w:r w:rsidR="00114C18" w:rsidRPr="005A0427">
        <w:rPr>
          <w:rFonts w:ascii="Arial Narrow" w:hAnsi="Arial Narrow" w:cs="TimesNewRomanPSMT"/>
          <w:sz w:val="24"/>
          <w:szCs w:val="24"/>
        </w:rPr>
        <w:t xml:space="preserve"> 1 tej ustawy,</w:t>
      </w:r>
      <w:r w:rsidR="00114C18" w:rsidRPr="005A0427">
        <w:rPr>
          <w:rFonts w:ascii="Arial Narrow" w:hAnsi="Arial Narrow" w:cs="TimesNewRomanPSMT"/>
          <w:sz w:val="24"/>
          <w:szCs w:val="24"/>
        </w:rPr>
        <w:br/>
      </w:r>
      <w:r w:rsidRPr="005A0427">
        <w:rPr>
          <w:rFonts w:ascii="Arial Narrow" w:hAnsi="Arial Narrow" w:cs="TimesNewRomanPSMT"/>
          <w:sz w:val="24"/>
          <w:szCs w:val="24"/>
        </w:rPr>
        <w:t>a także ich stawki procentowe, mając na względzie charakter i wagę nieprawi</w:t>
      </w:r>
      <w:r w:rsidR="00114C18" w:rsidRPr="005A0427">
        <w:rPr>
          <w:rFonts w:ascii="Arial Narrow" w:hAnsi="Arial Narrow" w:cs="TimesNewRomanPSMT"/>
          <w:sz w:val="24"/>
          <w:szCs w:val="24"/>
        </w:rPr>
        <w:t>dłowości, ich skutki finansowe,</w:t>
      </w:r>
      <w:r w:rsidR="00114C18" w:rsidRPr="005A0427">
        <w:rPr>
          <w:rFonts w:ascii="Arial Narrow" w:hAnsi="Arial Narrow" w:cs="TimesNewRomanPSMT"/>
          <w:sz w:val="24"/>
          <w:szCs w:val="24"/>
        </w:rPr>
        <w:br/>
      </w:r>
      <w:r w:rsidRPr="005A0427">
        <w:rPr>
          <w:rFonts w:ascii="Arial Narrow" w:hAnsi="Arial Narrow" w:cs="TimesNewRomanPSMT"/>
          <w:sz w:val="24"/>
          <w:szCs w:val="24"/>
        </w:rPr>
        <w:t xml:space="preserve">a także stanowisko Komisji Europejskiej, o którym mowa w </w:t>
      </w:r>
      <w:r w:rsidR="00BB4A85" w:rsidRPr="005A0427">
        <w:rPr>
          <w:rFonts w:ascii="Arial Narrow" w:hAnsi="Arial Narrow" w:cs="TimesNewRomanPSMT"/>
          <w:sz w:val="24"/>
          <w:szCs w:val="24"/>
        </w:rPr>
        <w:t xml:space="preserve">art. 24 </w:t>
      </w:r>
      <w:r w:rsidRPr="005A0427">
        <w:rPr>
          <w:rFonts w:ascii="Arial Narrow" w:hAnsi="Arial Narrow" w:cs="TimesNewRomanPSMT"/>
          <w:sz w:val="24"/>
          <w:szCs w:val="24"/>
        </w:rPr>
        <w:t>ust. 6 tej ustawy.</w:t>
      </w:r>
    </w:p>
    <w:p w:rsidR="000E4251" w:rsidRPr="005A0427" w:rsidRDefault="00C31804" w:rsidP="005E3EB0">
      <w:pPr>
        <w:pStyle w:val="Normalny1"/>
        <w:widowControl w:val="0"/>
        <w:numPr>
          <w:ilvl w:val="0"/>
          <w:numId w:val="76"/>
        </w:numPr>
        <w:tabs>
          <w:tab w:val="left" w:pos="284"/>
        </w:tabs>
        <w:autoSpaceDE w:val="0"/>
        <w:autoSpaceDN w:val="0"/>
        <w:adjustRightInd w:val="0"/>
        <w:spacing w:after="0" w:line="240" w:lineRule="auto"/>
        <w:ind w:left="284" w:hanging="284"/>
        <w:jc w:val="both"/>
        <w:rPr>
          <w:rFonts w:ascii="Arial Narrow" w:eastAsia="Arial Narrow" w:hAnsi="Arial Narrow" w:cs="Arial Narrow"/>
          <w:sz w:val="24"/>
          <w:szCs w:val="24"/>
        </w:rPr>
      </w:pPr>
      <w:r w:rsidRPr="005A0427">
        <w:rPr>
          <w:rFonts w:ascii="Arial Narrow" w:hAnsi="Arial Narrow" w:cs="TimesNewRomanPSMT"/>
          <w:sz w:val="24"/>
          <w:szCs w:val="24"/>
        </w:rPr>
        <w:t>Beneficjent, podpisując niniejszą Umowę, wyraża zgodę na korygowanie przedstawionych w ramach rozliczenia wydatków zgodnie z Wytycznymi</w:t>
      </w:r>
      <w:r w:rsidR="001952C7" w:rsidRPr="005A0427">
        <w:rPr>
          <w:rFonts w:ascii="Arial Narrow" w:hAnsi="Arial Narrow" w:cs="TimesNewRomanPSMT"/>
          <w:sz w:val="24"/>
          <w:szCs w:val="24"/>
        </w:rPr>
        <w:t xml:space="preserve">, o których mowa w </w:t>
      </w:r>
      <w:r w:rsidR="00D27BE6" w:rsidRPr="005A0427">
        <w:rPr>
          <w:rFonts w:ascii="Arial Narrow" w:eastAsia="Arial Narrow" w:hAnsi="Arial Narrow" w:cs="Arial Narrow"/>
          <w:sz w:val="24"/>
          <w:szCs w:val="24"/>
        </w:rPr>
        <w:t xml:space="preserve">§ 1 </w:t>
      </w:r>
      <w:proofErr w:type="spellStart"/>
      <w:r w:rsidR="00D27BE6" w:rsidRPr="005A0427">
        <w:rPr>
          <w:rFonts w:ascii="Arial Narrow" w:eastAsia="Arial Narrow" w:hAnsi="Arial Narrow" w:cs="Arial Narrow"/>
          <w:sz w:val="24"/>
          <w:szCs w:val="24"/>
        </w:rPr>
        <w:t>pkt</w:t>
      </w:r>
      <w:proofErr w:type="spellEnd"/>
      <w:r w:rsidR="00D27BE6" w:rsidRPr="005A0427">
        <w:rPr>
          <w:rFonts w:ascii="Arial Narrow" w:eastAsia="Arial Narrow" w:hAnsi="Arial Narrow" w:cs="Arial Narrow"/>
          <w:sz w:val="24"/>
          <w:szCs w:val="24"/>
        </w:rPr>
        <w:t xml:space="preserve"> 4</w:t>
      </w:r>
      <w:ins w:id="317" w:author="maniskiewicz" w:date="2016-10-14T12:11:00Z">
        <w:del w:id="318" w:author="mmossetty" w:date="2016-11-09T07:41:00Z">
          <w:r w:rsidR="00786969" w:rsidDel="003961AB">
            <w:rPr>
              <w:rFonts w:ascii="Arial Narrow" w:eastAsia="Arial Narrow" w:hAnsi="Arial Narrow" w:cs="Arial Narrow"/>
              <w:sz w:val="24"/>
              <w:szCs w:val="24"/>
            </w:rPr>
            <w:delText>5</w:delText>
          </w:r>
        </w:del>
      </w:ins>
      <w:ins w:id="319" w:author="mmossetty" w:date="2016-11-09T07:41:00Z">
        <w:r w:rsidR="003961AB">
          <w:rPr>
            <w:rFonts w:ascii="Arial Narrow" w:eastAsia="Arial Narrow" w:hAnsi="Arial Narrow" w:cs="Arial Narrow"/>
            <w:sz w:val="24"/>
            <w:szCs w:val="24"/>
          </w:rPr>
          <w:t>4</w:t>
        </w:r>
      </w:ins>
      <w:del w:id="320" w:author="maniskiewicz" w:date="2016-10-14T12:11:00Z">
        <w:r w:rsidR="00D27BE6" w:rsidRPr="005A0427" w:rsidDel="00786969">
          <w:rPr>
            <w:rFonts w:ascii="Arial Narrow" w:eastAsia="Arial Narrow" w:hAnsi="Arial Narrow" w:cs="Arial Narrow"/>
            <w:sz w:val="24"/>
            <w:szCs w:val="24"/>
          </w:rPr>
          <w:delText>4</w:delText>
        </w:r>
      </w:del>
      <w:r w:rsidR="001952C7" w:rsidRPr="005A0427">
        <w:rPr>
          <w:rFonts w:ascii="Arial Narrow" w:eastAsia="Arial Narrow" w:hAnsi="Arial Narrow" w:cs="Arial Narrow"/>
          <w:sz w:val="24"/>
          <w:szCs w:val="24"/>
        </w:rPr>
        <w:t xml:space="preserve"> lit. k, aktualnymi na moment stwierdzenia nieprawidłowości</w:t>
      </w:r>
      <w:r w:rsidR="008A4A14" w:rsidRPr="005A0427">
        <w:rPr>
          <w:rFonts w:ascii="Arial Narrow" w:eastAsia="Arial Narrow" w:hAnsi="Arial Narrow" w:cs="Arial Narrow"/>
          <w:sz w:val="24"/>
          <w:szCs w:val="24"/>
        </w:rPr>
        <w:t>.</w:t>
      </w:r>
    </w:p>
    <w:p w:rsidR="00AB2686" w:rsidRPr="005A0427" w:rsidRDefault="00AB2686" w:rsidP="004A1DC9">
      <w:pPr>
        <w:pStyle w:val="Normalny1"/>
        <w:widowControl w:val="0"/>
        <w:spacing w:after="0" w:line="240" w:lineRule="auto"/>
        <w:jc w:val="center"/>
        <w:rPr>
          <w:rFonts w:ascii="Arial Narrow" w:eastAsia="Arial Narrow" w:hAnsi="Arial Narrow" w:cs="Arial Narrow"/>
          <w:b/>
          <w:color w:val="auto"/>
          <w:sz w:val="24"/>
          <w:szCs w:val="24"/>
        </w:rPr>
      </w:pPr>
    </w:p>
    <w:p w:rsidR="00BB44F2" w:rsidRPr="005A0427" w:rsidRDefault="006D426D" w:rsidP="004A1DC9">
      <w:pPr>
        <w:pStyle w:val="Normalny1"/>
        <w:widowControl w:val="0"/>
        <w:spacing w:after="0" w:line="240" w:lineRule="auto"/>
        <w:jc w:val="center"/>
        <w:rPr>
          <w:rFonts w:ascii="Arial Narrow" w:hAnsi="Arial Narrow"/>
          <w:color w:val="auto"/>
          <w:sz w:val="24"/>
          <w:szCs w:val="24"/>
        </w:rPr>
      </w:pPr>
      <w:r w:rsidRPr="005A0427">
        <w:rPr>
          <w:rFonts w:ascii="Arial Narrow" w:eastAsia="Arial Narrow" w:hAnsi="Arial Narrow" w:cs="Arial Narrow"/>
          <w:b/>
          <w:color w:val="auto"/>
          <w:sz w:val="24"/>
          <w:szCs w:val="24"/>
        </w:rPr>
        <w:t xml:space="preserve">§ 10 </w:t>
      </w:r>
    </w:p>
    <w:p w:rsidR="00BB44F2" w:rsidRPr="005A0427" w:rsidRDefault="006D426D" w:rsidP="004A1DC9">
      <w:pPr>
        <w:pStyle w:val="Normalny1"/>
        <w:widowControl w:val="0"/>
        <w:spacing w:after="0" w:line="240" w:lineRule="auto"/>
        <w:jc w:val="center"/>
        <w:rPr>
          <w:rFonts w:ascii="Arial Narrow" w:hAnsi="Arial Narrow"/>
          <w:color w:val="auto"/>
          <w:sz w:val="24"/>
          <w:szCs w:val="24"/>
        </w:rPr>
      </w:pPr>
      <w:r w:rsidRPr="005A0427">
        <w:rPr>
          <w:rFonts w:ascii="Arial Narrow" w:eastAsia="Arial Narrow" w:hAnsi="Arial Narrow" w:cs="Arial Narrow"/>
          <w:b/>
          <w:color w:val="auto"/>
          <w:sz w:val="24"/>
          <w:szCs w:val="24"/>
        </w:rPr>
        <w:t xml:space="preserve">Monitoring i sprawozdawczość </w:t>
      </w:r>
    </w:p>
    <w:p w:rsidR="00957FE7" w:rsidRPr="005A0427" w:rsidRDefault="006D426D" w:rsidP="00B806B3">
      <w:pPr>
        <w:pStyle w:val="Normalny1"/>
        <w:widowControl w:val="0"/>
        <w:numPr>
          <w:ilvl w:val="0"/>
          <w:numId w:val="9"/>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Beneficjent jest zobowiązany do osiągnięcia wskaźników produktu oraz rezultatu bezpośredniego na poziomie określonym we </w:t>
      </w:r>
      <w:r w:rsidR="000E4251" w:rsidRPr="005A0427">
        <w:rPr>
          <w:rFonts w:ascii="Arial Narrow" w:eastAsia="Arial Narrow" w:hAnsi="Arial Narrow" w:cs="Arial Narrow"/>
          <w:color w:val="auto"/>
          <w:sz w:val="24"/>
          <w:szCs w:val="24"/>
        </w:rPr>
        <w:t>W</w:t>
      </w:r>
      <w:r w:rsidRPr="005A0427">
        <w:rPr>
          <w:rFonts w:ascii="Arial Narrow" w:eastAsia="Arial Narrow" w:hAnsi="Arial Narrow" w:cs="Arial Narrow"/>
          <w:color w:val="auto"/>
          <w:sz w:val="24"/>
          <w:szCs w:val="24"/>
        </w:rPr>
        <w:t xml:space="preserve">niosku o dofinansowanie, stanowiącym załącznik nr </w:t>
      </w:r>
      <w:r w:rsidR="00444551" w:rsidRPr="005A0427">
        <w:rPr>
          <w:rFonts w:ascii="Arial Narrow" w:eastAsia="Arial Narrow" w:hAnsi="Arial Narrow" w:cs="Arial Narrow"/>
          <w:color w:val="auto"/>
          <w:sz w:val="24"/>
          <w:szCs w:val="24"/>
        </w:rPr>
        <w:t>1</w:t>
      </w:r>
      <w:r w:rsidRPr="005A0427">
        <w:rPr>
          <w:rFonts w:ascii="Arial Narrow" w:eastAsia="Arial Narrow" w:hAnsi="Arial Narrow" w:cs="Arial Narrow"/>
          <w:color w:val="auto"/>
          <w:sz w:val="24"/>
          <w:szCs w:val="24"/>
        </w:rPr>
        <w:t xml:space="preserve"> do Umowy.</w:t>
      </w:r>
    </w:p>
    <w:p w:rsidR="00957FE7" w:rsidRPr="005A0427" w:rsidRDefault="006D426D" w:rsidP="00B806B3">
      <w:pPr>
        <w:pStyle w:val="Normalny1"/>
        <w:widowControl w:val="0"/>
        <w:numPr>
          <w:ilvl w:val="0"/>
          <w:numId w:val="9"/>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Beneficjent jest zobowiązany do wykazania osiągniętych wartości wskaźników produktu najpóźniej we wniosku</w:t>
      </w:r>
      <w:r w:rsidR="00B806B3" w:rsidRPr="005A0427">
        <w:rPr>
          <w:rFonts w:ascii="Arial Narrow" w:eastAsia="Arial Narrow" w:hAnsi="Arial Narrow" w:cs="Arial Narrow"/>
          <w:color w:val="auto"/>
          <w:sz w:val="24"/>
          <w:szCs w:val="24"/>
        </w:rPr>
        <w:br/>
      </w:r>
      <w:r w:rsidRPr="005A0427">
        <w:rPr>
          <w:rFonts w:ascii="Arial Narrow" w:eastAsia="Arial Narrow" w:hAnsi="Arial Narrow" w:cs="Arial Narrow"/>
          <w:color w:val="auto"/>
          <w:sz w:val="24"/>
          <w:szCs w:val="24"/>
        </w:rPr>
        <w:t>o płatność końcową i utrzymania ich w okresie trwałości, o którym mowa w § 16 ust. 1.</w:t>
      </w:r>
    </w:p>
    <w:p w:rsidR="00B16DEB" w:rsidRPr="005A0427" w:rsidRDefault="006D426D" w:rsidP="00B806B3">
      <w:pPr>
        <w:pStyle w:val="Normalny1"/>
        <w:widowControl w:val="0"/>
        <w:numPr>
          <w:ilvl w:val="0"/>
          <w:numId w:val="9"/>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Beneficjent jest zobowiązany do osiągnięcia wskaźników rezultatu bezpośredniego w terminie do 12 miesięcy</w:t>
      </w:r>
      <w:r w:rsidR="00B806B3" w:rsidRPr="005A0427">
        <w:rPr>
          <w:rFonts w:ascii="Arial Narrow" w:eastAsia="Arial Narrow" w:hAnsi="Arial Narrow" w:cs="Arial Narrow"/>
          <w:color w:val="auto"/>
          <w:sz w:val="24"/>
          <w:szCs w:val="24"/>
        </w:rPr>
        <w:br/>
      </w:r>
      <w:r w:rsidRPr="005A0427">
        <w:rPr>
          <w:rFonts w:ascii="Arial Narrow" w:eastAsia="Arial Narrow" w:hAnsi="Arial Narrow" w:cs="Arial Narrow"/>
          <w:color w:val="auto"/>
          <w:sz w:val="24"/>
          <w:szCs w:val="24"/>
        </w:rPr>
        <w:t xml:space="preserve">od </w:t>
      </w:r>
      <w:r w:rsidR="00D8367F" w:rsidRPr="005A0427">
        <w:rPr>
          <w:rFonts w:ascii="Arial Narrow" w:eastAsia="Arial Narrow" w:hAnsi="Arial Narrow" w:cs="Arial Narrow"/>
          <w:color w:val="auto"/>
          <w:sz w:val="24"/>
          <w:szCs w:val="24"/>
        </w:rPr>
        <w:t>zakończenia finansowego lub rzeczowego realizacji Projektu</w:t>
      </w:r>
      <w:r w:rsidR="00EC3602" w:rsidRPr="005A0427">
        <w:rPr>
          <w:rFonts w:ascii="Arial Narrow" w:eastAsia="Arial Narrow" w:hAnsi="Arial Narrow" w:cs="Arial Narrow"/>
          <w:color w:val="auto"/>
          <w:sz w:val="24"/>
          <w:szCs w:val="24"/>
        </w:rPr>
        <w:t>, w zależności od tego, który termin jest późniejszy,</w:t>
      </w:r>
      <w:r w:rsidRPr="005A0427">
        <w:rPr>
          <w:rFonts w:ascii="Arial Narrow" w:eastAsia="Arial Narrow" w:hAnsi="Arial Narrow" w:cs="Arial Narrow"/>
          <w:color w:val="auto"/>
          <w:sz w:val="24"/>
          <w:szCs w:val="24"/>
        </w:rPr>
        <w:t xml:space="preserve"> i utrzymaniu ich w okresie trwałości, o którym mowa w § 16 ust. 1.</w:t>
      </w:r>
    </w:p>
    <w:p w:rsidR="00B16DEB" w:rsidRPr="005A0427" w:rsidRDefault="006D426D" w:rsidP="00B806B3">
      <w:pPr>
        <w:pStyle w:val="Normalny1"/>
        <w:widowControl w:val="0"/>
        <w:numPr>
          <w:ilvl w:val="0"/>
          <w:numId w:val="9"/>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Instytucja </w:t>
      </w:r>
      <w:del w:id="321" w:author="pszmaglinski" w:date="2016-07-13T08:58:00Z">
        <w:r w:rsidRPr="005A0427" w:rsidDel="00442587">
          <w:rPr>
            <w:rFonts w:ascii="Arial Narrow" w:eastAsia="Arial Narrow" w:hAnsi="Arial Narrow" w:cs="Arial Narrow"/>
            <w:color w:val="auto"/>
            <w:sz w:val="24"/>
            <w:szCs w:val="24"/>
          </w:rPr>
          <w:delText xml:space="preserve">Zarządzająca </w:delText>
        </w:r>
      </w:del>
      <w:ins w:id="322" w:author="maniskiewicz" w:date="2016-09-28T09:24:00Z">
        <w:r w:rsidR="00A45B3E">
          <w:rPr>
            <w:rFonts w:ascii="Arial Narrow" w:eastAsia="Arial Narrow" w:hAnsi="Arial Narrow" w:cs="Arial Narrow"/>
            <w:color w:val="auto"/>
            <w:sz w:val="24"/>
            <w:szCs w:val="24"/>
          </w:rPr>
          <w:t>P</w:t>
        </w:r>
      </w:ins>
      <w:ins w:id="323" w:author="pszmaglinski" w:date="2016-07-13T08:58:00Z">
        <w:del w:id="324" w:author="maniskiewicz" w:date="2016-09-28T09:24:00Z">
          <w:r w:rsidR="00442587" w:rsidDel="00A45B3E">
            <w:rPr>
              <w:rFonts w:ascii="Arial Narrow" w:eastAsia="Arial Narrow" w:hAnsi="Arial Narrow" w:cs="Arial Narrow"/>
              <w:color w:val="auto"/>
              <w:sz w:val="24"/>
              <w:szCs w:val="24"/>
            </w:rPr>
            <w:delText>p</w:delText>
          </w:r>
        </w:del>
        <w:r w:rsidR="00442587">
          <w:rPr>
            <w:rFonts w:ascii="Arial Narrow" w:eastAsia="Arial Narrow" w:hAnsi="Arial Narrow" w:cs="Arial Narrow"/>
            <w:color w:val="auto"/>
            <w:sz w:val="24"/>
            <w:szCs w:val="24"/>
          </w:rPr>
          <w:t>ośrednicząca</w:t>
        </w:r>
        <w:r w:rsidR="00442587" w:rsidRPr="005A0427">
          <w:rPr>
            <w:rFonts w:ascii="Arial Narrow" w:eastAsia="Arial Narrow" w:hAnsi="Arial Narrow" w:cs="Arial Narrow"/>
            <w:color w:val="auto"/>
            <w:sz w:val="24"/>
            <w:szCs w:val="24"/>
          </w:rPr>
          <w:t xml:space="preserve"> </w:t>
        </w:r>
      </w:ins>
      <w:r w:rsidRPr="005A0427">
        <w:rPr>
          <w:rFonts w:ascii="Arial Narrow" w:eastAsia="Arial Narrow" w:hAnsi="Arial Narrow" w:cs="Arial Narrow"/>
          <w:color w:val="auto"/>
          <w:sz w:val="24"/>
          <w:szCs w:val="24"/>
        </w:rPr>
        <w:t>ma prawo do nałożenia korekty finansowej z tytułu niezrealizowania lub nieutrzymania</w:t>
      </w:r>
      <w:r w:rsidR="00B806B3" w:rsidRPr="005A0427">
        <w:rPr>
          <w:rFonts w:ascii="Arial Narrow" w:eastAsia="Arial Narrow" w:hAnsi="Arial Narrow" w:cs="Arial Narrow"/>
          <w:color w:val="auto"/>
          <w:sz w:val="24"/>
          <w:szCs w:val="24"/>
        </w:rPr>
        <w:br/>
      </w:r>
      <w:r w:rsidRPr="005A0427">
        <w:rPr>
          <w:rFonts w:ascii="Arial Narrow" w:eastAsia="Arial Narrow" w:hAnsi="Arial Narrow" w:cs="Arial Narrow"/>
          <w:color w:val="auto"/>
          <w:sz w:val="24"/>
          <w:szCs w:val="24"/>
        </w:rPr>
        <w:t>w okresie realizacji</w:t>
      </w:r>
      <w:r w:rsidR="00F448BB" w:rsidRPr="005A0427">
        <w:rPr>
          <w:rFonts w:ascii="Arial Narrow" w:eastAsia="Arial Narrow" w:hAnsi="Arial Narrow" w:cs="Arial Narrow"/>
          <w:color w:val="auto"/>
          <w:sz w:val="24"/>
          <w:szCs w:val="24"/>
        </w:rPr>
        <w:t>/trwałości</w:t>
      </w:r>
      <w:r w:rsidRPr="005A0427">
        <w:rPr>
          <w:rFonts w:ascii="Arial Narrow" w:eastAsia="Arial Narrow" w:hAnsi="Arial Narrow" w:cs="Arial Narrow"/>
          <w:color w:val="auto"/>
          <w:sz w:val="24"/>
          <w:szCs w:val="24"/>
        </w:rPr>
        <w:t xml:space="preserve"> </w:t>
      </w:r>
      <w:r w:rsidR="007E5E43" w:rsidRPr="005A0427">
        <w:rPr>
          <w:rFonts w:ascii="Arial Narrow" w:eastAsia="Arial Narrow" w:hAnsi="Arial Narrow" w:cs="Arial Narrow"/>
          <w:color w:val="auto"/>
          <w:sz w:val="24"/>
          <w:szCs w:val="24"/>
        </w:rPr>
        <w:t>P</w:t>
      </w:r>
      <w:r w:rsidRPr="005A0427">
        <w:rPr>
          <w:rFonts w:ascii="Arial Narrow" w:eastAsia="Arial Narrow" w:hAnsi="Arial Narrow" w:cs="Arial Narrow"/>
          <w:color w:val="auto"/>
          <w:sz w:val="24"/>
          <w:szCs w:val="24"/>
        </w:rPr>
        <w:t>rojektu wskaźników produktu i rezultatu bezpośredniego.</w:t>
      </w:r>
    </w:p>
    <w:p w:rsidR="00B16DEB" w:rsidRPr="005A0427" w:rsidRDefault="006D426D" w:rsidP="00B806B3">
      <w:pPr>
        <w:pStyle w:val="Normalny1"/>
        <w:widowControl w:val="0"/>
        <w:numPr>
          <w:ilvl w:val="0"/>
          <w:numId w:val="9"/>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Korekta zostanie określona jako stopień niezrealizowanego wskaźnika i </w:t>
      </w:r>
      <w:r w:rsidR="00F448BB" w:rsidRPr="005A0427">
        <w:rPr>
          <w:rFonts w:ascii="Arial Narrow" w:eastAsia="Arial Narrow" w:hAnsi="Arial Narrow" w:cs="Arial Narrow"/>
          <w:color w:val="auto"/>
          <w:sz w:val="24"/>
          <w:szCs w:val="24"/>
        </w:rPr>
        <w:t xml:space="preserve">może </w:t>
      </w:r>
      <w:r w:rsidRPr="005A0427">
        <w:rPr>
          <w:rFonts w:ascii="Arial Narrow" w:eastAsia="Arial Narrow" w:hAnsi="Arial Narrow" w:cs="Arial Narrow"/>
          <w:color w:val="auto"/>
          <w:sz w:val="24"/>
          <w:szCs w:val="24"/>
        </w:rPr>
        <w:t>wiązać się z pomniejszeniem całkowitej kwoty wydatków kwalifikowanych Projektu. Pomniejszenie wydatków kwalifikowanych z tytułu nieosiągnięcia wskaźnika dotyczyć będzie wydatków obejmujących wydatki związane z zadaniem merytorycznym (zadaniami merytorycznymi) związanym (związanymi) ze wskaźnikiem, którego założenia</w:t>
      </w:r>
      <w:r w:rsidR="00B806B3" w:rsidRPr="005A0427">
        <w:rPr>
          <w:rFonts w:ascii="Arial Narrow" w:eastAsia="Arial Narrow" w:hAnsi="Arial Narrow" w:cs="Arial Narrow"/>
          <w:color w:val="auto"/>
          <w:sz w:val="24"/>
          <w:szCs w:val="24"/>
        </w:rPr>
        <w:t xml:space="preserve"> </w:t>
      </w:r>
      <w:r w:rsidRPr="005A0427">
        <w:rPr>
          <w:rFonts w:ascii="Arial Narrow" w:eastAsia="Arial Narrow" w:hAnsi="Arial Narrow" w:cs="Arial Narrow"/>
          <w:color w:val="auto"/>
          <w:sz w:val="24"/>
          <w:szCs w:val="24"/>
        </w:rPr>
        <w:t>nie zostały osiągnięte.</w:t>
      </w:r>
    </w:p>
    <w:p w:rsidR="00BB44F2" w:rsidRPr="005A0427" w:rsidRDefault="006D426D" w:rsidP="00B806B3">
      <w:pPr>
        <w:pStyle w:val="Normalny1"/>
        <w:widowControl w:val="0"/>
        <w:numPr>
          <w:ilvl w:val="0"/>
          <w:numId w:val="9"/>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Beneficjent ma obowiązek przedkładania na żądanie Instytucji </w:t>
      </w:r>
      <w:del w:id="325" w:author="pszmaglinski" w:date="2016-07-13T08:58:00Z">
        <w:r w:rsidRPr="005A0427" w:rsidDel="00442587">
          <w:rPr>
            <w:rFonts w:ascii="Arial Narrow" w:eastAsia="Arial Narrow" w:hAnsi="Arial Narrow" w:cs="Arial Narrow"/>
            <w:color w:val="auto"/>
            <w:sz w:val="24"/>
            <w:szCs w:val="24"/>
          </w:rPr>
          <w:delText xml:space="preserve">Zarządzającej </w:delText>
        </w:r>
      </w:del>
      <w:ins w:id="326" w:author="pszmaglinski" w:date="2016-07-13T08:58:00Z">
        <w:r w:rsidR="00442587">
          <w:rPr>
            <w:rFonts w:ascii="Arial Narrow" w:eastAsia="Arial Narrow" w:hAnsi="Arial Narrow" w:cs="Arial Narrow"/>
            <w:color w:val="auto"/>
            <w:sz w:val="24"/>
            <w:szCs w:val="24"/>
          </w:rPr>
          <w:t>Pośredniczącej</w:t>
        </w:r>
        <w:r w:rsidR="00442587" w:rsidRPr="005A0427">
          <w:rPr>
            <w:rFonts w:ascii="Arial Narrow" w:eastAsia="Arial Narrow" w:hAnsi="Arial Narrow" w:cs="Arial Narrow"/>
            <w:color w:val="auto"/>
            <w:sz w:val="24"/>
            <w:szCs w:val="24"/>
          </w:rPr>
          <w:t xml:space="preserve"> </w:t>
        </w:r>
      </w:ins>
      <w:r w:rsidRPr="005A0427">
        <w:rPr>
          <w:rFonts w:ascii="Arial Narrow" w:eastAsia="Arial Narrow" w:hAnsi="Arial Narrow" w:cs="Arial Narrow"/>
          <w:color w:val="auto"/>
          <w:sz w:val="24"/>
          <w:szCs w:val="24"/>
        </w:rPr>
        <w:t>informacji o osiągniętych wskaźnika</w:t>
      </w:r>
      <w:r w:rsidR="00727C77" w:rsidRPr="005A0427">
        <w:rPr>
          <w:rFonts w:ascii="Arial Narrow" w:eastAsia="Arial Narrow" w:hAnsi="Arial Narrow" w:cs="Arial Narrow"/>
          <w:color w:val="auto"/>
          <w:sz w:val="24"/>
          <w:szCs w:val="24"/>
        </w:rPr>
        <w:t>ch w okresie trwałości Projektu, o którym mowa w § 16 ust. 1.</w:t>
      </w:r>
    </w:p>
    <w:p w:rsidR="00BB44F2" w:rsidRPr="005A0427" w:rsidRDefault="006D426D" w:rsidP="00B806B3">
      <w:pPr>
        <w:pStyle w:val="Normalny1"/>
        <w:widowControl w:val="0"/>
        <w:numPr>
          <w:ilvl w:val="0"/>
          <w:numId w:val="9"/>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Beneficjent niezwłocznie informuje Instytucję </w:t>
      </w:r>
      <w:del w:id="327" w:author="pszmaglinski" w:date="2016-07-13T08:59:00Z">
        <w:r w:rsidRPr="005A0427" w:rsidDel="00442587">
          <w:rPr>
            <w:rFonts w:ascii="Arial Narrow" w:eastAsia="Arial Narrow" w:hAnsi="Arial Narrow" w:cs="Arial Narrow"/>
            <w:color w:val="auto"/>
            <w:sz w:val="24"/>
            <w:szCs w:val="24"/>
          </w:rPr>
          <w:delText xml:space="preserve">Zarządzającą </w:delText>
        </w:r>
      </w:del>
      <w:ins w:id="328" w:author="pszmaglinski" w:date="2016-07-13T08:59:00Z">
        <w:r w:rsidR="00442587">
          <w:rPr>
            <w:rFonts w:ascii="Arial Narrow" w:eastAsia="Arial Narrow" w:hAnsi="Arial Narrow" w:cs="Arial Narrow"/>
            <w:color w:val="auto"/>
            <w:sz w:val="24"/>
            <w:szCs w:val="24"/>
          </w:rPr>
          <w:t>Pośredniczącą</w:t>
        </w:r>
        <w:r w:rsidR="00442587" w:rsidRPr="005A0427">
          <w:rPr>
            <w:rFonts w:ascii="Arial Narrow" w:eastAsia="Arial Narrow" w:hAnsi="Arial Narrow" w:cs="Arial Narrow"/>
            <w:color w:val="auto"/>
            <w:sz w:val="24"/>
            <w:szCs w:val="24"/>
          </w:rPr>
          <w:t xml:space="preserve"> </w:t>
        </w:r>
      </w:ins>
      <w:r w:rsidRPr="005A0427">
        <w:rPr>
          <w:rFonts w:ascii="Arial Narrow" w:eastAsia="Arial Narrow" w:hAnsi="Arial Narrow" w:cs="Arial Narrow"/>
          <w:color w:val="auto"/>
          <w:sz w:val="24"/>
          <w:szCs w:val="24"/>
        </w:rPr>
        <w:t>o wszelkich zagrożeniach oraz nieprawidłowościach</w:t>
      </w:r>
      <w:r w:rsidR="00B806B3" w:rsidRPr="005A0427">
        <w:rPr>
          <w:rFonts w:ascii="Arial Narrow" w:eastAsia="Arial Narrow" w:hAnsi="Arial Narrow" w:cs="Arial Narrow"/>
          <w:color w:val="auto"/>
          <w:sz w:val="24"/>
          <w:szCs w:val="24"/>
        </w:rPr>
        <w:br/>
      </w:r>
      <w:r w:rsidRPr="005A0427">
        <w:rPr>
          <w:rFonts w:ascii="Arial Narrow" w:eastAsia="Arial Narrow" w:hAnsi="Arial Narrow" w:cs="Arial Narrow"/>
          <w:color w:val="auto"/>
          <w:sz w:val="24"/>
          <w:szCs w:val="24"/>
        </w:rPr>
        <w:t xml:space="preserve">w realizacji Projektu, w tym m.in. </w:t>
      </w:r>
      <w:r w:rsidRPr="005A0427">
        <w:rPr>
          <w:rFonts w:ascii="Arial Narrow" w:eastAsia="Arial" w:hAnsi="Arial Narrow" w:cs="Arial"/>
          <w:color w:val="auto"/>
          <w:sz w:val="24"/>
          <w:szCs w:val="24"/>
        </w:rPr>
        <w:t>o zagrożeniu niewykonania założonych wskaźników</w:t>
      </w:r>
      <w:r w:rsidRPr="005A0427">
        <w:rPr>
          <w:rFonts w:ascii="Arial Narrow" w:eastAsia="Arial Narrow" w:hAnsi="Arial Narrow" w:cs="Arial Narrow"/>
          <w:color w:val="auto"/>
          <w:sz w:val="24"/>
          <w:szCs w:val="24"/>
        </w:rPr>
        <w:t>.</w:t>
      </w:r>
    </w:p>
    <w:p w:rsidR="00BB44F2" w:rsidRPr="005A0427" w:rsidRDefault="006D426D" w:rsidP="00B806B3">
      <w:pPr>
        <w:pStyle w:val="Normalny1"/>
        <w:widowControl w:val="0"/>
        <w:numPr>
          <w:ilvl w:val="0"/>
          <w:numId w:val="9"/>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Beneficjent posiadający dostęp do systemu </w:t>
      </w:r>
      <w:r w:rsidR="00293453" w:rsidRPr="005A0427">
        <w:rPr>
          <w:rFonts w:ascii="Arial Narrow" w:eastAsia="Arial Narrow" w:hAnsi="Arial Narrow" w:cs="Arial Narrow"/>
          <w:color w:val="auto"/>
          <w:sz w:val="24"/>
          <w:szCs w:val="24"/>
        </w:rPr>
        <w:t>tele</w:t>
      </w:r>
      <w:r w:rsidRPr="005A0427">
        <w:rPr>
          <w:rFonts w:ascii="Arial Narrow" w:eastAsia="Arial Narrow" w:hAnsi="Arial Narrow" w:cs="Arial Narrow"/>
          <w:color w:val="auto"/>
          <w:sz w:val="24"/>
          <w:szCs w:val="24"/>
        </w:rPr>
        <w:t>informatycznego (LSI/SL2014) jest zobowiązany do wprowadzania</w:t>
      </w:r>
      <w:r w:rsidR="00293453" w:rsidRPr="005A0427">
        <w:rPr>
          <w:rFonts w:ascii="Arial Narrow" w:eastAsia="Arial Narrow" w:hAnsi="Arial Narrow" w:cs="Arial Narrow"/>
          <w:color w:val="auto"/>
          <w:sz w:val="24"/>
          <w:szCs w:val="24"/>
        </w:rPr>
        <w:t xml:space="preserve"> </w:t>
      </w:r>
      <w:r w:rsidRPr="005A0427">
        <w:rPr>
          <w:rFonts w:ascii="Arial Narrow" w:eastAsia="Arial Narrow" w:hAnsi="Arial Narrow" w:cs="Arial Narrow"/>
          <w:color w:val="auto"/>
          <w:sz w:val="24"/>
          <w:szCs w:val="24"/>
        </w:rPr>
        <w:t>do systemu wymaganych danych, zgodnych z prawdą, prawidłowo zaklasyfikowanych, aktualnych</w:t>
      </w:r>
      <w:r w:rsidR="00B806B3" w:rsidRPr="005A0427">
        <w:rPr>
          <w:rFonts w:ascii="Arial Narrow" w:eastAsia="Arial Narrow" w:hAnsi="Arial Narrow" w:cs="Arial Narrow"/>
          <w:color w:val="auto"/>
          <w:sz w:val="24"/>
          <w:szCs w:val="24"/>
        </w:rPr>
        <w:t xml:space="preserve"> </w:t>
      </w:r>
      <w:r w:rsidRPr="005A0427">
        <w:rPr>
          <w:rFonts w:ascii="Arial Narrow" w:eastAsia="Arial Narrow" w:hAnsi="Arial Narrow" w:cs="Arial Narrow"/>
          <w:color w:val="auto"/>
          <w:sz w:val="24"/>
          <w:szCs w:val="24"/>
        </w:rPr>
        <w:t>i kompletnych.</w:t>
      </w:r>
    </w:p>
    <w:p w:rsidR="00AB2686" w:rsidRPr="005A0427" w:rsidRDefault="00AB2686" w:rsidP="004A1DC9">
      <w:pPr>
        <w:pStyle w:val="Normalny1"/>
        <w:widowControl w:val="0"/>
        <w:spacing w:after="0" w:line="240" w:lineRule="auto"/>
        <w:jc w:val="center"/>
        <w:rPr>
          <w:rFonts w:ascii="Arial Narrow" w:eastAsia="Arial Narrow" w:hAnsi="Arial Narrow" w:cs="Arial Narrow"/>
          <w:b/>
          <w:color w:val="auto"/>
          <w:sz w:val="24"/>
          <w:szCs w:val="24"/>
        </w:rPr>
      </w:pPr>
    </w:p>
    <w:p w:rsidR="00BB44F2" w:rsidRPr="005A0427" w:rsidRDefault="006D426D" w:rsidP="004A1DC9">
      <w:pPr>
        <w:pStyle w:val="Normalny1"/>
        <w:widowControl w:val="0"/>
        <w:spacing w:after="0" w:line="240" w:lineRule="auto"/>
        <w:jc w:val="center"/>
        <w:rPr>
          <w:rFonts w:ascii="Arial Narrow" w:hAnsi="Arial Narrow"/>
          <w:color w:val="auto"/>
          <w:sz w:val="24"/>
          <w:szCs w:val="24"/>
        </w:rPr>
      </w:pPr>
      <w:r w:rsidRPr="005A0427">
        <w:rPr>
          <w:rFonts w:ascii="Arial Narrow" w:eastAsia="Arial Narrow" w:hAnsi="Arial Narrow" w:cs="Arial Narrow"/>
          <w:b/>
          <w:color w:val="auto"/>
          <w:sz w:val="24"/>
          <w:szCs w:val="24"/>
        </w:rPr>
        <w:t>§ 11</w:t>
      </w:r>
    </w:p>
    <w:p w:rsidR="00BB44F2" w:rsidRPr="005A0427" w:rsidRDefault="003B0C27" w:rsidP="004A1DC9">
      <w:pPr>
        <w:pStyle w:val="Normalny1"/>
        <w:widowControl w:val="0"/>
        <w:spacing w:after="0" w:line="240" w:lineRule="auto"/>
        <w:jc w:val="center"/>
        <w:rPr>
          <w:rFonts w:ascii="Arial Narrow" w:hAnsi="Arial Narrow"/>
          <w:color w:val="auto"/>
          <w:sz w:val="24"/>
          <w:szCs w:val="24"/>
        </w:rPr>
      </w:pPr>
      <w:r w:rsidRPr="005A0427">
        <w:rPr>
          <w:rFonts w:ascii="Arial Narrow" w:eastAsia="Arial Narrow" w:hAnsi="Arial Narrow" w:cs="Arial Narrow"/>
          <w:b/>
          <w:color w:val="auto"/>
          <w:sz w:val="24"/>
          <w:szCs w:val="24"/>
        </w:rPr>
        <w:lastRenderedPageBreak/>
        <w:t>Ewaluacja</w:t>
      </w:r>
    </w:p>
    <w:p w:rsidR="00D52E43" w:rsidRPr="005A0427" w:rsidRDefault="00D52E43" w:rsidP="00D52E43">
      <w:pPr>
        <w:pStyle w:val="Normalny1"/>
        <w:widowControl w:val="0"/>
        <w:numPr>
          <w:ilvl w:val="2"/>
          <w:numId w:val="36"/>
        </w:numPr>
        <w:tabs>
          <w:tab w:val="left" w:pos="426"/>
        </w:tabs>
        <w:spacing w:after="0" w:line="240" w:lineRule="auto"/>
        <w:ind w:left="426" w:hanging="426"/>
        <w:jc w:val="both"/>
        <w:rPr>
          <w:ins w:id="329" w:author="maniskiewicz" w:date="2016-09-29T08:46:00Z"/>
          <w:rFonts w:ascii="Arial Narrow" w:eastAsia="Arial Narrow" w:hAnsi="Arial Narrow" w:cs="Arial Narrow"/>
          <w:color w:val="auto"/>
          <w:sz w:val="24"/>
          <w:szCs w:val="24"/>
        </w:rPr>
      </w:pPr>
      <w:commentRangeStart w:id="330"/>
      <w:ins w:id="331" w:author="maniskiewicz" w:date="2016-09-29T08:46:00Z">
        <w:r w:rsidRPr="005A0427">
          <w:rPr>
            <w:rFonts w:ascii="Arial Narrow" w:eastAsia="Arial Narrow" w:hAnsi="Arial Narrow" w:cs="Arial Narrow"/>
            <w:color w:val="auto"/>
            <w:sz w:val="24"/>
            <w:szCs w:val="24"/>
          </w:rPr>
          <w:t xml:space="preserve">W trakcie realizacji Projektu oraz w okresie jego trwałości, Beneficjent jest zobowiązany do współpracy </w:t>
        </w:r>
        <w:r w:rsidRPr="005A0427">
          <w:rPr>
            <w:rFonts w:ascii="Arial Narrow" w:eastAsia="Arial Narrow" w:hAnsi="Arial Narrow" w:cs="Arial Narrow"/>
            <w:color w:val="auto"/>
            <w:sz w:val="24"/>
            <w:szCs w:val="24"/>
          </w:rPr>
          <w:br/>
          <w:t>z podmiotami upoważnionymi przez Instytucję Zarządzającą lub Komisję Europejską do przeprowadzenia ewaluacji Projektu. W szczególności Beneficjent jest zobowiązany do:</w:t>
        </w:r>
        <w:commentRangeEnd w:id="330"/>
        <w:r>
          <w:rPr>
            <w:rStyle w:val="Odwoaniedokomentarza"/>
          </w:rPr>
          <w:commentReference w:id="330"/>
        </w:r>
      </w:ins>
    </w:p>
    <w:p w:rsidR="006B7525" w:rsidRDefault="006D426D" w:rsidP="006B7525">
      <w:pPr>
        <w:pStyle w:val="Normalny1"/>
        <w:widowControl w:val="0"/>
        <w:tabs>
          <w:tab w:val="left" w:pos="426"/>
        </w:tabs>
        <w:spacing w:after="0" w:line="240" w:lineRule="auto"/>
        <w:ind w:left="426"/>
        <w:jc w:val="both"/>
        <w:rPr>
          <w:rFonts w:ascii="Arial Narrow" w:eastAsia="Arial Narrow" w:hAnsi="Arial Narrow" w:cs="Arial Narrow"/>
          <w:color w:val="auto"/>
          <w:sz w:val="24"/>
          <w:szCs w:val="24"/>
        </w:rPr>
        <w:pPrChange w:id="332" w:author="maniskiewicz" w:date="2016-09-29T08:46:00Z">
          <w:pPr>
            <w:pStyle w:val="Normalny1"/>
            <w:widowControl w:val="0"/>
            <w:numPr>
              <w:ilvl w:val="2"/>
              <w:numId w:val="36"/>
            </w:numPr>
            <w:tabs>
              <w:tab w:val="left" w:pos="426"/>
            </w:tabs>
            <w:spacing w:after="0" w:line="240" w:lineRule="auto"/>
            <w:ind w:left="426" w:hanging="426"/>
            <w:jc w:val="both"/>
          </w:pPr>
        </w:pPrChange>
      </w:pPr>
      <w:del w:id="333" w:author="maniskiewicz" w:date="2016-09-29T08:46:00Z">
        <w:r w:rsidRPr="005A0427" w:rsidDel="00D52E43">
          <w:rPr>
            <w:rFonts w:ascii="Arial Narrow" w:eastAsia="Arial Narrow" w:hAnsi="Arial Narrow" w:cs="Arial Narrow"/>
            <w:color w:val="auto"/>
            <w:sz w:val="24"/>
            <w:szCs w:val="24"/>
          </w:rPr>
          <w:delText xml:space="preserve">W trakcie realizacji Projektu oraz w okresie jego trwałości, Beneficjent jest zobowiązany do współpracy </w:delText>
        </w:r>
        <w:r w:rsidR="006B6561" w:rsidRPr="005A0427" w:rsidDel="00D52E43">
          <w:rPr>
            <w:rFonts w:ascii="Arial Narrow" w:eastAsia="Arial Narrow" w:hAnsi="Arial Narrow" w:cs="Arial Narrow"/>
            <w:color w:val="auto"/>
            <w:sz w:val="24"/>
            <w:szCs w:val="24"/>
          </w:rPr>
          <w:br/>
        </w:r>
        <w:r w:rsidRPr="005A0427" w:rsidDel="00D52E43">
          <w:rPr>
            <w:rFonts w:ascii="Arial Narrow" w:eastAsia="Arial Narrow" w:hAnsi="Arial Narrow" w:cs="Arial Narrow"/>
            <w:color w:val="auto"/>
            <w:sz w:val="24"/>
            <w:szCs w:val="24"/>
          </w:rPr>
          <w:delText xml:space="preserve">z podmiotami upoważnionymi przez Instytucję Zarządzającą </w:delText>
        </w:r>
      </w:del>
      <w:ins w:id="334" w:author="pszmaglinski" w:date="2016-07-13T08:59:00Z">
        <w:del w:id="335" w:author="maniskiewicz" w:date="2016-09-29T08:46:00Z">
          <w:r w:rsidR="00442587" w:rsidDel="00D52E43">
            <w:rPr>
              <w:rFonts w:ascii="Arial Narrow" w:eastAsia="Arial Narrow" w:hAnsi="Arial Narrow" w:cs="Arial Narrow"/>
              <w:color w:val="auto"/>
              <w:sz w:val="24"/>
              <w:szCs w:val="24"/>
            </w:rPr>
            <w:delText>Pośredniczącą</w:delText>
          </w:r>
          <w:r w:rsidR="00442587" w:rsidRPr="005A0427" w:rsidDel="00D52E43">
            <w:rPr>
              <w:rFonts w:ascii="Arial Narrow" w:eastAsia="Arial Narrow" w:hAnsi="Arial Narrow" w:cs="Arial Narrow"/>
              <w:color w:val="auto"/>
              <w:sz w:val="24"/>
              <w:szCs w:val="24"/>
            </w:rPr>
            <w:delText xml:space="preserve"> </w:delText>
          </w:r>
        </w:del>
      </w:ins>
      <w:del w:id="336" w:author="maniskiewicz" w:date="2016-09-29T08:46:00Z">
        <w:r w:rsidRPr="005A0427" w:rsidDel="00D52E43">
          <w:rPr>
            <w:rFonts w:ascii="Arial Narrow" w:eastAsia="Arial Narrow" w:hAnsi="Arial Narrow" w:cs="Arial Narrow"/>
            <w:color w:val="auto"/>
            <w:sz w:val="24"/>
            <w:szCs w:val="24"/>
          </w:rPr>
          <w:delText>lub Komisję Europejską do przeprowadzenia ewaluacji Projektu. W szczególności Beneficjent jest zobowiązany do</w:delText>
        </w:r>
      </w:del>
      <w:del w:id="337" w:author="maniskiewicz" w:date="2016-09-29T08:47:00Z">
        <w:r w:rsidRPr="005A0427" w:rsidDel="006A32B7">
          <w:rPr>
            <w:rFonts w:ascii="Arial Narrow" w:eastAsia="Arial Narrow" w:hAnsi="Arial Narrow" w:cs="Arial Narrow"/>
            <w:color w:val="auto"/>
            <w:sz w:val="24"/>
            <w:szCs w:val="24"/>
          </w:rPr>
          <w:delText>:</w:delText>
        </w:r>
      </w:del>
    </w:p>
    <w:p w:rsidR="007E1947" w:rsidRPr="005A0427" w:rsidRDefault="006D426D">
      <w:pPr>
        <w:pStyle w:val="Normalny1"/>
        <w:widowControl w:val="0"/>
        <w:numPr>
          <w:ilvl w:val="0"/>
          <w:numId w:val="46"/>
        </w:numPr>
        <w:spacing w:after="0" w:line="240" w:lineRule="auto"/>
        <w:ind w:left="709" w:hanging="283"/>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przekazywania powyższym podmiotom wszelkich informacji i dokumentów dotyczących Projektu </w:t>
      </w:r>
      <w:r w:rsidR="00114C18" w:rsidRPr="005A0427">
        <w:rPr>
          <w:rFonts w:ascii="Arial Narrow" w:eastAsia="Arial Narrow" w:hAnsi="Arial Narrow" w:cs="Arial Narrow"/>
          <w:color w:val="auto"/>
          <w:sz w:val="24"/>
          <w:szCs w:val="24"/>
        </w:rPr>
        <w:br/>
      </w:r>
      <w:r w:rsidRPr="005A0427">
        <w:rPr>
          <w:rFonts w:ascii="Arial Narrow" w:eastAsia="Arial Narrow" w:hAnsi="Arial Narrow" w:cs="Arial Narrow"/>
          <w:color w:val="auto"/>
          <w:sz w:val="24"/>
          <w:szCs w:val="24"/>
        </w:rPr>
        <w:t>we wskazanym przez nie zakresie i terminach,</w:t>
      </w:r>
    </w:p>
    <w:p w:rsidR="00BB44F2" w:rsidRPr="005A0427" w:rsidRDefault="006D426D" w:rsidP="004A1DC9">
      <w:pPr>
        <w:pStyle w:val="Normalny1"/>
        <w:widowControl w:val="0"/>
        <w:numPr>
          <w:ilvl w:val="0"/>
          <w:numId w:val="46"/>
        </w:numPr>
        <w:spacing w:after="0" w:line="240" w:lineRule="auto"/>
        <w:ind w:left="426" w:firstLine="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udziału w wywiadach, ankietach oraz badaniach ewaluacyjnych przeprowadzanych innymi metodami.</w:t>
      </w:r>
    </w:p>
    <w:p w:rsidR="00BB44F2" w:rsidRPr="005A0427" w:rsidRDefault="00BB44F2" w:rsidP="004A1DC9">
      <w:pPr>
        <w:pStyle w:val="Normalny1"/>
        <w:widowControl w:val="0"/>
        <w:spacing w:after="0" w:line="240" w:lineRule="auto"/>
        <w:ind w:left="4260" w:firstLine="696"/>
        <w:rPr>
          <w:rFonts w:ascii="Arial Narrow" w:hAnsi="Arial Narrow"/>
          <w:color w:val="auto"/>
          <w:sz w:val="24"/>
          <w:szCs w:val="24"/>
        </w:rPr>
      </w:pPr>
    </w:p>
    <w:p w:rsidR="00AE1357" w:rsidRDefault="00AE1357" w:rsidP="004A1DC9">
      <w:pPr>
        <w:pStyle w:val="Normalny1"/>
        <w:widowControl w:val="0"/>
        <w:spacing w:after="0" w:line="240" w:lineRule="auto"/>
        <w:ind w:left="4260" w:firstLine="696"/>
        <w:rPr>
          <w:rFonts w:ascii="Arial Narrow" w:eastAsia="Arial Narrow" w:hAnsi="Arial Narrow" w:cs="Arial Narrow"/>
          <w:b/>
          <w:color w:val="auto"/>
          <w:sz w:val="24"/>
          <w:szCs w:val="24"/>
        </w:rPr>
      </w:pPr>
    </w:p>
    <w:p w:rsidR="00BB44F2" w:rsidRPr="005A0427" w:rsidRDefault="006D426D" w:rsidP="004A1DC9">
      <w:pPr>
        <w:pStyle w:val="Normalny1"/>
        <w:widowControl w:val="0"/>
        <w:spacing w:after="0" w:line="240" w:lineRule="auto"/>
        <w:ind w:left="4260" w:firstLine="696"/>
        <w:rPr>
          <w:rFonts w:ascii="Arial Narrow" w:hAnsi="Arial Narrow"/>
          <w:color w:val="auto"/>
          <w:sz w:val="24"/>
          <w:szCs w:val="24"/>
        </w:rPr>
      </w:pPr>
      <w:r w:rsidRPr="005A0427">
        <w:rPr>
          <w:rFonts w:ascii="Arial Narrow" w:eastAsia="Arial Narrow" w:hAnsi="Arial Narrow" w:cs="Arial Narrow"/>
          <w:b/>
          <w:color w:val="auto"/>
          <w:sz w:val="24"/>
          <w:szCs w:val="24"/>
        </w:rPr>
        <w:t xml:space="preserve">§ 12 </w:t>
      </w:r>
    </w:p>
    <w:p w:rsidR="00BB44F2" w:rsidRPr="005A0427" w:rsidRDefault="006D426D" w:rsidP="004A1DC9">
      <w:pPr>
        <w:pStyle w:val="Normalny1"/>
        <w:widowControl w:val="0"/>
        <w:spacing w:after="0" w:line="240" w:lineRule="auto"/>
        <w:jc w:val="center"/>
        <w:rPr>
          <w:rFonts w:ascii="Arial Narrow" w:hAnsi="Arial Narrow"/>
          <w:color w:val="auto"/>
          <w:sz w:val="24"/>
          <w:szCs w:val="24"/>
        </w:rPr>
      </w:pPr>
      <w:r w:rsidRPr="005A0427">
        <w:rPr>
          <w:rFonts w:ascii="Arial Narrow" w:eastAsia="Arial Narrow" w:hAnsi="Arial Narrow" w:cs="Arial Narrow"/>
          <w:b/>
          <w:color w:val="auto"/>
          <w:sz w:val="24"/>
          <w:szCs w:val="24"/>
        </w:rPr>
        <w:t xml:space="preserve">Centralny System </w:t>
      </w:r>
      <w:r w:rsidR="00293453" w:rsidRPr="005A0427">
        <w:rPr>
          <w:rFonts w:ascii="Arial Narrow" w:eastAsia="Arial Narrow" w:hAnsi="Arial Narrow" w:cs="Arial Narrow"/>
          <w:b/>
          <w:color w:val="auto"/>
          <w:sz w:val="24"/>
          <w:szCs w:val="24"/>
        </w:rPr>
        <w:t>Telei</w:t>
      </w:r>
      <w:r w:rsidRPr="005A0427">
        <w:rPr>
          <w:rFonts w:ascii="Arial Narrow" w:eastAsia="Arial Narrow" w:hAnsi="Arial Narrow" w:cs="Arial Narrow"/>
          <w:b/>
          <w:color w:val="auto"/>
          <w:sz w:val="24"/>
          <w:szCs w:val="24"/>
        </w:rPr>
        <w:t>nformatyczny SL2014</w:t>
      </w:r>
    </w:p>
    <w:p w:rsidR="00907EFF" w:rsidRPr="005A0427" w:rsidRDefault="00E95608" w:rsidP="001D3761">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Beneficjent zobowiązuje się do wykorzystywania SL2014 w procesie rozliczani</w:t>
      </w:r>
      <w:r w:rsidR="004179EB" w:rsidRPr="005A0427">
        <w:rPr>
          <w:rFonts w:ascii="Arial Narrow" w:eastAsia="Arial Narrow" w:hAnsi="Arial Narrow" w:cs="Arial Narrow"/>
          <w:color w:val="auto"/>
          <w:sz w:val="24"/>
          <w:szCs w:val="24"/>
        </w:rPr>
        <w:t>a Projektu oraz komunikowania z </w:t>
      </w:r>
      <w:r w:rsidRPr="005A0427">
        <w:rPr>
          <w:rFonts w:ascii="Arial Narrow" w:eastAsia="Arial Narrow" w:hAnsi="Arial Narrow" w:cs="Arial Narrow"/>
          <w:color w:val="auto"/>
          <w:sz w:val="24"/>
          <w:szCs w:val="24"/>
        </w:rPr>
        <w:t xml:space="preserve">Instytucją </w:t>
      </w:r>
      <w:del w:id="338" w:author="pszmaglinski" w:date="2016-07-13T09:00:00Z">
        <w:r w:rsidRPr="005A0427" w:rsidDel="00442587">
          <w:rPr>
            <w:rFonts w:ascii="Arial Narrow" w:eastAsia="Arial Narrow" w:hAnsi="Arial Narrow" w:cs="Arial Narrow"/>
            <w:color w:val="auto"/>
            <w:sz w:val="24"/>
            <w:szCs w:val="24"/>
          </w:rPr>
          <w:delText>Zarządzającą</w:delText>
        </w:r>
      </w:del>
      <w:ins w:id="339" w:author="pszmaglinski" w:date="2016-07-13T09:00:00Z">
        <w:r w:rsidR="00442587">
          <w:rPr>
            <w:rFonts w:ascii="Arial Narrow" w:eastAsia="Arial Narrow" w:hAnsi="Arial Narrow" w:cs="Arial Narrow"/>
            <w:color w:val="auto"/>
            <w:sz w:val="24"/>
            <w:szCs w:val="24"/>
          </w:rPr>
          <w:t>Pośredniczącą</w:t>
        </w:r>
      </w:ins>
      <w:r w:rsidRPr="005A0427">
        <w:rPr>
          <w:rFonts w:ascii="Arial Narrow" w:eastAsia="Arial Narrow" w:hAnsi="Arial Narrow" w:cs="Arial Narrow"/>
          <w:color w:val="auto"/>
          <w:sz w:val="24"/>
          <w:szCs w:val="24"/>
        </w:rPr>
        <w:t xml:space="preserve">. W tym celu wykorzystuje profil </w:t>
      </w:r>
      <w:proofErr w:type="spellStart"/>
      <w:r w:rsidRPr="005A0427">
        <w:rPr>
          <w:rFonts w:ascii="Arial Narrow" w:eastAsia="Arial Narrow" w:hAnsi="Arial Narrow" w:cs="Arial Narrow"/>
          <w:color w:val="auto"/>
          <w:sz w:val="24"/>
          <w:szCs w:val="24"/>
        </w:rPr>
        <w:t>ePUAP</w:t>
      </w:r>
      <w:proofErr w:type="spellEnd"/>
      <w:r w:rsidRPr="005A0427">
        <w:rPr>
          <w:rFonts w:ascii="Arial Narrow" w:eastAsia="Arial Narrow" w:hAnsi="Arial Narrow" w:cs="Arial Narrow"/>
          <w:color w:val="auto"/>
          <w:sz w:val="24"/>
          <w:szCs w:val="24"/>
        </w:rPr>
        <w:t xml:space="preserve"> lub bezpieczny podpis elektroniczny weryfikowany za pomocą ważnego kwalifikowanego certyfikatu</w:t>
      </w:r>
      <w:r w:rsidR="006D426D" w:rsidRPr="005A0427">
        <w:rPr>
          <w:rFonts w:ascii="Arial Narrow" w:eastAsia="Arial Narrow" w:hAnsi="Arial Narrow" w:cs="Arial Narrow"/>
          <w:color w:val="auto"/>
          <w:sz w:val="24"/>
          <w:szCs w:val="24"/>
        </w:rPr>
        <w:t>.</w:t>
      </w:r>
    </w:p>
    <w:p w:rsidR="00E95608" w:rsidRPr="005A0427" w:rsidRDefault="00E95608" w:rsidP="001D3761">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Beneficjent i Instytucja </w:t>
      </w:r>
      <w:del w:id="340" w:author="pszmaglinski" w:date="2016-07-13T09:00:00Z">
        <w:r w:rsidRPr="005A0427" w:rsidDel="00442587">
          <w:rPr>
            <w:rFonts w:ascii="Arial Narrow" w:eastAsia="Arial Narrow" w:hAnsi="Arial Narrow" w:cs="Arial Narrow"/>
            <w:color w:val="auto"/>
            <w:sz w:val="24"/>
            <w:szCs w:val="24"/>
          </w:rPr>
          <w:delText xml:space="preserve">Zarządzająca </w:delText>
        </w:r>
      </w:del>
      <w:ins w:id="341" w:author="pszmaglinski" w:date="2016-07-13T09:00:00Z">
        <w:r w:rsidR="00442587">
          <w:rPr>
            <w:rFonts w:ascii="Arial Narrow" w:eastAsia="Arial Narrow" w:hAnsi="Arial Narrow" w:cs="Arial Narrow"/>
            <w:color w:val="auto"/>
            <w:sz w:val="24"/>
            <w:szCs w:val="24"/>
          </w:rPr>
          <w:t>Pośrednicząca</w:t>
        </w:r>
        <w:r w:rsidR="00442587" w:rsidRPr="005A0427">
          <w:rPr>
            <w:rFonts w:ascii="Arial Narrow" w:eastAsia="Arial Narrow" w:hAnsi="Arial Narrow" w:cs="Arial Narrow"/>
            <w:color w:val="auto"/>
            <w:sz w:val="24"/>
            <w:szCs w:val="24"/>
          </w:rPr>
          <w:t xml:space="preserve"> </w:t>
        </w:r>
      </w:ins>
      <w:r w:rsidRPr="005A0427">
        <w:rPr>
          <w:rFonts w:ascii="Arial Narrow" w:eastAsia="Arial Narrow" w:hAnsi="Arial Narrow" w:cs="Arial Narrow"/>
          <w:color w:val="auto"/>
          <w:sz w:val="24"/>
          <w:szCs w:val="24"/>
        </w:rPr>
        <w:t>uznają</w:t>
      </w:r>
      <w:r w:rsidR="00D575F4" w:rsidRPr="005A0427">
        <w:rPr>
          <w:rFonts w:ascii="Arial Narrow" w:eastAsia="Arial Narrow" w:hAnsi="Arial Narrow" w:cs="Arial Narrow"/>
          <w:color w:val="auto"/>
          <w:sz w:val="24"/>
          <w:szCs w:val="24"/>
        </w:rPr>
        <w:t xml:space="preserve"> za prawnie wiążące przyjęte w U</w:t>
      </w:r>
      <w:r w:rsidR="004179EB" w:rsidRPr="005A0427">
        <w:rPr>
          <w:rFonts w:ascii="Arial Narrow" w:eastAsia="Arial Narrow" w:hAnsi="Arial Narrow" w:cs="Arial Narrow"/>
          <w:color w:val="auto"/>
          <w:sz w:val="24"/>
          <w:szCs w:val="24"/>
        </w:rPr>
        <w:t>mowie rozwiązania stosowane w </w:t>
      </w:r>
      <w:r w:rsidRPr="005A0427">
        <w:rPr>
          <w:rFonts w:ascii="Arial Narrow" w:eastAsia="Arial Narrow" w:hAnsi="Arial Narrow" w:cs="Arial Narrow"/>
          <w:color w:val="auto"/>
          <w:sz w:val="24"/>
          <w:szCs w:val="24"/>
        </w:rPr>
        <w:t>zakresie komunikacji i wymiany danych w SL2014, bez możliwości kwestionowania skutków ich stosowania.</w:t>
      </w:r>
    </w:p>
    <w:p w:rsidR="00BB44F2" w:rsidRPr="005A0427" w:rsidRDefault="006D426D" w:rsidP="001D3761">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W ramach procesów związanych z rozliczaniem Projektu SL2014 zapewnia funkcjonowanie </w:t>
      </w:r>
      <w:proofErr w:type="spellStart"/>
      <w:r w:rsidRPr="005A0427">
        <w:rPr>
          <w:rFonts w:ascii="Arial Narrow" w:eastAsia="Arial Narrow" w:hAnsi="Arial Narrow" w:cs="Arial Narrow"/>
          <w:color w:val="auto"/>
          <w:sz w:val="24"/>
          <w:szCs w:val="24"/>
        </w:rPr>
        <w:t>wystandaryzowanych</w:t>
      </w:r>
      <w:proofErr w:type="spellEnd"/>
      <w:r w:rsidRPr="005A0427">
        <w:rPr>
          <w:rFonts w:ascii="Arial Narrow" w:eastAsia="Arial Narrow" w:hAnsi="Arial Narrow" w:cs="Arial Narrow"/>
          <w:color w:val="auto"/>
          <w:sz w:val="24"/>
          <w:szCs w:val="24"/>
        </w:rPr>
        <w:t xml:space="preserve"> formularzy, obsługę procesów i komunikację w zakresie:</w:t>
      </w:r>
    </w:p>
    <w:p w:rsidR="007E1947" w:rsidRPr="005A0427" w:rsidRDefault="006D426D">
      <w:pPr>
        <w:pStyle w:val="Normalny1"/>
        <w:widowControl w:val="0"/>
        <w:numPr>
          <w:ilvl w:val="0"/>
          <w:numId w:val="22"/>
        </w:numPr>
        <w:spacing w:after="0" w:line="240" w:lineRule="auto"/>
        <w:ind w:left="709" w:hanging="425"/>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gromadzenia i przesyłania danych dotyczących wniosków o płatność, ich weryfikacji, w tym zatwierdzania, poprawiania, odrzucania i wycofywania, zgodnie z zakres</w:t>
      </w:r>
      <w:r w:rsidR="00727C77" w:rsidRPr="005A0427">
        <w:rPr>
          <w:rFonts w:ascii="Arial Narrow" w:eastAsia="Arial Narrow" w:hAnsi="Arial Narrow" w:cs="Arial Narrow"/>
          <w:color w:val="auto"/>
          <w:sz w:val="24"/>
          <w:szCs w:val="24"/>
        </w:rPr>
        <w:t>em wskazanym w załączniku 1</w:t>
      </w:r>
      <w:r w:rsidRPr="005A0427">
        <w:rPr>
          <w:rFonts w:ascii="Arial Narrow" w:eastAsia="Arial Narrow" w:hAnsi="Arial Narrow" w:cs="Arial Narrow"/>
          <w:color w:val="auto"/>
          <w:sz w:val="24"/>
          <w:szCs w:val="24"/>
        </w:rPr>
        <w:t xml:space="preserve"> do Wytycznych </w:t>
      </w:r>
      <w:r w:rsidR="006B6561" w:rsidRPr="005A0427">
        <w:rPr>
          <w:rFonts w:ascii="Arial Narrow" w:eastAsia="Arial Narrow" w:hAnsi="Arial Narrow" w:cs="Arial Narrow"/>
          <w:color w:val="auto"/>
          <w:sz w:val="24"/>
          <w:szCs w:val="24"/>
        </w:rPr>
        <w:br/>
      </w:r>
      <w:r w:rsidR="00390134" w:rsidRPr="005A0427">
        <w:rPr>
          <w:rFonts w:ascii="Arial Narrow" w:eastAsia="Arial Narrow" w:hAnsi="Arial Narrow" w:cs="Arial Narrow"/>
          <w:color w:val="auto"/>
          <w:sz w:val="24"/>
          <w:szCs w:val="24"/>
        </w:rPr>
        <w:t xml:space="preserve">o których mowa w </w:t>
      </w:r>
      <w:r w:rsidR="00457101" w:rsidRPr="005A0427">
        <w:rPr>
          <w:rFonts w:ascii="Arial Narrow" w:eastAsia="Arial Narrow" w:hAnsi="Arial Narrow" w:cs="Arial Narrow"/>
          <w:color w:val="auto"/>
          <w:sz w:val="24"/>
          <w:szCs w:val="24"/>
        </w:rPr>
        <w:t xml:space="preserve">§ 1 </w:t>
      </w:r>
      <w:proofErr w:type="spellStart"/>
      <w:r w:rsidR="00457101" w:rsidRPr="005A0427">
        <w:rPr>
          <w:rFonts w:ascii="Arial Narrow" w:eastAsia="Arial Narrow" w:hAnsi="Arial Narrow" w:cs="Arial Narrow"/>
          <w:color w:val="auto"/>
          <w:sz w:val="24"/>
          <w:szCs w:val="24"/>
        </w:rPr>
        <w:t>pkt</w:t>
      </w:r>
      <w:proofErr w:type="spellEnd"/>
      <w:r w:rsidR="00457101" w:rsidRPr="005A0427">
        <w:rPr>
          <w:rFonts w:ascii="Arial Narrow" w:eastAsia="Arial Narrow" w:hAnsi="Arial Narrow" w:cs="Arial Narrow"/>
          <w:color w:val="auto"/>
          <w:sz w:val="24"/>
          <w:szCs w:val="24"/>
        </w:rPr>
        <w:t xml:space="preserve"> 4</w:t>
      </w:r>
      <w:ins w:id="342" w:author="maniskiewicz" w:date="2016-10-14T12:11:00Z">
        <w:del w:id="343" w:author="mmossetty" w:date="2016-11-09T07:41:00Z">
          <w:r w:rsidR="00786969" w:rsidDel="003961AB">
            <w:rPr>
              <w:rFonts w:ascii="Arial Narrow" w:eastAsia="Arial Narrow" w:hAnsi="Arial Narrow" w:cs="Arial Narrow"/>
              <w:color w:val="auto"/>
              <w:sz w:val="24"/>
              <w:szCs w:val="24"/>
            </w:rPr>
            <w:delText>5</w:delText>
          </w:r>
        </w:del>
      </w:ins>
      <w:ins w:id="344" w:author="mmossetty" w:date="2016-11-09T07:41:00Z">
        <w:r w:rsidR="003961AB">
          <w:rPr>
            <w:rFonts w:ascii="Arial Narrow" w:eastAsia="Arial Narrow" w:hAnsi="Arial Narrow" w:cs="Arial Narrow"/>
            <w:color w:val="auto"/>
            <w:sz w:val="24"/>
            <w:szCs w:val="24"/>
          </w:rPr>
          <w:t>4</w:t>
        </w:r>
      </w:ins>
      <w:del w:id="345" w:author="maniskiewicz" w:date="2016-10-14T12:11:00Z">
        <w:r w:rsidR="00457101" w:rsidRPr="005A0427" w:rsidDel="00786969">
          <w:rPr>
            <w:rFonts w:ascii="Arial Narrow" w:eastAsia="Arial Narrow" w:hAnsi="Arial Narrow" w:cs="Arial Narrow"/>
            <w:color w:val="auto"/>
            <w:sz w:val="24"/>
            <w:szCs w:val="24"/>
          </w:rPr>
          <w:delText>4</w:delText>
        </w:r>
      </w:del>
      <w:r w:rsidR="00390134" w:rsidRPr="005A0427">
        <w:rPr>
          <w:rFonts w:ascii="Arial Narrow" w:eastAsia="Arial Narrow" w:hAnsi="Arial Narrow" w:cs="Arial Narrow"/>
          <w:color w:val="auto"/>
          <w:sz w:val="24"/>
          <w:szCs w:val="24"/>
        </w:rPr>
        <w:t xml:space="preserve"> lit. g</w:t>
      </w:r>
      <w:r w:rsidRPr="005A0427">
        <w:rPr>
          <w:rFonts w:ascii="Arial Narrow" w:eastAsia="Arial Narrow" w:hAnsi="Arial Narrow" w:cs="Arial Narrow"/>
          <w:color w:val="auto"/>
          <w:sz w:val="24"/>
          <w:szCs w:val="24"/>
        </w:rPr>
        <w:t xml:space="preserve">, wydanych na podstawie art. 5 ust. 1 </w:t>
      </w:r>
      <w:proofErr w:type="spellStart"/>
      <w:r w:rsidRPr="005A0427">
        <w:rPr>
          <w:rFonts w:ascii="Arial Narrow" w:eastAsia="Arial Narrow" w:hAnsi="Arial Narrow" w:cs="Arial Narrow"/>
          <w:color w:val="auto"/>
          <w:sz w:val="24"/>
          <w:szCs w:val="24"/>
        </w:rPr>
        <w:t>pkt</w:t>
      </w:r>
      <w:proofErr w:type="spellEnd"/>
      <w:r w:rsidRPr="005A0427">
        <w:rPr>
          <w:rFonts w:ascii="Arial Narrow" w:eastAsia="Arial Narrow" w:hAnsi="Arial Narrow" w:cs="Arial Narrow"/>
          <w:color w:val="auto"/>
          <w:sz w:val="24"/>
          <w:szCs w:val="24"/>
        </w:rPr>
        <w:t xml:space="preserve"> 8 ustawy wdrożeniowej;</w:t>
      </w:r>
    </w:p>
    <w:p w:rsidR="007E1947" w:rsidRPr="005A0427" w:rsidRDefault="006D426D">
      <w:pPr>
        <w:pStyle w:val="Normalny1"/>
        <w:widowControl w:val="0"/>
        <w:numPr>
          <w:ilvl w:val="0"/>
          <w:numId w:val="22"/>
        </w:numPr>
        <w:spacing w:after="0" w:line="240" w:lineRule="auto"/>
        <w:ind w:left="709" w:hanging="425"/>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gromadzenia i przesyłania danych dotyczących harmonogramów finansowych, ich weryfikacji w tym zatwierdzania, poprawiania i wycofywania, zawierających kwotę wydatków ogółem, kwalifikowalnych </w:t>
      </w:r>
      <w:r w:rsidR="006B6561" w:rsidRPr="005A0427">
        <w:rPr>
          <w:rFonts w:ascii="Arial Narrow" w:eastAsia="Arial Narrow" w:hAnsi="Arial Narrow" w:cs="Arial Narrow"/>
          <w:color w:val="auto"/>
          <w:sz w:val="24"/>
          <w:szCs w:val="24"/>
        </w:rPr>
        <w:br/>
      </w:r>
      <w:r w:rsidRPr="005A0427">
        <w:rPr>
          <w:rFonts w:ascii="Arial Narrow" w:eastAsia="Arial Narrow" w:hAnsi="Arial Narrow" w:cs="Arial Narrow"/>
          <w:color w:val="auto"/>
          <w:sz w:val="24"/>
          <w:szCs w:val="24"/>
        </w:rPr>
        <w:t>i dofinansowania w podziale na kwartały i lata (z możliwością rozbicia na miesiące);</w:t>
      </w:r>
    </w:p>
    <w:p w:rsidR="007E1947" w:rsidRPr="005A0427" w:rsidRDefault="006D426D">
      <w:pPr>
        <w:pStyle w:val="Normalny1"/>
        <w:widowControl w:val="0"/>
        <w:numPr>
          <w:ilvl w:val="0"/>
          <w:numId w:val="22"/>
        </w:numPr>
        <w:spacing w:after="0" w:line="240" w:lineRule="auto"/>
        <w:ind w:left="709" w:hanging="425"/>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gromadzenia i przesyłania danych dotyczących zamówień publicznych, obejmującym w szczególności zakres, o którym mowa w załączniku III do </w:t>
      </w:r>
      <w:r w:rsidR="00DF7B5E" w:rsidRPr="005A0427">
        <w:rPr>
          <w:rFonts w:ascii="Arial Narrow" w:eastAsia="Arial Narrow" w:hAnsi="Arial Narrow" w:cs="Arial Narrow"/>
          <w:color w:val="auto"/>
          <w:sz w:val="24"/>
          <w:szCs w:val="24"/>
        </w:rPr>
        <w:t>R</w:t>
      </w:r>
      <w:r w:rsidRPr="005A0427">
        <w:rPr>
          <w:rFonts w:ascii="Arial Narrow" w:eastAsia="Arial Narrow" w:hAnsi="Arial Narrow" w:cs="Arial Narrow"/>
          <w:color w:val="auto"/>
          <w:sz w:val="24"/>
          <w:szCs w:val="24"/>
        </w:rPr>
        <w:t>ozporządzenia KE nr 480/2014;</w:t>
      </w:r>
    </w:p>
    <w:p w:rsidR="007E1947" w:rsidRPr="005A0427" w:rsidRDefault="006D426D">
      <w:pPr>
        <w:pStyle w:val="Normalny1"/>
        <w:widowControl w:val="0"/>
        <w:numPr>
          <w:ilvl w:val="0"/>
          <w:numId w:val="22"/>
        </w:numPr>
        <w:spacing w:after="0" w:line="240" w:lineRule="auto"/>
        <w:ind w:left="709" w:hanging="425"/>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gromadzenia i przesyłania danych dotyczących osób zatrudnionych do realizacji projektów, tzw. bazy personelu, zgodnie z zakresem wskaz</w:t>
      </w:r>
      <w:r w:rsidR="00E6742D" w:rsidRPr="005A0427">
        <w:rPr>
          <w:rFonts w:ascii="Arial Narrow" w:eastAsia="Arial Narrow" w:hAnsi="Arial Narrow" w:cs="Arial Narrow"/>
          <w:color w:val="auto"/>
          <w:sz w:val="24"/>
          <w:szCs w:val="24"/>
        </w:rPr>
        <w:t>anym w W</w:t>
      </w:r>
      <w:r w:rsidRPr="005A0427">
        <w:rPr>
          <w:rFonts w:ascii="Arial Narrow" w:eastAsia="Arial Narrow" w:hAnsi="Arial Narrow" w:cs="Arial Narrow"/>
          <w:color w:val="auto"/>
          <w:sz w:val="24"/>
          <w:szCs w:val="24"/>
        </w:rPr>
        <w:t xml:space="preserve">ytycznych, o których mowa </w:t>
      </w:r>
      <w:r w:rsidR="00457101" w:rsidRPr="005A0427">
        <w:rPr>
          <w:rFonts w:ascii="Arial Narrow" w:eastAsia="Arial Narrow" w:hAnsi="Arial Narrow" w:cs="Arial Narrow"/>
          <w:color w:val="auto"/>
          <w:sz w:val="24"/>
          <w:szCs w:val="24"/>
        </w:rPr>
        <w:t xml:space="preserve">§ 1 </w:t>
      </w:r>
      <w:proofErr w:type="spellStart"/>
      <w:r w:rsidR="00457101" w:rsidRPr="005A0427">
        <w:rPr>
          <w:rFonts w:ascii="Arial Narrow" w:eastAsia="Arial Narrow" w:hAnsi="Arial Narrow" w:cs="Arial Narrow"/>
          <w:color w:val="auto"/>
          <w:sz w:val="24"/>
          <w:szCs w:val="24"/>
        </w:rPr>
        <w:t>pkt</w:t>
      </w:r>
      <w:proofErr w:type="spellEnd"/>
      <w:r w:rsidR="00457101" w:rsidRPr="005A0427">
        <w:rPr>
          <w:rFonts w:ascii="Arial Narrow" w:eastAsia="Arial Narrow" w:hAnsi="Arial Narrow" w:cs="Arial Narrow"/>
          <w:color w:val="auto"/>
          <w:sz w:val="24"/>
          <w:szCs w:val="24"/>
        </w:rPr>
        <w:t xml:space="preserve"> 4</w:t>
      </w:r>
      <w:ins w:id="346" w:author="maniskiewicz" w:date="2016-10-14T12:11:00Z">
        <w:del w:id="347" w:author="mmossetty" w:date="2016-11-09T07:41:00Z">
          <w:r w:rsidR="00786969" w:rsidDel="003961AB">
            <w:rPr>
              <w:rFonts w:ascii="Arial Narrow" w:eastAsia="Arial Narrow" w:hAnsi="Arial Narrow" w:cs="Arial Narrow"/>
              <w:color w:val="auto"/>
              <w:sz w:val="24"/>
              <w:szCs w:val="24"/>
            </w:rPr>
            <w:delText>5</w:delText>
          </w:r>
        </w:del>
      </w:ins>
      <w:ins w:id="348" w:author="mmossetty" w:date="2016-11-09T07:41:00Z">
        <w:r w:rsidR="003961AB">
          <w:rPr>
            <w:rFonts w:ascii="Arial Narrow" w:eastAsia="Arial Narrow" w:hAnsi="Arial Narrow" w:cs="Arial Narrow"/>
            <w:color w:val="auto"/>
            <w:sz w:val="24"/>
            <w:szCs w:val="24"/>
          </w:rPr>
          <w:t>4</w:t>
        </w:r>
      </w:ins>
      <w:del w:id="349" w:author="maniskiewicz" w:date="2016-10-14T12:11:00Z">
        <w:r w:rsidR="00457101" w:rsidRPr="005A0427" w:rsidDel="00786969">
          <w:rPr>
            <w:rFonts w:ascii="Arial Narrow" w:eastAsia="Arial Narrow" w:hAnsi="Arial Narrow" w:cs="Arial Narrow"/>
            <w:color w:val="auto"/>
            <w:sz w:val="24"/>
            <w:szCs w:val="24"/>
          </w:rPr>
          <w:delText>4</w:delText>
        </w:r>
      </w:del>
      <w:r w:rsidR="007D34C0" w:rsidRPr="005A0427">
        <w:rPr>
          <w:rFonts w:ascii="Arial Narrow" w:eastAsia="Arial Narrow" w:hAnsi="Arial Narrow" w:cs="Arial Narrow"/>
          <w:color w:val="auto"/>
          <w:sz w:val="24"/>
          <w:szCs w:val="24"/>
        </w:rPr>
        <w:t xml:space="preserve"> lit. g</w:t>
      </w:r>
      <w:r w:rsidRPr="005A0427">
        <w:rPr>
          <w:rFonts w:ascii="Arial Narrow" w:eastAsia="Arial Narrow" w:hAnsi="Arial Narrow" w:cs="Arial Narrow"/>
          <w:color w:val="auto"/>
          <w:sz w:val="24"/>
          <w:szCs w:val="24"/>
        </w:rPr>
        <w:t xml:space="preserve">, wydanych </w:t>
      </w:r>
      <w:r w:rsidR="006B6561" w:rsidRPr="005A0427">
        <w:rPr>
          <w:rFonts w:ascii="Arial Narrow" w:eastAsia="Arial Narrow" w:hAnsi="Arial Narrow" w:cs="Arial Narrow"/>
          <w:color w:val="auto"/>
          <w:sz w:val="24"/>
          <w:szCs w:val="24"/>
        </w:rPr>
        <w:br/>
      </w:r>
      <w:r w:rsidR="007A058B" w:rsidRPr="005A0427">
        <w:rPr>
          <w:rFonts w:ascii="Arial Narrow" w:eastAsia="Arial Narrow" w:hAnsi="Arial Narrow" w:cs="Arial Narrow"/>
          <w:color w:val="auto"/>
          <w:sz w:val="24"/>
          <w:szCs w:val="24"/>
        </w:rPr>
        <w:t xml:space="preserve">na podstawie art. 5 ust. 1 </w:t>
      </w:r>
      <w:proofErr w:type="spellStart"/>
      <w:r w:rsidR="007A058B" w:rsidRPr="005A0427">
        <w:rPr>
          <w:rFonts w:ascii="Arial Narrow" w:eastAsia="Arial Narrow" w:hAnsi="Arial Narrow" w:cs="Arial Narrow"/>
          <w:color w:val="auto"/>
          <w:sz w:val="24"/>
          <w:szCs w:val="24"/>
        </w:rPr>
        <w:t>pkt</w:t>
      </w:r>
      <w:proofErr w:type="spellEnd"/>
      <w:r w:rsidR="007A058B" w:rsidRPr="005A0427">
        <w:rPr>
          <w:rFonts w:ascii="Arial Narrow" w:eastAsia="Arial Narrow" w:hAnsi="Arial Narrow" w:cs="Arial Narrow"/>
          <w:color w:val="auto"/>
          <w:sz w:val="24"/>
          <w:szCs w:val="24"/>
        </w:rPr>
        <w:t xml:space="preserve"> 8</w:t>
      </w:r>
      <w:r w:rsidRPr="005A0427">
        <w:rPr>
          <w:rFonts w:ascii="Arial Narrow" w:eastAsia="Arial Narrow" w:hAnsi="Arial Narrow" w:cs="Arial Narrow"/>
          <w:color w:val="auto"/>
          <w:sz w:val="24"/>
          <w:szCs w:val="24"/>
        </w:rPr>
        <w:t xml:space="preserve"> ustawy wdrożeniowej.</w:t>
      </w:r>
    </w:p>
    <w:p w:rsidR="00BB44F2" w:rsidRPr="005A0427" w:rsidRDefault="006D426D" w:rsidP="004A1DC9">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W odniesieniu do pozostałych procesów, SL2014 zapewnia komunikację między Beneficjentem a Instytucją </w:t>
      </w:r>
      <w:del w:id="350" w:author="pszmaglinski" w:date="2016-07-13T09:01:00Z">
        <w:r w:rsidRPr="005A0427" w:rsidDel="00442587">
          <w:rPr>
            <w:rFonts w:ascii="Arial Narrow" w:eastAsia="Arial Narrow" w:hAnsi="Arial Narrow" w:cs="Arial Narrow"/>
            <w:color w:val="auto"/>
            <w:sz w:val="24"/>
            <w:szCs w:val="24"/>
          </w:rPr>
          <w:delText>Zarządzającą</w:delText>
        </w:r>
      </w:del>
      <w:ins w:id="351" w:author="pszmaglinski" w:date="2016-07-13T09:01:00Z">
        <w:r w:rsidR="00442587">
          <w:rPr>
            <w:rFonts w:ascii="Arial Narrow" w:eastAsia="Arial Narrow" w:hAnsi="Arial Narrow" w:cs="Arial Narrow"/>
            <w:color w:val="auto"/>
            <w:sz w:val="24"/>
            <w:szCs w:val="24"/>
          </w:rPr>
          <w:t>Pośredniczącą</w:t>
        </w:r>
      </w:ins>
      <w:r w:rsidRPr="005A0427">
        <w:rPr>
          <w:rFonts w:ascii="Arial Narrow" w:eastAsia="Arial Narrow" w:hAnsi="Arial Narrow" w:cs="Arial Narrow"/>
          <w:color w:val="auto"/>
          <w:sz w:val="24"/>
          <w:szCs w:val="24"/>
        </w:rPr>
        <w:t>.</w:t>
      </w:r>
    </w:p>
    <w:p w:rsidR="00BB44F2" w:rsidRPr="005A0427" w:rsidRDefault="006D426D" w:rsidP="004A1DC9">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Użytkownik B wprowadza dane do SL2014 począwszy od momentu podpisania Umowy, w zakresie oraz zgodnie z instrukcją użytkownika SL2014.</w:t>
      </w:r>
    </w:p>
    <w:p w:rsidR="00BB44F2" w:rsidRPr="005A0427" w:rsidRDefault="006D426D" w:rsidP="004A1DC9">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Beneficjent zobowiązuje się do rzetelnego i bez zbędnej zwłoki wprowadzania do SL2014 danych zgodnych</w:t>
      </w:r>
      <w:r w:rsidR="00114C18" w:rsidRPr="005A0427">
        <w:rPr>
          <w:rFonts w:ascii="Arial Narrow" w:eastAsia="Arial Narrow" w:hAnsi="Arial Narrow" w:cs="Arial Narrow"/>
          <w:color w:val="auto"/>
          <w:sz w:val="24"/>
          <w:szCs w:val="24"/>
        </w:rPr>
        <w:br/>
      </w:r>
      <w:r w:rsidRPr="005A0427">
        <w:rPr>
          <w:rFonts w:ascii="Arial Narrow" w:eastAsia="Arial Narrow" w:hAnsi="Arial Narrow" w:cs="Arial Narrow"/>
          <w:color w:val="auto"/>
          <w:sz w:val="24"/>
          <w:szCs w:val="24"/>
        </w:rPr>
        <w:t>ze stanem faktycznym.</w:t>
      </w:r>
    </w:p>
    <w:p w:rsidR="00E95608" w:rsidRPr="005A0427" w:rsidRDefault="00E95608" w:rsidP="00E95608">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Beneficjent wyznacza osoby uprawnione do wykonywania w jego imieniu czynności związanych z realizacją Projektu i zgłasza je Instytucji </w:t>
      </w:r>
      <w:commentRangeStart w:id="352"/>
      <w:del w:id="353" w:author="pszmaglinski" w:date="2016-07-13T09:02:00Z">
        <w:r w:rsidRPr="005A0427" w:rsidDel="00442587">
          <w:rPr>
            <w:rFonts w:ascii="Arial Narrow" w:eastAsia="Arial Narrow" w:hAnsi="Arial Narrow" w:cs="Arial Narrow"/>
            <w:color w:val="auto"/>
            <w:sz w:val="24"/>
            <w:szCs w:val="24"/>
          </w:rPr>
          <w:delText xml:space="preserve">Zarządzającej </w:delText>
        </w:r>
      </w:del>
      <w:ins w:id="354" w:author="pszmaglinski" w:date="2016-07-13T09:02:00Z">
        <w:r w:rsidR="00442587">
          <w:rPr>
            <w:rFonts w:ascii="Arial Narrow" w:eastAsia="Arial Narrow" w:hAnsi="Arial Narrow" w:cs="Arial Narrow"/>
            <w:color w:val="auto"/>
            <w:sz w:val="24"/>
            <w:szCs w:val="24"/>
          </w:rPr>
          <w:t>Pośredniczącej</w:t>
        </w:r>
        <w:commentRangeEnd w:id="352"/>
        <w:r w:rsidR="00442587">
          <w:rPr>
            <w:rStyle w:val="Odwoaniedokomentarza"/>
          </w:rPr>
          <w:commentReference w:id="352"/>
        </w:r>
        <w:r w:rsidR="00442587" w:rsidRPr="005A0427">
          <w:rPr>
            <w:rFonts w:ascii="Arial Narrow" w:eastAsia="Arial Narrow" w:hAnsi="Arial Narrow" w:cs="Arial Narrow"/>
            <w:color w:val="auto"/>
            <w:sz w:val="24"/>
            <w:szCs w:val="24"/>
          </w:rPr>
          <w:t xml:space="preserve"> </w:t>
        </w:r>
      </w:ins>
      <w:r w:rsidRPr="005A0427">
        <w:rPr>
          <w:rFonts w:ascii="Arial Narrow" w:eastAsia="Arial Narrow" w:hAnsi="Arial Narrow" w:cs="Arial Narrow"/>
          <w:color w:val="auto"/>
          <w:sz w:val="24"/>
          <w:szCs w:val="24"/>
        </w:rPr>
        <w:t>do pracy w SL2014. Zgłoszenie ww. osób, zmiana ich uprawnień</w:t>
      </w:r>
      <w:r w:rsidR="00114C18" w:rsidRPr="005A0427">
        <w:rPr>
          <w:rFonts w:ascii="Arial Narrow" w:eastAsia="Arial Narrow" w:hAnsi="Arial Narrow" w:cs="Arial Narrow"/>
          <w:color w:val="auto"/>
          <w:sz w:val="24"/>
          <w:szCs w:val="24"/>
        </w:rPr>
        <w:br/>
      </w:r>
      <w:r w:rsidR="00447CE0" w:rsidRPr="005A0427">
        <w:rPr>
          <w:rFonts w:ascii="Arial Narrow" w:eastAsia="Arial Narrow" w:hAnsi="Arial Narrow" w:cs="Arial Narrow"/>
          <w:color w:val="auto"/>
          <w:sz w:val="24"/>
          <w:szCs w:val="24"/>
        </w:rPr>
        <w:t xml:space="preserve">lub wycofanie dostępu jest </w:t>
      </w:r>
      <w:r w:rsidRPr="005A0427">
        <w:rPr>
          <w:rFonts w:ascii="Arial Narrow" w:eastAsia="Arial Narrow" w:hAnsi="Arial Narrow" w:cs="Arial Narrow"/>
          <w:color w:val="auto"/>
          <w:sz w:val="24"/>
          <w:szCs w:val="24"/>
        </w:rPr>
        <w:t xml:space="preserve">dokonywane na podstawie formularza udostępnianego przez Instytucję </w:t>
      </w:r>
      <w:commentRangeStart w:id="355"/>
      <w:del w:id="356" w:author="pszmaglinski" w:date="2016-07-13T09:02:00Z">
        <w:r w:rsidRPr="005A0427" w:rsidDel="00442587">
          <w:rPr>
            <w:rFonts w:ascii="Arial Narrow" w:eastAsia="Arial Narrow" w:hAnsi="Arial Narrow" w:cs="Arial Narrow"/>
            <w:color w:val="auto"/>
            <w:sz w:val="24"/>
            <w:szCs w:val="24"/>
          </w:rPr>
          <w:delText>Zarządzającą</w:delText>
        </w:r>
      </w:del>
      <w:ins w:id="357" w:author="pszmaglinski" w:date="2016-07-13T09:02:00Z">
        <w:r w:rsidR="00442587">
          <w:rPr>
            <w:rFonts w:ascii="Arial Narrow" w:eastAsia="Arial Narrow" w:hAnsi="Arial Narrow" w:cs="Arial Narrow"/>
            <w:color w:val="auto"/>
            <w:sz w:val="24"/>
            <w:szCs w:val="24"/>
          </w:rPr>
          <w:t>Pośredniczącą</w:t>
        </w:r>
      </w:ins>
      <w:commentRangeEnd w:id="355"/>
      <w:ins w:id="358" w:author="pszmaglinski" w:date="2016-07-13T10:50:00Z">
        <w:r w:rsidR="004C7701">
          <w:rPr>
            <w:rStyle w:val="Odwoaniedokomentarza"/>
          </w:rPr>
          <w:commentReference w:id="355"/>
        </w:r>
      </w:ins>
      <w:r w:rsidRPr="005A0427">
        <w:rPr>
          <w:rFonts w:ascii="Arial Narrow" w:eastAsia="Arial Narrow" w:hAnsi="Arial Narrow" w:cs="Arial Narrow"/>
          <w:color w:val="auto"/>
          <w:sz w:val="24"/>
          <w:szCs w:val="24"/>
        </w:rPr>
        <w:t>.</w:t>
      </w:r>
    </w:p>
    <w:p w:rsidR="00E95608" w:rsidRPr="005A0427" w:rsidRDefault="00E95608" w:rsidP="00E95608">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Beneficjent zapewnia, że osoby, o których mowa w ust. 7, wykorzystują profil zaufany </w:t>
      </w:r>
      <w:proofErr w:type="spellStart"/>
      <w:r w:rsidRPr="005A0427">
        <w:rPr>
          <w:rFonts w:ascii="Arial Narrow" w:eastAsia="Arial Narrow" w:hAnsi="Arial Narrow" w:cs="Arial Narrow"/>
          <w:color w:val="auto"/>
          <w:sz w:val="24"/>
          <w:szCs w:val="24"/>
        </w:rPr>
        <w:t>ePUAP</w:t>
      </w:r>
      <w:proofErr w:type="spellEnd"/>
      <w:r w:rsidRPr="005A0427">
        <w:rPr>
          <w:rFonts w:ascii="Arial Narrow" w:eastAsia="Arial Narrow" w:hAnsi="Arial Narrow" w:cs="Arial Narrow"/>
          <w:color w:val="auto"/>
          <w:sz w:val="24"/>
          <w:szCs w:val="24"/>
        </w:rPr>
        <w:t xml:space="preserve"> lub bezpieczny podpis elektroniczny weryfikowany za pomocą ważnego kwalifikowanego certyfikatu w ramach uwierzytelniania czynności dokonywanych w ramach SL2014.</w:t>
      </w:r>
    </w:p>
    <w:p w:rsidR="00BB44F2" w:rsidRPr="005A0427" w:rsidRDefault="006D426D" w:rsidP="004A1DC9">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lastRenderedPageBreak/>
        <w:t xml:space="preserve">Beneficjent po uzyskaniu zgody osób zatrudnionych do realizacji </w:t>
      </w:r>
      <w:r w:rsidR="000E4251" w:rsidRPr="005A0427">
        <w:rPr>
          <w:rFonts w:ascii="Arial Narrow" w:eastAsia="Arial Narrow" w:hAnsi="Arial Narrow" w:cs="Arial Narrow"/>
          <w:color w:val="auto"/>
          <w:sz w:val="24"/>
          <w:szCs w:val="24"/>
        </w:rPr>
        <w:t>P</w:t>
      </w:r>
      <w:r w:rsidRPr="005A0427">
        <w:rPr>
          <w:rFonts w:ascii="Arial Narrow" w:eastAsia="Arial Narrow" w:hAnsi="Arial Narrow" w:cs="Arial Narrow"/>
          <w:color w:val="auto"/>
          <w:sz w:val="24"/>
          <w:szCs w:val="24"/>
        </w:rPr>
        <w:t>rojektu na przetwarzanie ich danych osobowych zobowiązuje się do wprowadzania do SL2014 następujących danych w zakresie angażowania personelu Projektu, w celu potwierdzenia spe</w:t>
      </w:r>
      <w:r w:rsidR="00E6742D" w:rsidRPr="005A0427">
        <w:rPr>
          <w:rFonts w:ascii="Arial Narrow" w:eastAsia="Arial Narrow" w:hAnsi="Arial Narrow" w:cs="Arial Narrow"/>
          <w:color w:val="auto"/>
          <w:sz w:val="24"/>
          <w:szCs w:val="24"/>
        </w:rPr>
        <w:t>łnienia warunków określonych w W</w:t>
      </w:r>
      <w:r w:rsidRPr="005A0427">
        <w:rPr>
          <w:rFonts w:ascii="Arial Narrow" w:eastAsia="Arial Narrow" w:hAnsi="Arial Narrow" w:cs="Arial Narrow"/>
          <w:color w:val="auto"/>
          <w:sz w:val="24"/>
          <w:szCs w:val="24"/>
        </w:rPr>
        <w:t xml:space="preserve">ytycznych, o których mowa </w:t>
      </w:r>
      <w:r w:rsidR="005D54BF" w:rsidRPr="005A0427">
        <w:rPr>
          <w:rFonts w:ascii="Arial Narrow" w:eastAsia="Arial Narrow" w:hAnsi="Arial Narrow" w:cs="Arial Narrow"/>
          <w:color w:val="auto"/>
          <w:sz w:val="24"/>
          <w:szCs w:val="24"/>
        </w:rPr>
        <w:br/>
      </w:r>
      <w:r w:rsidRPr="005A0427">
        <w:rPr>
          <w:rFonts w:ascii="Arial Narrow" w:eastAsia="Arial Narrow" w:hAnsi="Arial Narrow" w:cs="Arial Narrow"/>
          <w:color w:val="auto"/>
          <w:sz w:val="24"/>
          <w:szCs w:val="24"/>
        </w:rPr>
        <w:t xml:space="preserve">w </w:t>
      </w:r>
      <w:r w:rsidR="00447CE0" w:rsidRPr="005A0427">
        <w:rPr>
          <w:rFonts w:ascii="Arial Narrow" w:eastAsia="Arial Narrow" w:hAnsi="Arial Narrow" w:cs="Arial Narrow"/>
          <w:color w:val="auto"/>
          <w:sz w:val="24"/>
          <w:szCs w:val="24"/>
        </w:rPr>
        <w:t xml:space="preserve">§ 1 </w:t>
      </w:r>
      <w:proofErr w:type="spellStart"/>
      <w:r w:rsidR="00447CE0" w:rsidRPr="005A0427">
        <w:rPr>
          <w:rFonts w:ascii="Arial Narrow" w:eastAsia="Arial Narrow" w:hAnsi="Arial Narrow" w:cs="Arial Narrow"/>
          <w:color w:val="auto"/>
          <w:sz w:val="24"/>
          <w:szCs w:val="24"/>
        </w:rPr>
        <w:t>pkt</w:t>
      </w:r>
      <w:proofErr w:type="spellEnd"/>
      <w:r w:rsidR="00447CE0" w:rsidRPr="005A0427">
        <w:rPr>
          <w:rFonts w:ascii="Arial Narrow" w:eastAsia="Arial Narrow" w:hAnsi="Arial Narrow" w:cs="Arial Narrow"/>
          <w:color w:val="auto"/>
          <w:sz w:val="24"/>
          <w:szCs w:val="24"/>
        </w:rPr>
        <w:t xml:space="preserve"> 4</w:t>
      </w:r>
      <w:ins w:id="359" w:author="maniskiewicz" w:date="2016-10-14T12:11:00Z">
        <w:del w:id="360" w:author="mmossetty" w:date="2016-11-09T08:17:00Z">
          <w:r w:rsidR="00786969" w:rsidDel="004605B6">
            <w:rPr>
              <w:rFonts w:ascii="Arial Narrow" w:eastAsia="Arial Narrow" w:hAnsi="Arial Narrow" w:cs="Arial Narrow"/>
              <w:color w:val="auto"/>
              <w:sz w:val="24"/>
              <w:szCs w:val="24"/>
            </w:rPr>
            <w:delText>5</w:delText>
          </w:r>
        </w:del>
      </w:ins>
      <w:ins w:id="361" w:author="mmossetty" w:date="2016-11-09T08:17:00Z">
        <w:r w:rsidR="004605B6">
          <w:rPr>
            <w:rFonts w:ascii="Arial Narrow" w:eastAsia="Arial Narrow" w:hAnsi="Arial Narrow" w:cs="Arial Narrow"/>
            <w:color w:val="auto"/>
            <w:sz w:val="24"/>
            <w:szCs w:val="24"/>
          </w:rPr>
          <w:t>4</w:t>
        </w:r>
      </w:ins>
      <w:del w:id="362" w:author="maniskiewicz" w:date="2016-10-14T12:11:00Z">
        <w:r w:rsidR="00447CE0" w:rsidRPr="005A0427" w:rsidDel="00786969">
          <w:rPr>
            <w:rFonts w:ascii="Arial Narrow" w:eastAsia="Arial Narrow" w:hAnsi="Arial Narrow" w:cs="Arial Narrow"/>
            <w:color w:val="auto"/>
            <w:sz w:val="24"/>
            <w:szCs w:val="24"/>
          </w:rPr>
          <w:delText>4</w:delText>
        </w:r>
      </w:del>
      <w:r w:rsidR="00A73C0A" w:rsidRPr="005A0427">
        <w:rPr>
          <w:rFonts w:ascii="Arial Narrow" w:eastAsia="Arial Narrow" w:hAnsi="Arial Narrow" w:cs="Arial Narrow"/>
          <w:color w:val="auto"/>
          <w:sz w:val="24"/>
          <w:szCs w:val="24"/>
        </w:rPr>
        <w:t xml:space="preserve"> lit</w:t>
      </w:r>
      <w:r w:rsidR="00C0226B" w:rsidRPr="005A0427">
        <w:rPr>
          <w:rFonts w:ascii="Arial Narrow" w:eastAsia="Arial Narrow" w:hAnsi="Arial Narrow" w:cs="Arial Narrow"/>
          <w:color w:val="auto"/>
          <w:sz w:val="24"/>
          <w:szCs w:val="24"/>
        </w:rPr>
        <w:t>.</w:t>
      </w:r>
      <w:r w:rsidR="00A73C0A" w:rsidRPr="005A0427">
        <w:rPr>
          <w:rFonts w:ascii="Arial Narrow" w:eastAsia="Arial Narrow" w:hAnsi="Arial Narrow" w:cs="Arial Narrow"/>
          <w:color w:val="auto"/>
          <w:sz w:val="24"/>
          <w:szCs w:val="24"/>
        </w:rPr>
        <w:t xml:space="preserve"> g</w:t>
      </w:r>
      <w:r w:rsidRPr="005A0427">
        <w:rPr>
          <w:rFonts w:ascii="Arial Narrow" w:eastAsia="Arial Narrow" w:hAnsi="Arial Narrow" w:cs="Arial Narrow"/>
          <w:color w:val="auto"/>
          <w:sz w:val="24"/>
          <w:szCs w:val="24"/>
        </w:rPr>
        <w:t xml:space="preserve">, wydanych </w:t>
      </w:r>
      <w:r w:rsidR="00CE7A9E" w:rsidRPr="005A0427">
        <w:rPr>
          <w:rFonts w:ascii="Arial Narrow" w:eastAsia="Arial Narrow" w:hAnsi="Arial Narrow" w:cs="Arial Narrow"/>
          <w:color w:val="auto"/>
          <w:sz w:val="24"/>
          <w:szCs w:val="24"/>
        </w:rPr>
        <w:t xml:space="preserve">na podstawie art. 5 ust. 1 </w:t>
      </w:r>
      <w:proofErr w:type="spellStart"/>
      <w:r w:rsidR="00CE7A9E" w:rsidRPr="005A0427">
        <w:rPr>
          <w:rFonts w:ascii="Arial Narrow" w:eastAsia="Arial Narrow" w:hAnsi="Arial Narrow" w:cs="Arial Narrow"/>
          <w:color w:val="auto"/>
          <w:sz w:val="24"/>
          <w:szCs w:val="24"/>
        </w:rPr>
        <w:t>pkt</w:t>
      </w:r>
      <w:proofErr w:type="spellEnd"/>
      <w:r w:rsidR="00CE7A9E" w:rsidRPr="005A0427">
        <w:rPr>
          <w:rFonts w:ascii="Arial Narrow" w:eastAsia="Arial Narrow" w:hAnsi="Arial Narrow" w:cs="Arial Narrow"/>
          <w:color w:val="auto"/>
          <w:sz w:val="24"/>
          <w:szCs w:val="24"/>
        </w:rPr>
        <w:t xml:space="preserve"> 8</w:t>
      </w:r>
      <w:r w:rsidRPr="005A0427">
        <w:rPr>
          <w:rFonts w:ascii="Arial Narrow" w:eastAsia="Arial Narrow" w:hAnsi="Arial Narrow" w:cs="Arial Narrow"/>
          <w:color w:val="auto"/>
          <w:sz w:val="24"/>
          <w:szCs w:val="24"/>
        </w:rPr>
        <w:t xml:space="preserve"> ustawy wdrożeniowej:</w:t>
      </w:r>
    </w:p>
    <w:p w:rsidR="00BB44F2" w:rsidRPr="005A0427" w:rsidRDefault="006D426D" w:rsidP="004A1DC9">
      <w:pPr>
        <w:pStyle w:val="Normalny1"/>
        <w:widowControl w:val="0"/>
        <w:numPr>
          <w:ilvl w:val="0"/>
          <w:numId w:val="23"/>
        </w:numPr>
        <w:spacing w:after="0" w:line="240" w:lineRule="auto"/>
        <w:ind w:left="284" w:firstLine="0"/>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dane dotyczące personelu Projektu, w tym: nr PESEL, imię, nazwisko,</w:t>
      </w:r>
    </w:p>
    <w:p w:rsidR="00BB44F2" w:rsidRPr="005A0427" w:rsidRDefault="006D426D" w:rsidP="00EB57EA">
      <w:pPr>
        <w:pStyle w:val="Normalny1"/>
        <w:widowControl w:val="0"/>
        <w:numPr>
          <w:ilvl w:val="0"/>
          <w:numId w:val="23"/>
        </w:numPr>
        <w:spacing w:after="0" w:line="240" w:lineRule="auto"/>
        <w:ind w:left="709" w:hanging="425"/>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dane dotyczące formy zaangażowania personelu w ramach Projektu: stanowisko, forma zaangażowania </w:t>
      </w:r>
      <w:r w:rsidR="006B6561" w:rsidRPr="005A0427">
        <w:rPr>
          <w:rFonts w:ascii="Arial Narrow" w:eastAsia="Arial Narrow" w:hAnsi="Arial Narrow" w:cs="Arial Narrow"/>
          <w:color w:val="auto"/>
          <w:sz w:val="24"/>
          <w:szCs w:val="24"/>
        </w:rPr>
        <w:br/>
      </w:r>
      <w:r w:rsidRPr="005A0427">
        <w:rPr>
          <w:rFonts w:ascii="Arial Narrow" w:eastAsia="Arial Narrow" w:hAnsi="Arial Narrow" w:cs="Arial Narrow"/>
          <w:color w:val="auto"/>
          <w:sz w:val="24"/>
          <w:szCs w:val="24"/>
        </w:rPr>
        <w:t xml:space="preserve">w </w:t>
      </w:r>
      <w:r w:rsidR="00B42B7D" w:rsidRPr="005A0427">
        <w:rPr>
          <w:rFonts w:ascii="Arial Narrow" w:eastAsia="Arial Narrow" w:hAnsi="Arial Narrow" w:cs="Arial Narrow"/>
          <w:color w:val="auto"/>
          <w:sz w:val="24"/>
          <w:szCs w:val="24"/>
        </w:rPr>
        <w:t>P</w:t>
      </w:r>
      <w:r w:rsidRPr="005A0427">
        <w:rPr>
          <w:rFonts w:ascii="Arial Narrow" w:eastAsia="Arial Narrow" w:hAnsi="Arial Narrow" w:cs="Arial Narrow"/>
          <w:color w:val="auto"/>
          <w:sz w:val="24"/>
          <w:szCs w:val="24"/>
        </w:rPr>
        <w:t xml:space="preserve">rojekcie, okres zaangażowania osoby w </w:t>
      </w:r>
      <w:r w:rsidR="00B42B7D" w:rsidRPr="005A0427">
        <w:rPr>
          <w:rFonts w:ascii="Arial Narrow" w:eastAsia="Arial Narrow" w:hAnsi="Arial Narrow" w:cs="Arial Narrow"/>
          <w:color w:val="auto"/>
          <w:sz w:val="24"/>
          <w:szCs w:val="24"/>
        </w:rPr>
        <w:t>P</w:t>
      </w:r>
      <w:r w:rsidRPr="005A0427">
        <w:rPr>
          <w:rFonts w:ascii="Arial Narrow" w:eastAsia="Arial Narrow" w:hAnsi="Arial Narrow" w:cs="Arial Narrow"/>
          <w:color w:val="auto"/>
          <w:sz w:val="24"/>
          <w:szCs w:val="24"/>
        </w:rPr>
        <w:t>rojekcie, wymiar czasu pracy oraz godziny pracy, jeśli zostały określone,</w:t>
      </w:r>
    </w:p>
    <w:p w:rsidR="00BB44F2" w:rsidRPr="005A0427" w:rsidRDefault="006D426D" w:rsidP="00EB57EA">
      <w:pPr>
        <w:pStyle w:val="Normalny1"/>
        <w:widowControl w:val="0"/>
        <w:numPr>
          <w:ilvl w:val="0"/>
          <w:numId w:val="23"/>
        </w:numPr>
        <w:spacing w:after="0" w:line="240" w:lineRule="auto"/>
        <w:ind w:left="709" w:hanging="425"/>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informacje na temat umów zawartych w ramach innych projektów finansowanych z funduszy strukturalnych </w:t>
      </w:r>
      <w:r w:rsidR="006B6561" w:rsidRPr="005A0427">
        <w:rPr>
          <w:rFonts w:ascii="Arial Narrow" w:eastAsia="Arial Narrow" w:hAnsi="Arial Narrow" w:cs="Arial Narrow"/>
          <w:color w:val="auto"/>
          <w:sz w:val="24"/>
          <w:szCs w:val="24"/>
        </w:rPr>
        <w:br/>
      </w:r>
      <w:r w:rsidRPr="005A0427">
        <w:rPr>
          <w:rFonts w:ascii="Arial Narrow" w:eastAsia="Arial Narrow" w:hAnsi="Arial Narrow" w:cs="Arial Narrow"/>
          <w:color w:val="auto"/>
          <w:sz w:val="24"/>
          <w:szCs w:val="24"/>
        </w:rPr>
        <w:t>i Funduszu Spójności oraz działań finansowanych z innych źródeł, w tym środków własnych Beneficjenta</w:t>
      </w:r>
      <w:r w:rsidR="00114C18" w:rsidRPr="005A0427">
        <w:rPr>
          <w:rFonts w:ascii="Arial Narrow" w:eastAsia="Arial Narrow" w:hAnsi="Arial Narrow" w:cs="Arial Narrow"/>
          <w:color w:val="auto"/>
          <w:sz w:val="24"/>
          <w:szCs w:val="24"/>
        </w:rPr>
        <w:br/>
      </w:r>
      <w:r w:rsidRPr="005A0427">
        <w:rPr>
          <w:rFonts w:ascii="Arial Narrow" w:eastAsia="Arial Narrow" w:hAnsi="Arial Narrow" w:cs="Arial Narrow"/>
          <w:color w:val="auto"/>
          <w:sz w:val="24"/>
          <w:szCs w:val="24"/>
        </w:rPr>
        <w:t>i innych podmiotów: forma zaangażowania, okres zaangażowania, wymiar czasu pracy,</w:t>
      </w:r>
    </w:p>
    <w:p w:rsidR="00BB44F2" w:rsidRPr="005A0427" w:rsidRDefault="006D426D" w:rsidP="00EB57EA">
      <w:pPr>
        <w:pStyle w:val="Normalny1"/>
        <w:widowControl w:val="0"/>
        <w:numPr>
          <w:ilvl w:val="0"/>
          <w:numId w:val="23"/>
        </w:numPr>
        <w:spacing w:after="0" w:line="240" w:lineRule="auto"/>
        <w:ind w:left="709" w:hanging="425"/>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w zakresie protokołów odbioru wykonania zadań osoby zaangażowanej w Projekt – dane dotyczące godzin faktycznego zaangażowania za dany miesiąc kalendarzowy w szczególności wskazujące na rok, miesiąc, dzień i godzinę zaangażowania.</w:t>
      </w:r>
    </w:p>
    <w:p w:rsidR="00E95608" w:rsidRPr="005A0427" w:rsidRDefault="006D426D" w:rsidP="004A1DC9">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Beneficjent jest zobowiązany podczas kontroli realizacji Projektu, o której mowa w § 13 Umowy, do okazania dokumentów przekazywanych w ramach SL2014 związanych z realizowanym Projektem. Przekazanie dokumentów drogą elektroniczną nie zdejmuje z Beneficjenta obowiązku przechowywania oryginałów dokumentów przez okres, o którym mowa w § 15 ust. 1</w:t>
      </w:r>
      <w:r w:rsidR="006B134E" w:rsidRPr="005A0427">
        <w:rPr>
          <w:rFonts w:ascii="Arial Narrow" w:eastAsia="Arial Narrow" w:hAnsi="Arial Narrow" w:cs="Arial Narrow"/>
          <w:color w:val="auto"/>
          <w:sz w:val="24"/>
          <w:szCs w:val="24"/>
        </w:rPr>
        <w:t xml:space="preserve"> i 2</w:t>
      </w:r>
      <w:r w:rsidR="009D6DF1" w:rsidRPr="005A0427">
        <w:rPr>
          <w:rFonts w:ascii="Arial Narrow" w:eastAsia="Arial Narrow" w:hAnsi="Arial Narrow" w:cs="Arial Narrow"/>
          <w:color w:val="auto"/>
          <w:sz w:val="24"/>
          <w:szCs w:val="24"/>
        </w:rPr>
        <w:t xml:space="preserve"> </w:t>
      </w:r>
      <w:r w:rsidRPr="005A0427">
        <w:rPr>
          <w:rFonts w:ascii="Arial Narrow" w:eastAsia="Arial Narrow" w:hAnsi="Arial Narrow" w:cs="Arial Narrow"/>
          <w:color w:val="auto"/>
          <w:sz w:val="24"/>
          <w:szCs w:val="24"/>
        </w:rPr>
        <w:t xml:space="preserve">Umowy i ich udostępniania podczas kontroli na miejscu. </w:t>
      </w:r>
    </w:p>
    <w:p w:rsidR="00E95608" w:rsidRPr="005A0427" w:rsidRDefault="00E95608" w:rsidP="00E95608">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W przypadku</w:t>
      </w:r>
      <w:r w:rsidR="00EB57EA" w:rsidRPr="005A0427">
        <w:rPr>
          <w:rFonts w:ascii="Arial Narrow" w:eastAsia="Arial Narrow" w:hAnsi="Arial Narrow" w:cs="Arial Narrow"/>
          <w:color w:val="auto"/>
          <w:sz w:val="24"/>
          <w:szCs w:val="24"/>
        </w:rPr>
        <w:t>,</w:t>
      </w:r>
      <w:r w:rsidRPr="005A0427">
        <w:rPr>
          <w:rFonts w:ascii="Arial Narrow" w:eastAsia="Arial Narrow" w:hAnsi="Arial Narrow" w:cs="Arial Narrow"/>
          <w:color w:val="auto"/>
          <w:sz w:val="24"/>
          <w:szCs w:val="24"/>
        </w:rPr>
        <w:t xml:space="preserve"> gdy z powodów technicznych wykorzystanie profilu zaufanego </w:t>
      </w:r>
      <w:proofErr w:type="spellStart"/>
      <w:r w:rsidRPr="005A0427">
        <w:rPr>
          <w:rFonts w:ascii="Arial Narrow" w:eastAsia="Arial Narrow" w:hAnsi="Arial Narrow" w:cs="Arial Narrow"/>
          <w:color w:val="auto"/>
          <w:sz w:val="24"/>
          <w:szCs w:val="24"/>
        </w:rPr>
        <w:t>ePUAP</w:t>
      </w:r>
      <w:proofErr w:type="spellEnd"/>
      <w:r w:rsidRPr="005A0427">
        <w:rPr>
          <w:rFonts w:ascii="Arial Narrow" w:eastAsia="Arial Narrow" w:hAnsi="Arial Narrow" w:cs="Arial Narrow"/>
          <w:color w:val="auto"/>
          <w:sz w:val="24"/>
          <w:szCs w:val="24"/>
        </w:rPr>
        <w:t xml:space="preserve"> nie jest możliwe</w:t>
      </w:r>
      <w:r w:rsidR="00EB57EA" w:rsidRPr="005A0427">
        <w:rPr>
          <w:rFonts w:ascii="Arial Narrow" w:eastAsia="Arial Narrow" w:hAnsi="Arial Narrow" w:cs="Arial Narrow"/>
          <w:color w:val="auto"/>
          <w:sz w:val="24"/>
          <w:szCs w:val="24"/>
        </w:rPr>
        <w:t>,</w:t>
      </w:r>
      <w:r w:rsidRPr="005A0427">
        <w:rPr>
          <w:rFonts w:ascii="Arial Narrow" w:eastAsia="Arial Narrow" w:hAnsi="Arial Narrow" w:cs="Arial Narrow"/>
          <w:color w:val="auto"/>
          <w:sz w:val="24"/>
          <w:szCs w:val="24"/>
        </w:rPr>
        <w:t xml:space="preserve"> uwierzytelnianie następuje przez wykorzystanie </w:t>
      </w:r>
      <w:proofErr w:type="spellStart"/>
      <w:r w:rsidRPr="005A0427">
        <w:rPr>
          <w:rFonts w:ascii="Arial Narrow" w:eastAsia="Arial Narrow" w:hAnsi="Arial Narrow" w:cs="Arial Narrow"/>
          <w:color w:val="auto"/>
          <w:sz w:val="24"/>
          <w:szCs w:val="24"/>
        </w:rPr>
        <w:t>loginu</w:t>
      </w:r>
      <w:proofErr w:type="spellEnd"/>
      <w:r w:rsidRPr="005A0427">
        <w:rPr>
          <w:rFonts w:ascii="Arial Narrow" w:eastAsia="Arial Narrow" w:hAnsi="Arial Narrow" w:cs="Arial Narrow"/>
          <w:color w:val="auto"/>
          <w:sz w:val="24"/>
          <w:szCs w:val="24"/>
        </w:rPr>
        <w:t xml:space="preserve"> i hasła wygenerowanego przez SL2014, gdzie jako login stosuje się PESEL danej osoby uprawnionej</w:t>
      </w:r>
      <w:r w:rsidRPr="005A0427">
        <w:rPr>
          <w:rFonts w:ascii="Arial Narrow" w:eastAsia="Arial Narrow" w:hAnsi="Arial Narrow" w:cs="Arial Narrow"/>
          <w:color w:val="auto"/>
          <w:sz w:val="24"/>
          <w:szCs w:val="24"/>
          <w:vertAlign w:val="superscript"/>
        </w:rPr>
        <w:footnoteReference w:id="25"/>
      </w:r>
      <w:r w:rsidRPr="005A0427">
        <w:rPr>
          <w:rFonts w:ascii="Arial Narrow" w:eastAsia="Arial Narrow" w:hAnsi="Arial Narrow" w:cs="Arial Narrow"/>
          <w:color w:val="auto"/>
          <w:sz w:val="24"/>
          <w:szCs w:val="24"/>
        </w:rPr>
        <w:t>/adres e-mail</w:t>
      </w:r>
      <w:r w:rsidRPr="005A0427">
        <w:rPr>
          <w:rFonts w:ascii="Arial Narrow" w:eastAsia="Arial Narrow" w:hAnsi="Arial Narrow" w:cs="Arial Narrow"/>
          <w:color w:val="auto"/>
          <w:sz w:val="24"/>
          <w:szCs w:val="24"/>
          <w:vertAlign w:val="superscript"/>
        </w:rPr>
        <w:footnoteReference w:id="26"/>
      </w:r>
      <w:r w:rsidRPr="005A0427">
        <w:rPr>
          <w:rFonts w:ascii="Arial Narrow" w:eastAsia="Arial Narrow" w:hAnsi="Arial Narrow" w:cs="Arial Narrow"/>
          <w:color w:val="auto"/>
          <w:sz w:val="24"/>
          <w:szCs w:val="24"/>
        </w:rPr>
        <w:t>.</w:t>
      </w:r>
    </w:p>
    <w:p w:rsidR="00BB44F2" w:rsidRPr="005A0427" w:rsidRDefault="00E95608" w:rsidP="00E95608">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W przypadku niedostępności SL2014 Beneficjent zgłasza Instytucji</w:t>
      </w:r>
      <w:ins w:id="363" w:author="maniskiewicz" w:date="2016-10-17T11:29:00Z">
        <w:r w:rsidR="005D7FF6">
          <w:rPr>
            <w:rFonts w:ascii="Arial Narrow" w:eastAsia="Arial Narrow" w:hAnsi="Arial Narrow" w:cs="Arial Narrow"/>
            <w:color w:val="auto"/>
            <w:sz w:val="24"/>
            <w:szCs w:val="24"/>
          </w:rPr>
          <w:t xml:space="preserve"> Pośredniczącej</w:t>
        </w:r>
      </w:ins>
      <w:del w:id="364" w:author="maniskiewicz" w:date="2016-10-17T11:29:00Z">
        <w:r w:rsidRPr="005A0427" w:rsidDel="005D7FF6">
          <w:rPr>
            <w:rFonts w:ascii="Arial Narrow" w:eastAsia="Arial Narrow" w:hAnsi="Arial Narrow" w:cs="Arial Narrow"/>
            <w:color w:val="auto"/>
            <w:sz w:val="24"/>
            <w:szCs w:val="24"/>
          </w:rPr>
          <w:delText xml:space="preserve"> </w:delText>
        </w:r>
        <w:commentRangeStart w:id="365"/>
        <w:r w:rsidRPr="005A0427" w:rsidDel="005D7FF6">
          <w:rPr>
            <w:rFonts w:ascii="Arial Narrow" w:eastAsia="Arial Narrow" w:hAnsi="Arial Narrow" w:cs="Arial Narrow"/>
            <w:color w:val="auto"/>
            <w:sz w:val="24"/>
            <w:szCs w:val="24"/>
          </w:rPr>
          <w:delText>Zarząd</w:delText>
        </w:r>
        <w:r w:rsidR="00114C18" w:rsidRPr="005A0427" w:rsidDel="005D7FF6">
          <w:rPr>
            <w:rFonts w:ascii="Arial Narrow" w:eastAsia="Arial Narrow" w:hAnsi="Arial Narrow" w:cs="Arial Narrow"/>
            <w:color w:val="auto"/>
            <w:sz w:val="24"/>
            <w:szCs w:val="24"/>
          </w:rPr>
          <w:delText>zającej</w:delText>
        </w:r>
        <w:commentRangeEnd w:id="365"/>
        <w:r w:rsidR="00442587" w:rsidDel="005D7FF6">
          <w:rPr>
            <w:rStyle w:val="Odwoaniedokomentarza"/>
          </w:rPr>
          <w:commentReference w:id="365"/>
        </w:r>
        <w:r w:rsidR="00114C18" w:rsidRPr="005A0427" w:rsidDel="005D7FF6">
          <w:rPr>
            <w:rFonts w:ascii="Arial Narrow" w:eastAsia="Arial Narrow" w:hAnsi="Arial Narrow" w:cs="Arial Narrow"/>
            <w:color w:val="auto"/>
            <w:sz w:val="24"/>
            <w:szCs w:val="24"/>
          </w:rPr>
          <w:delText xml:space="preserve"> </w:delText>
        </w:r>
      </w:del>
      <w:del w:id="366" w:author="maniskiewicz" w:date="2016-10-17T11:58:00Z">
        <w:r w:rsidR="00114C18" w:rsidRPr="005A0427" w:rsidDel="0003286A">
          <w:rPr>
            <w:rFonts w:ascii="Arial Narrow" w:eastAsia="Arial Narrow" w:hAnsi="Arial Narrow" w:cs="Arial Narrow"/>
            <w:color w:val="auto"/>
            <w:sz w:val="24"/>
            <w:szCs w:val="24"/>
          </w:rPr>
          <w:delText>o</w:delText>
        </w:r>
      </w:del>
      <w:r w:rsidR="00114C18" w:rsidRPr="005A0427">
        <w:rPr>
          <w:rFonts w:ascii="Arial Narrow" w:eastAsia="Arial Narrow" w:hAnsi="Arial Narrow" w:cs="Arial Narrow"/>
          <w:color w:val="auto"/>
          <w:sz w:val="24"/>
          <w:szCs w:val="24"/>
        </w:rPr>
        <w:t xml:space="preserve"> zaistniały</w:t>
      </w:r>
      <w:del w:id="367" w:author="maniskiewicz" w:date="2016-10-17T11:58:00Z">
        <w:r w:rsidR="00114C18" w:rsidRPr="005A0427" w:rsidDel="0003286A">
          <w:rPr>
            <w:rFonts w:ascii="Arial Narrow" w:eastAsia="Arial Narrow" w:hAnsi="Arial Narrow" w:cs="Arial Narrow"/>
            <w:color w:val="auto"/>
            <w:sz w:val="24"/>
            <w:szCs w:val="24"/>
          </w:rPr>
          <w:delText>m</w:delText>
        </w:r>
      </w:del>
      <w:r w:rsidR="00114C18" w:rsidRPr="005A0427">
        <w:rPr>
          <w:rFonts w:ascii="Arial Narrow" w:eastAsia="Arial Narrow" w:hAnsi="Arial Narrow" w:cs="Arial Narrow"/>
          <w:color w:val="auto"/>
          <w:sz w:val="24"/>
          <w:szCs w:val="24"/>
        </w:rPr>
        <w:t xml:space="preserve"> problem</w:t>
      </w:r>
      <w:del w:id="368" w:author="maniskiewicz" w:date="2016-10-17T11:58:00Z">
        <w:r w:rsidR="00114C18" w:rsidRPr="005A0427" w:rsidDel="002B3881">
          <w:rPr>
            <w:rFonts w:ascii="Arial Narrow" w:eastAsia="Arial Narrow" w:hAnsi="Arial Narrow" w:cs="Arial Narrow"/>
            <w:color w:val="auto"/>
            <w:sz w:val="24"/>
            <w:szCs w:val="24"/>
          </w:rPr>
          <w:delText>ie</w:delText>
        </w:r>
      </w:del>
      <w:r w:rsidR="00114C18" w:rsidRPr="005A0427">
        <w:rPr>
          <w:rFonts w:ascii="Arial Narrow" w:eastAsia="Arial Narrow" w:hAnsi="Arial Narrow" w:cs="Arial Narrow"/>
          <w:color w:val="auto"/>
          <w:sz w:val="24"/>
          <w:szCs w:val="24"/>
        </w:rPr>
        <w:br/>
      </w:r>
      <w:r w:rsidRPr="005A0427">
        <w:rPr>
          <w:rFonts w:ascii="Arial Narrow" w:eastAsia="Arial Narrow" w:hAnsi="Arial Narrow" w:cs="Arial Narrow"/>
          <w:color w:val="auto"/>
          <w:sz w:val="24"/>
          <w:szCs w:val="24"/>
        </w:rPr>
        <w:t>na adres e-mail</w:t>
      </w:r>
      <w:r w:rsidR="00F52EA0" w:rsidRPr="005A0427">
        <w:rPr>
          <w:rFonts w:ascii="Arial Narrow" w:eastAsia="Arial Narrow" w:hAnsi="Arial Narrow" w:cs="Arial Narrow"/>
          <w:color w:val="auto"/>
          <w:sz w:val="24"/>
          <w:szCs w:val="24"/>
        </w:rPr>
        <w:t>:</w:t>
      </w:r>
      <w:r w:rsidRPr="005A0427">
        <w:rPr>
          <w:rFonts w:ascii="Arial Narrow" w:eastAsia="Arial Narrow" w:hAnsi="Arial Narrow" w:cs="Arial Narrow"/>
          <w:color w:val="auto"/>
          <w:sz w:val="24"/>
          <w:szCs w:val="24"/>
        </w:rPr>
        <w:t xml:space="preserve"> </w:t>
      </w:r>
      <w:ins w:id="369" w:author="maniskiewicz" w:date="2016-10-18T09:00:00Z">
        <w:r w:rsidR="00ED0CE8">
          <w:rPr>
            <w:rFonts w:ascii="Arial" w:eastAsia="Times New Roman" w:hAnsi="Arial" w:cs="Arial"/>
          </w:rPr>
          <w:t>ami.rplb@wfosigw.zgora.pl</w:t>
        </w:r>
      </w:ins>
      <w:del w:id="370" w:author="maniskiewicz" w:date="2016-10-18T09:00:00Z">
        <w:r w:rsidR="006B7525" w:rsidRPr="006B7525">
          <w:rPr>
            <w:rFonts w:ascii="Arial Narrow" w:eastAsia="Arial Narrow" w:hAnsi="Arial Narrow" w:cs="Arial Narrow"/>
            <w:color w:val="auto"/>
            <w:sz w:val="24"/>
            <w:szCs w:val="24"/>
            <w:highlight w:val="yellow"/>
            <w:rPrChange w:id="371" w:author="pszmaglinski" w:date="2016-07-13T09:04:00Z">
              <w:rPr>
                <w:rFonts w:ascii="Arial Narrow" w:eastAsia="Arial Narrow" w:hAnsi="Arial Narrow" w:cs="Arial Narrow"/>
                <w:color w:val="auto"/>
                <w:sz w:val="24"/>
                <w:szCs w:val="24"/>
              </w:rPr>
            </w:rPrChange>
          </w:rPr>
          <w:delText>amiz.rplb@rpo.lubuskie.pl</w:delText>
        </w:r>
      </w:del>
      <w:r w:rsidRPr="005A0427">
        <w:rPr>
          <w:rFonts w:ascii="Arial Narrow" w:eastAsia="Arial Narrow" w:hAnsi="Arial Narrow" w:cs="Arial Narrow"/>
          <w:color w:val="auto"/>
          <w:sz w:val="24"/>
          <w:szCs w:val="24"/>
        </w:rPr>
        <w:t xml:space="preserve">. W przypadku potwierdzenia awarii SL2014 przez pracownika Instytucji </w:t>
      </w:r>
      <w:ins w:id="372" w:author="maniskiewicz" w:date="2016-10-17T11:30:00Z">
        <w:r w:rsidR="006B7525" w:rsidRPr="006B7525">
          <w:rPr>
            <w:rFonts w:ascii="Arial Narrow" w:eastAsia="Arial Narrow" w:hAnsi="Arial Narrow" w:cs="Arial Narrow"/>
            <w:color w:val="auto"/>
            <w:sz w:val="24"/>
            <w:szCs w:val="24"/>
            <w:rPrChange w:id="373" w:author="maniskiewicz" w:date="2016-10-18T09:00:00Z">
              <w:rPr>
                <w:rFonts w:ascii="Arial Narrow" w:eastAsia="Arial Narrow" w:hAnsi="Arial Narrow" w:cs="Arial Narrow"/>
                <w:color w:val="auto"/>
                <w:sz w:val="24"/>
                <w:szCs w:val="24"/>
                <w:highlight w:val="yellow"/>
              </w:rPr>
            </w:rPrChange>
          </w:rPr>
          <w:t>Pośredniczącej</w:t>
        </w:r>
      </w:ins>
      <w:del w:id="374" w:author="maniskiewicz" w:date="2016-10-17T11:30:00Z">
        <w:r w:rsidR="000F55CA">
          <w:rPr>
            <w:rFonts w:ascii="Arial Narrow" w:eastAsia="Arial Narrow" w:hAnsi="Arial Narrow" w:cs="Arial Narrow"/>
            <w:color w:val="auto"/>
            <w:sz w:val="24"/>
            <w:szCs w:val="24"/>
          </w:rPr>
          <w:delText>Zarządzającej</w:delText>
        </w:r>
      </w:del>
      <w:r w:rsidRPr="005A0427">
        <w:rPr>
          <w:rFonts w:ascii="Arial Narrow" w:eastAsia="Arial Narrow" w:hAnsi="Arial Narrow" w:cs="Arial Narrow"/>
          <w:color w:val="auto"/>
          <w:sz w:val="24"/>
          <w:szCs w:val="24"/>
        </w:rPr>
        <w:t xml:space="preserve"> proces rozliczania Projektu oraz komunikowania z Instytucją </w:t>
      </w:r>
      <w:del w:id="375" w:author="pszmaglinski" w:date="2016-07-13T09:05:00Z">
        <w:r w:rsidRPr="005A0427" w:rsidDel="00442587">
          <w:rPr>
            <w:rFonts w:ascii="Arial Narrow" w:eastAsia="Arial Narrow" w:hAnsi="Arial Narrow" w:cs="Arial Narrow"/>
            <w:color w:val="auto"/>
            <w:sz w:val="24"/>
            <w:szCs w:val="24"/>
          </w:rPr>
          <w:delText xml:space="preserve">Zarządzającą </w:delText>
        </w:r>
      </w:del>
      <w:ins w:id="376" w:author="pszmaglinski" w:date="2016-07-13T09:05:00Z">
        <w:r w:rsidR="00442587">
          <w:rPr>
            <w:rFonts w:ascii="Arial Narrow" w:eastAsia="Arial Narrow" w:hAnsi="Arial Narrow" w:cs="Arial Narrow"/>
            <w:color w:val="auto"/>
            <w:sz w:val="24"/>
            <w:szCs w:val="24"/>
          </w:rPr>
          <w:t>Pośredniczącą</w:t>
        </w:r>
        <w:r w:rsidR="00442587" w:rsidRPr="005A0427">
          <w:rPr>
            <w:rFonts w:ascii="Arial Narrow" w:eastAsia="Arial Narrow" w:hAnsi="Arial Narrow" w:cs="Arial Narrow"/>
            <w:color w:val="auto"/>
            <w:sz w:val="24"/>
            <w:szCs w:val="24"/>
          </w:rPr>
          <w:t xml:space="preserve"> </w:t>
        </w:r>
      </w:ins>
      <w:r w:rsidRPr="005A0427">
        <w:rPr>
          <w:rFonts w:ascii="Arial Narrow" w:eastAsia="Arial Narrow" w:hAnsi="Arial Narrow" w:cs="Arial Narrow"/>
          <w:color w:val="auto"/>
          <w:sz w:val="24"/>
          <w:szCs w:val="24"/>
        </w:rPr>
        <w:t>odbywa się drogą pisemną. Wszelka korespondencja papierowa, aby została uznana za wiążącą, musi zostać podpisana przez osoby uprawnione do składania oświadczeń w imieniu Beneficjenta. Beneficjent zobowiązuje się uzupełnić dane w SL2014 w zakresie dokumentów przekazanych drogą pisemną w terminie 5 dni roboc</w:t>
      </w:r>
      <w:r w:rsidR="0017406F" w:rsidRPr="005A0427">
        <w:rPr>
          <w:rFonts w:ascii="Arial Narrow" w:eastAsia="Arial Narrow" w:hAnsi="Arial Narrow" w:cs="Arial Narrow"/>
          <w:color w:val="auto"/>
          <w:sz w:val="24"/>
          <w:szCs w:val="24"/>
        </w:rPr>
        <w:t>zych od dnia usunięcia awarii.</w:t>
      </w:r>
    </w:p>
    <w:p w:rsidR="00F259E4" w:rsidRDefault="00F259E4" w:rsidP="004A1DC9">
      <w:pPr>
        <w:pStyle w:val="Normalny1"/>
        <w:widowControl w:val="0"/>
        <w:spacing w:after="0" w:line="240" w:lineRule="auto"/>
        <w:jc w:val="center"/>
        <w:rPr>
          <w:rFonts w:ascii="Arial Narrow" w:eastAsia="Arial Narrow" w:hAnsi="Arial Narrow" w:cs="Arial Narrow"/>
          <w:b/>
          <w:color w:val="auto"/>
          <w:sz w:val="24"/>
          <w:szCs w:val="24"/>
        </w:rPr>
      </w:pPr>
    </w:p>
    <w:p w:rsidR="00BB44F2" w:rsidRPr="005A0427" w:rsidRDefault="006D426D" w:rsidP="004A1DC9">
      <w:pPr>
        <w:pStyle w:val="Normalny1"/>
        <w:widowControl w:val="0"/>
        <w:spacing w:after="0" w:line="240" w:lineRule="auto"/>
        <w:jc w:val="center"/>
        <w:rPr>
          <w:rFonts w:ascii="Arial Narrow" w:hAnsi="Arial Narrow"/>
          <w:color w:val="auto"/>
          <w:sz w:val="24"/>
          <w:szCs w:val="24"/>
        </w:rPr>
      </w:pPr>
      <w:r w:rsidRPr="005A0427">
        <w:rPr>
          <w:rFonts w:ascii="Arial Narrow" w:eastAsia="Arial Narrow" w:hAnsi="Arial Narrow" w:cs="Arial Narrow"/>
          <w:b/>
          <w:color w:val="auto"/>
          <w:sz w:val="24"/>
          <w:szCs w:val="24"/>
        </w:rPr>
        <w:t xml:space="preserve">§ 13 </w:t>
      </w:r>
    </w:p>
    <w:p w:rsidR="00BB44F2" w:rsidRPr="005A0427" w:rsidRDefault="006D426D" w:rsidP="004A1DC9">
      <w:pPr>
        <w:pStyle w:val="Normalny1"/>
        <w:widowControl w:val="0"/>
        <w:spacing w:after="0" w:line="240" w:lineRule="auto"/>
        <w:jc w:val="center"/>
        <w:rPr>
          <w:rFonts w:ascii="Arial Narrow" w:hAnsi="Arial Narrow"/>
          <w:color w:val="auto"/>
          <w:sz w:val="24"/>
          <w:szCs w:val="24"/>
        </w:rPr>
      </w:pPr>
      <w:r w:rsidRPr="005A0427">
        <w:rPr>
          <w:rFonts w:ascii="Arial Narrow" w:eastAsia="Arial Narrow" w:hAnsi="Arial Narrow" w:cs="Arial Narrow"/>
          <w:b/>
          <w:color w:val="auto"/>
          <w:sz w:val="24"/>
          <w:szCs w:val="24"/>
        </w:rPr>
        <w:t>Kontrola</w:t>
      </w:r>
    </w:p>
    <w:p w:rsidR="00B153CB" w:rsidRPr="005A0427" w:rsidRDefault="0017406F" w:rsidP="00B806B3">
      <w:pPr>
        <w:pStyle w:val="Normalny1"/>
        <w:widowControl w:val="0"/>
        <w:numPr>
          <w:ilvl w:val="0"/>
          <w:numId w:val="28"/>
        </w:numPr>
        <w:spacing w:after="0" w:line="240" w:lineRule="auto"/>
        <w:ind w:left="284" w:hanging="284"/>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Beneficjent i P</w:t>
      </w:r>
      <w:r w:rsidR="009A3143" w:rsidRPr="005A0427">
        <w:rPr>
          <w:rFonts w:ascii="Arial Narrow" w:eastAsia="Arial Narrow" w:hAnsi="Arial Narrow" w:cs="Arial Narrow"/>
          <w:color w:val="auto"/>
          <w:sz w:val="24"/>
          <w:szCs w:val="24"/>
        </w:rPr>
        <w:t>artnerzy zobowiązują się poddać wszelkim kontrolom określonym w ustawie wdrożeniowej oraz Wytycznych</w:t>
      </w:r>
      <w:r w:rsidR="00EF59E5" w:rsidRPr="005A0427">
        <w:rPr>
          <w:rFonts w:ascii="Arial Narrow" w:eastAsia="Arial Narrow" w:hAnsi="Arial Narrow" w:cs="Arial Narrow"/>
          <w:color w:val="auto"/>
          <w:sz w:val="24"/>
          <w:szCs w:val="24"/>
        </w:rPr>
        <w:t>,</w:t>
      </w:r>
      <w:r w:rsidR="009A3143" w:rsidRPr="005A0427">
        <w:rPr>
          <w:rFonts w:ascii="Arial Narrow" w:eastAsia="Arial Narrow" w:hAnsi="Arial Narrow" w:cs="Arial Narrow"/>
          <w:color w:val="auto"/>
          <w:sz w:val="24"/>
          <w:szCs w:val="24"/>
        </w:rPr>
        <w:t xml:space="preserve"> </w:t>
      </w:r>
      <w:r w:rsidR="00EF59E5" w:rsidRPr="005A0427">
        <w:rPr>
          <w:rFonts w:ascii="Arial Narrow" w:eastAsia="Arial Narrow" w:hAnsi="Arial Narrow" w:cs="Arial Narrow"/>
          <w:color w:val="auto"/>
          <w:sz w:val="24"/>
          <w:szCs w:val="24"/>
        </w:rPr>
        <w:t xml:space="preserve">o których mowa w </w:t>
      </w:r>
      <w:r w:rsidR="006E1E5E" w:rsidRPr="005A0427">
        <w:rPr>
          <w:rFonts w:ascii="Arial Narrow" w:eastAsia="Arial Narrow" w:hAnsi="Arial Narrow" w:cs="Arial Narrow"/>
          <w:color w:val="auto"/>
          <w:sz w:val="24"/>
          <w:szCs w:val="24"/>
        </w:rPr>
        <w:t xml:space="preserve">§ 1 </w:t>
      </w:r>
      <w:proofErr w:type="spellStart"/>
      <w:r w:rsidR="006E1E5E" w:rsidRPr="005A0427">
        <w:rPr>
          <w:rFonts w:ascii="Arial Narrow" w:eastAsia="Arial Narrow" w:hAnsi="Arial Narrow" w:cs="Arial Narrow"/>
          <w:color w:val="auto"/>
          <w:sz w:val="24"/>
          <w:szCs w:val="24"/>
        </w:rPr>
        <w:t>pkt</w:t>
      </w:r>
      <w:proofErr w:type="spellEnd"/>
      <w:r w:rsidR="006E1E5E" w:rsidRPr="005A0427">
        <w:rPr>
          <w:rFonts w:ascii="Arial Narrow" w:eastAsia="Arial Narrow" w:hAnsi="Arial Narrow" w:cs="Arial Narrow"/>
          <w:color w:val="auto"/>
          <w:sz w:val="24"/>
          <w:szCs w:val="24"/>
        </w:rPr>
        <w:t xml:space="preserve"> 4</w:t>
      </w:r>
      <w:ins w:id="377" w:author="maniskiewicz" w:date="2016-10-14T12:11:00Z">
        <w:del w:id="378" w:author="mmossetty" w:date="2016-11-09T07:41:00Z">
          <w:r w:rsidR="00786969" w:rsidDel="003961AB">
            <w:rPr>
              <w:rFonts w:ascii="Arial Narrow" w:eastAsia="Arial Narrow" w:hAnsi="Arial Narrow" w:cs="Arial Narrow"/>
              <w:color w:val="auto"/>
              <w:sz w:val="24"/>
              <w:szCs w:val="24"/>
            </w:rPr>
            <w:delText>5</w:delText>
          </w:r>
        </w:del>
      </w:ins>
      <w:ins w:id="379" w:author="mmossetty" w:date="2016-11-09T07:41:00Z">
        <w:r w:rsidR="003961AB">
          <w:rPr>
            <w:rFonts w:ascii="Arial Narrow" w:eastAsia="Arial Narrow" w:hAnsi="Arial Narrow" w:cs="Arial Narrow"/>
            <w:color w:val="auto"/>
            <w:sz w:val="24"/>
            <w:szCs w:val="24"/>
          </w:rPr>
          <w:t>4</w:t>
        </w:r>
      </w:ins>
      <w:del w:id="380" w:author="maniskiewicz" w:date="2016-10-14T12:11:00Z">
        <w:r w:rsidR="006E1E5E" w:rsidRPr="005A0427" w:rsidDel="00786969">
          <w:rPr>
            <w:rFonts w:ascii="Arial Narrow" w:eastAsia="Arial Narrow" w:hAnsi="Arial Narrow" w:cs="Arial Narrow"/>
            <w:color w:val="auto"/>
            <w:sz w:val="24"/>
            <w:szCs w:val="24"/>
          </w:rPr>
          <w:delText>4</w:delText>
        </w:r>
      </w:del>
      <w:r w:rsidR="00EF59E5" w:rsidRPr="005A0427">
        <w:rPr>
          <w:rFonts w:ascii="Arial Narrow" w:eastAsia="Arial Narrow" w:hAnsi="Arial Narrow" w:cs="Arial Narrow"/>
          <w:color w:val="auto"/>
          <w:sz w:val="24"/>
          <w:szCs w:val="24"/>
        </w:rPr>
        <w:t xml:space="preserve"> lit. f</w:t>
      </w:r>
      <w:r w:rsidR="009A3143" w:rsidRPr="005A0427">
        <w:rPr>
          <w:rFonts w:ascii="Arial Narrow" w:eastAsia="Arial Narrow" w:hAnsi="Arial Narrow" w:cs="Arial Narrow"/>
          <w:color w:val="auto"/>
          <w:sz w:val="24"/>
          <w:szCs w:val="24"/>
        </w:rPr>
        <w:t xml:space="preserve"> na zasadach tam określonych, w zakresie, w jakim dotyczą one kontroli realizacji Projektu. </w:t>
      </w:r>
    </w:p>
    <w:p w:rsidR="00BB44F2" w:rsidRPr="005A0427" w:rsidRDefault="006D426D" w:rsidP="00B806B3">
      <w:pPr>
        <w:pStyle w:val="Normalny1"/>
        <w:widowControl w:val="0"/>
        <w:numPr>
          <w:ilvl w:val="0"/>
          <w:numId w:val="28"/>
        </w:numPr>
        <w:spacing w:after="0" w:line="240" w:lineRule="auto"/>
        <w:ind w:left="284" w:hanging="284"/>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Beneficjent zobowiązuje się poddać kontrolom oraz audytom w zakresie prawidłowości realizacji Projektu, prowadzanym przez Instytucję </w:t>
      </w:r>
      <w:del w:id="381" w:author="pszmaglinski" w:date="2016-07-13T09:05:00Z">
        <w:r w:rsidRPr="005A0427" w:rsidDel="00442587">
          <w:rPr>
            <w:rFonts w:ascii="Arial Narrow" w:eastAsia="Arial Narrow" w:hAnsi="Arial Narrow" w:cs="Arial Narrow"/>
            <w:color w:val="auto"/>
            <w:sz w:val="24"/>
            <w:szCs w:val="24"/>
          </w:rPr>
          <w:delText>Zarządzającą</w:delText>
        </w:r>
      </w:del>
      <w:ins w:id="382" w:author="pszmaglinski" w:date="2016-07-13T09:05:00Z">
        <w:r w:rsidR="00442587">
          <w:rPr>
            <w:rFonts w:ascii="Arial Narrow" w:eastAsia="Arial Narrow" w:hAnsi="Arial Narrow" w:cs="Arial Narrow"/>
            <w:color w:val="auto"/>
            <w:sz w:val="24"/>
            <w:szCs w:val="24"/>
          </w:rPr>
          <w:t>Pośredniczącą</w:t>
        </w:r>
      </w:ins>
      <w:r w:rsidRPr="005A0427">
        <w:rPr>
          <w:rFonts w:ascii="Arial Narrow" w:eastAsia="Arial Narrow" w:hAnsi="Arial Narrow" w:cs="Arial Narrow"/>
          <w:color w:val="auto"/>
          <w:sz w:val="24"/>
          <w:szCs w:val="24"/>
        </w:rPr>
        <w:t xml:space="preserve">, Instytucję </w:t>
      </w:r>
      <w:proofErr w:type="spellStart"/>
      <w:r w:rsidRPr="005A0427">
        <w:rPr>
          <w:rFonts w:ascii="Arial Narrow" w:eastAsia="Arial Narrow" w:hAnsi="Arial Narrow" w:cs="Arial Narrow"/>
          <w:color w:val="auto"/>
          <w:sz w:val="24"/>
          <w:szCs w:val="24"/>
        </w:rPr>
        <w:t>Audytową</w:t>
      </w:r>
      <w:proofErr w:type="spellEnd"/>
      <w:r w:rsidRPr="005A0427">
        <w:rPr>
          <w:rFonts w:ascii="Arial Narrow" w:eastAsia="Arial Narrow" w:hAnsi="Arial Narrow" w:cs="Arial Narrow"/>
          <w:color w:val="auto"/>
          <w:sz w:val="24"/>
          <w:szCs w:val="24"/>
        </w:rPr>
        <w:t>, Komisję Europejską, Europejski Trybunał Obrachunkowy lub inną instytucję uprawnioną do przeprowadzania kontroli na podstawie odrębnych przepisów lub upoważnień.</w:t>
      </w:r>
    </w:p>
    <w:p w:rsidR="00BB44F2" w:rsidRPr="005A0427" w:rsidRDefault="006D426D" w:rsidP="00B806B3">
      <w:pPr>
        <w:pStyle w:val="Normalny1"/>
        <w:widowControl w:val="0"/>
        <w:numPr>
          <w:ilvl w:val="0"/>
          <w:numId w:val="28"/>
        </w:numPr>
        <w:spacing w:after="0" w:line="240" w:lineRule="auto"/>
        <w:ind w:left="284" w:hanging="284"/>
        <w:contextualSpacing/>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Kontrole oraz audyty mogą być przeprowadzane w każdym czasie od dnia otrzymania informacji o wyborze Projektu do dofinansowania</w:t>
      </w:r>
      <w:r w:rsidR="006E1E5E" w:rsidRPr="005A0427">
        <w:rPr>
          <w:rFonts w:ascii="Arial Narrow" w:eastAsia="Arial Narrow" w:hAnsi="Arial Narrow" w:cs="Arial Narrow"/>
          <w:color w:val="auto"/>
          <w:sz w:val="24"/>
          <w:szCs w:val="24"/>
        </w:rPr>
        <w:t>,</w:t>
      </w:r>
      <w:r w:rsidRPr="005A0427">
        <w:rPr>
          <w:rFonts w:ascii="Arial Narrow" w:eastAsia="Arial Narrow" w:hAnsi="Arial Narrow" w:cs="Arial Narrow"/>
          <w:color w:val="auto"/>
          <w:sz w:val="24"/>
          <w:szCs w:val="24"/>
        </w:rPr>
        <w:t xml:space="preserve"> </w:t>
      </w:r>
      <w:r w:rsidR="00E00363" w:rsidRPr="005A0427">
        <w:rPr>
          <w:rFonts w:ascii="Arial Narrow" w:eastAsia="Arial Narrow" w:hAnsi="Arial Narrow" w:cs="Arial Narrow"/>
          <w:color w:val="auto"/>
          <w:sz w:val="24"/>
          <w:szCs w:val="24"/>
        </w:rPr>
        <w:t>do upływu</w:t>
      </w:r>
      <w:r w:rsidRPr="005A0427">
        <w:rPr>
          <w:rFonts w:ascii="Arial Narrow" w:eastAsia="Arial Narrow" w:hAnsi="Arial Narrow" w:cs="Arial Narrow"/>
          <w:color w:val="auto"/>
          <w:sz w:val="24"/>
          <w:szCs w:val="24"/>
        </w:rPr>
        <w:t xml:space="preserve"> dwóch lat od dnia 31 grudnia następującego po złożeniu do Komisji Europejskiej zestawienia wydatków, w którym ujęto ostateczne wydatki dotyczące zakończonego Projektu </w:t>
      </w:r>
      <w:r w:rsidR="006B6561" w:rsidRPr="005A0427">
        <w:rPr>
          <w:rFonts w:ascii="Arial Narrow" w:eastAsia="Arial Narrow" w:hAnsi="Arial Narrow" w:cs="Arial Narrow"/>
          <w:color w:val="auto"/>
          <w:sz w:val="24"/>
          <w:szCs w:val="24"/>
        </w:rPr>
        <w:br/>
      </w:r>
      <w:r w:rsidRPr="005A0427">
        <w:rPr>
          <w:rFonts w:ascii="Arial Narrow" w:eastAsia="Arial Narrow" w:hAnsi="Arial Narrow" w:cs="Arial Narrow"/>
          <w:color w:val="auto"/>
          <w:sz w:val="24"/>
          <w:szCs w:val="24"/>
        </w:rPr>
        <w:t xml:space="preserve">z zastrzeżeniem przepisów, które mogą przewidywać dłuższy termin przeprowadzania kontroli, dotyczących trwałości Projektu oraz pomocy publicznej, o której mowa w art. 107 ust. 1 Traktatu o funkcjonowaniu Unii </w:t>
      </w:r>
      <w:r w:rsidRPr="005A0427">
        <w:rPr>
          <w:rFonts w:ascii="Arial Narrow" w:eastAsia="Arial Narrow" w:hAnsi="Arial Narrow" w:cs="Arial Narrow"/>
          <w:color w:val="auto"/>
          <w:sz w:val="24"/>
          <w:szCs w:val="24"/>
        </w:rPr>
        <w:lastRenderedPageBreak/>
        <w:t xml:space="preserve">Europejskiej, lub pomocy de </w:t>
      </w:r>
      <w:proofErr w:type="spellStart"/>
      <w:r w:rsidRPr="005A0427">
        <w:rPr>
          <w:rFonts w:ascii="Arial Narrow" w:eastAsia="Arial Narrow" w:hAnsi="Arial Narrow" w:cs="Arial Narrow"/>
          <w:color w:val="auto"/>
          <w:sz w:val="24"/>
          <w:szCs w:val="24"/>
        </w:rPr>
        <w:t>minimis</w:t>
      </w:r>
      <w:proofErr w:type="spellEnd"/>
      <w:r w:rsidRPr="005A0427">
        <w:rPr>
          <w:rFonts w:ascii="Arial Narrow" w:eastAsia="Arial Narrow" w:hAnsi="Arial Narrow" w:cs="Arial Narrow"/>
          <w:color w:val="auto"/>
          <w:sz w:val="24"/>
          <w:szCs w:val="24"/>
        </w:rPr>
        <w:t xml:space="preserve">, o której mowa w </w:t>
      </w:r>
      <w:r w:rsidR="000E4251" w:rsidRPr="005A0427">
        <w:rPr>
          <w:rFonts w:ascii="Arial Narrow" w:eastAsia="Arial Narrow" w:hAnsi="Arial Narrow" w:cs="Arial Narrow"/>
          <w:color w:val="auto"/>
          <w:sz w:val="24"/>
          <w:szCs w:val="24"/>
        </w:rPr>
        <w:t>R</w:t>
      </w:r>
      <w:r w:rsidRPr="005A0427">
        <w:rPr>
          <w:rFonts w:ascii="Arial Narrow" w:eastAsia="Arial Narrow" w:hAnsi="Arial Narrow" w:cs="Arial Narrow"/>
          <w:color w:val="auto"/>
          <w:sz w:val="24"/>
          <w:szCs w:val="24"/>
        </w:rPr>
        <w:t xml:space="preserve">ozporządzeniu </w:t>
      </w:r>
      <w:r w:rsidR="00D44771" w:rsidRPr="005A0427">
        <w:rPr>
          <w:rFonts w:ascii="Arial Narrow" w:eastAsia="Arial Narrow" w:hAnsi="Arial Narrow" w:cs="Arial Narrow"/>
          <w:color w:val="auto"/>
          <w:sz w:val="24"/>
          <w:szCs w:val="24"/>
        </w:rPr>
        <w:t>KE</w:t>
      </w:r>
      <w:r w:rsidRPr="005A0427">
        <w:rPr>
          <w:rFonts w:ascii="Arial Narrow" w:eastAsia="Arial Narrow" w:hAnsi="Arial Narrow" w:cs="Arial Narrow"/>
          <w:color w:val="auto"/>
          <w:sz w:val="24"/>
          <w:szCs w:val="24"/>
        </w:rPr>
        <w:t xml:space="preserve"> nr 1407/2013 i w </w:t>
      </w:r>
      <w:r w:rsidR="00741DBB" w:rsidRPr="005A0427">
        <w:rPr>
          <w:rFonts w:ascii="Arial Narrow" w:eastAsia="Arial Narrow" w:hAnsi="Arial Narrow" w:cs="Arial Narrow"/>
          <w:color w:val="auto"/>
          <w:sz w:val="24"/>
          <w:szCs w:val="24"/>
        </w:rPr>
        <w:t>R</w:t>
      </w:r>
      <w:r w:rsidRPr="005A0427">
        <w:rPr>
          <w:rFonts w:ascii="Arial Narrow" w:eastAsia="Arial Narrow" w:hAnsi="Arial Narrow" w:cs="Arial Narrow"/>
          <w:color w:val="auto"/>
          <w:sz w:val="24"/>
          <w:szCs w:val="24"/>
        </w:rPr>
        <w:t>ozporządz</w:t>
      </w:r>
      <w:r w:rsidR="00EF47BB" w:rsidRPr="005A0427">
        <w:rPr>
          <w:rFonts w:ascii="Arial Narrow" w:eastAsia="Arial Narrow" w:hAnsi="Arial Narrow" w:cs="Arial Narrow"/>
          <w:color w:val="auto"/>
          <w:sz w:val="24"/>
          <w:szCs w:val="24"/>
        </w:rPr>
        <w:t xml:space="preserve">eniu </w:t>
      </w:r>
      <w:r w:rsidR="000476D6" w:rsidRPr="005A0427">
        <w:rPr>
          <w:rFonts w:ascii="Arial Narrow" w:eastAsia="Arial Narrow" w:hAnsi="Arial Narrow" w:cs="Arial Narrow"/>
          <w:color w:val="auto"/>
          <w:sz w:val="24"/>
          <w:szCs w:val="24"/>
        </w:rPr>
        <w:t>KE</w:t>
      </w:r>
      <w:r w:rsidR="00EF47BB" w:rsidRPr="005A0427">
        <w:rPr>
          <w:rFonts w:ascii="Arial Narrow" w:eastAsia="Arial Narrow" w:hAnsi="Arial Narrow" w:cs="Arial Narrow"/>
          <w:color w:val="auto"/>
          <w:sz w:val="24"/>
          <w:szCs w:val="24"/>
        </w:rPr>
        <w:t xml:space="preserve"> nr 360/2012 </w:t>
      </w:r>
      <w:r w:rsidRPr="005A0427">
        <w:rPr>
          <w:rFonts w:ascii="Arial Narrow" w:eastAsia="Arial Narrow" w:hAnsi="Arial Narrow" w:cs="Arial Narrow"/>
          <w:color w:val="auto"/>
          <w:sz w:val="24"/>
          <w:szCs w:val="24"/>
        </w:rPr>
        <w:t>oraz podatku</w:t>
      </w:r>
      <w:r w:rsidR="007842F2" w:rsidRPr="005A0427">
        <w:rPr>
          <w:rFonts w:ascii="Arial Narrow" w:eastAsia="Arial Narrow" w:hAnsi="Arial Narrow" w:cs="Arial Narrow"/>
          <w:color w:val="auto"/>
          <w:sz w:val="24"/>
          <w:szCs w:val="24"/>
        </w:rPr>
        <w:t xml:space="preserve"> </w:t>
      </w:r>
      <w:r w:rsidRPr="005A0427">
        <w:rPr>
          <w:rFonts w:ascii="Arial Narrow" w:eastAsia="Arial Narrow" w:hAnsi="Arial Narrow" w:cs="Arial Narrow"/>
          <w:color w:val="auto"/>
          <w:sz w:val="24"/>
          <w:szCs w:val="24"/>
        </w:rPr>
        <w:t>od to</w:t>
      </w:r>
      <w:r w:rsidR="00521C0C" w:rsidRPr="005A0427">
        <w:rPr>
          <w:rFonts w:ascii="Arial Narrow" w:eastAsia="Arial Narrow" w:hAnsi="Arial Narrow" w:cs="Arial Narrow"/>
          <w:color w:val="auto"/>
          <w:sz w:val="24"/>
          <w:szCs w:val="24"/>
        </w:rPr>
        <w:t>warów i usług, o którym mowa w U</w:t>
      </w:r>
      <w:r w:rsidRPr="005A0427">
        <w:rPr>
          <w:rFonts w:ascii="Arial Narrow" w:eastAsia="Arial Narrow" w:hAnsi="Arial Narrow" w:cs="Arial Narrow"/>
          <w:color w:val="auto"/>
          <w:sz w:val="24"/>
          <w:szCs w:val="24"/>
        </w:rPr>
        <w:t>stawie z dnia 11 marca 2004 r. o podatku</w:t>
      </w:r>
      <w:r w:rsidR="00271CBF">
        <w:rPr>
          <w:rFonts w:ascii="Arial Narrow" w:eastAsia="Arial Narrow" w:hAnsi="Arial Narrow" w:cs="Arial Narrow"/>
          <w:color w:val="auto"/>
          <w:sz w:val="24"/>
          <w:szCs w:val="24"/>
        </w:rPr>
        <w:br/>
      </w:r>
      <w:r w:rsidRPr="005A0427">
        <w:rPr>
          <w:rFonts w:ascii="Arial Narrow" w:eastAsia="Arial Narrow" w:hAnsi="Arial Narrow" w:cs="Arial Narrow"/>
          <w:color w:val="auto"/>
          <w:sz w:val="24"/>
          <w:szCs w:val="24"/>
        </w:rPr>
        <w:t>od towarów i usług (Dz. U.</w:t>
      </w:r>
      <w:r w:rsidR="00112564" w:rsidRPr="005A0427">
        <w:rPr>
          <w:rFonts w:ascii="Arial Narrow" w:eastAsia="Arial Narrow" w:hAnsi="Arial Narrow" w:cs="Arial Narrow"/>
          <w:color w:val="auto"/>
          <w:sz w:val="24"/>
          <w:szCs w:val="24"/>
        </w:rPr>
        <w:t xml:space="preserve"> </w:t>
      </w:r>
      <w:r w:rsidRPr="005A0427">
        <w:rPr>
          <w:rFonts w:ascii="Arial Narrow" w:eastAsia="Arial Narrow" w:hAnsi="Arial Narrow" w:cs="Arial Narrow"/>
          <w:color w:val="auto"/>
          <w:sz w:val="24"/>
          <w:szCs w:val="24"/>
        </w:rPr>
        <w:t xml:space="preserve">z </w:t>
      </w:r>
      <w:r w:rsidR="00C33100" w:rsidRPr="005A0427">
        <w:rPr>
          <w:rFonts w:ascii="Arial Narrow" w:eastAsia="Arial Narrow" w:hAnsi="Arial Narrow" w:cs="Arial Narrow"/>
          <w:color w:val="auto"/>
          <w:sz w:val="24"/>
          <w:szCs w:val="24"/>
        </w:rPr>
        <w:t>201</w:t>
      </w:r>
      <w:r w:rsidR="00C33100">
        <w:rPr>
          <w:rFonts w:ascii="Arial Narrow" w:eastAsia="Arial Narrow" w:hAnsi="Arial Narrow" w:cs="Arial Narrow"/>
          <w:color w:val="auto"/>
          <w:sz w:val="24"/>
          <w:szCs w:val="24"/>
        </w:rPr>
        <w:t>6</w:t>
      </w:r>
      <w:r w:rsidR="00C33100" w:rsidRPr="005A0427">
        <w:rPr>
          <w:rFonts w:ascii="Arial Narrow" w:eastAsia="Arial Narrow" w:hAnsi="Arial Narrow" w:cs="Arial Narrow"/>
          <w:color w:val="auto"/>
          <w:sz w:val="24"/>
          <w:szCs w:val="24"/>
        </w:rPr>
        <w:t xml:space="preserve"> </w:t>
      </w:r>
      <w:r w:rsidRPr="005A0427">
        <w:rPr>
          <w:rFonts w:ascii="Arial Narrow" w:eastAsia="Arial Narrow" w:hAnsi="Arial Narrow" w:cs="Arial Narrow"/>
          <w:color w:val="auto"/>
          <w:sz w:val="24"/>
          <w:szCs w:val="24"/>
        </w:rPr>
        <w:t>r.</w:t>
      </w:r>
      <w:r w:rsidR="000E4251" w:rsidRPr="005A0427">
        <w:rPr>
          <w:rFonts w:ascii="Arial Narrow" w:eastAsia="Arial Narrow" w:hAnsi="Arial Narrow" w:cs="Arial Narrow"/>
          <w:color w:val="auto"/>
          <w:sz w:val="24"/>
          <w:szCs w:val="24"/>
        </w:rPr>
        <w:t>,</w:t>
      </w:r>
      <w:r w:rsidR="00F15BA2" w:rsidRPr="005A0427">
        <w:rPr>
          <w:rFonts w:ascii="Arial Narrow" w:eastAsia="Arial Narrow" w:hAnsi="Arial Narrow" w:cs="Arial Narrow"/>
          <w:color w:val="auto"/>
          <w:sz w:val="24"/>
          <w:szCs w:val="24"/>
        </w:rPr>
        <w:t xml:space="preserve"> </w:t>
      </w:r>
      <w:r w:rsidR="006366EB" w:rsidRPr="005A0427">
        <w:rPr>
          <w:rFonts w:ascii="Arial Narrow" w:eastAsia="Arial Narrow" w:hAnsi="Arial Narrow" w:cs="Arial Narrow"/>
          <w:color w:val="auto"/>
          <w:sz w:val="24"/>
          <w:szCs w:val="24"/>
        </w:rPr>
        <w:t xml:space="preserve">poz. </w:t>
      </w:r>
      <w:r w:rsidR="00C33100">
        <w:rPr>
          <w:rFonts w:ascii="Arial Narrow" w:eastAsia="Arial Narrow" w:hAnsi="Arial Narrow" w:cs="Arial Narrow"/>
          <w:color w:val="auto"/>
          <w:sz w:val="24"/>
          <w:szCs w:val="24"/>
        </w:rPr>
        <w:t>710</w:t>
      </w:r>
      <w:ins w:id="383" w:author="maniskiewicz" w:date="2016-09-28T09:37:00Z">
        <w:r w:rsidR="00A27674">
          <w:rPr>
            <w:rFonts w:ascii="Arial Narrow" w:eastAsia="Arial Narrow" w:hAnsi="Arial Narrow" w:cs="Arial Narrow"/>
            <w:color w:val="auto"/>
            <w:sz w:val="24"/>
            <w:szCs w:val="24"/>
          </w:rPr>
          <w:t xml:space="preserve"> z późn. zm.</w:t>
        </w:r>
      </w:ins>
      <w:r w:rsidR="00C1353E" w:rsidRPr="005A0427">
        <w:rPr>
          <w:rFonts w:ascii="Arial Narrow" w:eastAsia="Arial Narrow" w:hAnsi="Arial Narrow" w:cs="Arial Narrow"/>
          <w:color w:val="auto"/>
          <w:sz w:val="24"/>
          <w:szCs w:val="24"/>
          <w:vertAlign w:val="superscript"/>
        </w:rPr>
        <w:sym w:font="Symbol" w:char="F0B7"/>
      </w:r>
      <w:r w:rsidRPr="005A0427">
        <w:rPr>
          <w:rFonts w:ascii="Arial Narrow" w:eastAsia="Arial Narrow" w:hAnsi="Arial Narrow" w:cs="Arial Narrow"/>
          <w:color w:val="auto"/>
          <w:sz w:val="24"/>
          <w:szCs w:val="24"/>
        </w:rPr>
        <w:t>).</w:t>
      </w:r>
    </w:p>
    <w:p w:rsidR="0035685F" w:rsidRPr="005A0427" w:rsidRDefault="0035685F" w:rsidP="00B806B3">
      <w:pPr>
        <w:pStyle w:val="Normalny1"/>
        <w:widowControl w:val="0"/>
        <w:numPr>
          <w:ilvl w:val="0"/>
          <w:numId w:val="28"/>
        </w:numPr>
        <w:spacing w:after="0" w:line="240" w:lineRule="auto"/>
        <w:ind w:left="284" w:hanging="284"/>
        <w:contextualSpacing/>
        <w:jc w:val="both"/>
        <w:rPr>
          <w:rFonts w:ascii="Arial Narrow" w:eastAsia="Arial Narrow" w:hAnsi="Arial Narrow" w:cs="Arial Narrow"/>
          <w:color w:val="auto"/>
          <w:sz w:val="24"/>
          <w:szCs w:val="24"/>
        </w:rPr>
      </w:pPr>
      <w:r w:rsidRPr="005A0427">
        <w:rPr>
          <w:rFonts w:ascii="Arial Narrow" w:hAnsi="Arial Narrow"/>
          <w:sz w:val="24"/>
          <w:szCs w:val="24"/>
        </w:rPr>
        <w:t>Kontrole Projektu prowadzone są zgodnie z Rozdziałem 7 ustawy wdrożeniowej</w:t>
      </w:r>
      <w:r w:rsidR="000B3DE6" w:rsidRPr="005A0427">
        <w:rPr>
          <w:rFonts w:ascii="Arial Narrow" w:hAnsi="Arial Narrow"/>
          <w:sz w:val="24"/>
          <w:szCs w:val="24"/>
        </w:rPr>
        <w:t xml:space="preserve"> oraz Wytycznymi</w:t>
      </w:r>
      <w:r w:rsidR="00426A92" w:rsidRPr="005A0427">
        <w:rPr>
          <w:rFonts w:ascii="Arial Narrow" w:hAnsi="Arial Narrow"/>
          <w:sz w:val="24"/>
          <w:szCs w:val="24"/>
        </w:rPr>
        <w:t>,</w:t>
      </w:r>
      <w:r w:rsidR="000B3DE6" w:rsidRPr="005A0427">
        <w:rPr>
          <w:rFonts w:ascii="Arial Narrow" w:hAnsi="Arial Narrow"/>
          <w:sz w:val="24"/>
          <w:szCs w:val="24"/>
        </w:rPr>
        <w:t xml:space="preserve"> </w:t>
      </w:r>
      <w:r w:rsidR="003906D3" w:rsidRPr="005A0427">
        <w:rPr>
          <w:rFonts w:ascii="Arial Narrow" w:hAnsi="Arial Narrow"/>
          <w:sz w:val="24"/>
          <w:szCs w:val="24"/>
        </w:rPr>
        <w:t xml:space="preserve">o których mowa w </w:t>
      </w:r>
      <w:r w:rsidR="006E1E5E" w:rsidRPr="005A0427">
        <w:rPr>
          <w:rFonts w:ascii="Arial Narrow" w:hAnsi="Arial Narrow"/>
          <w:sz w:val="24"/>
          <w:szCs w:val="24"/>
        </w:rPr>
        <w:t xml:space="preserve">§ 1 </w:t>
      </w:r>
      <w:proofErr w:type="spellStart"/>
      <w:r w:rsidR="006E1E5E" w:rsidRPr="005A0427">
        <w:rPr>
          <w:rFonts w:ascii="Arial Narrow" w:hAnsi="Arial Narrow"/>
          <w:sz w:val="24"/>
          <w:szCs w:val="24"/>
        </w:rPr>
        <w:t>pkt</w:t>
      </w:r>
      <w:proofErr w:type="spellEnd"/>
      <w:r w:rsidR="006E1E5E" w:rsidRPr="005A0427">
        <w:rPr>
          <w:rFonts w:ascii="Arial Narrow" w:hAnsi="Arial Narrow"/>
          <w:sz w:val="24"/>
          <w:szCs w:val="24"/>
        </w:rPr>
        <w:t xml:space="preserve"> 4</w:t>
      </w:r>
      <w:ins w:id="384" w:author="maniskiewicz" w:date="2016-10-14T12:12:00Z">
        <w:del w:id="385" w:author="mmossetty" w:date="2016-11-09T07:42:00Z">
          <w:r w:rsidR="00786969" w:rsidDel="009C5D9E">
            <w:rPr>
              <w:rFonts w:ascii="Arial Narrow" w:hAnsi="Arial Narrow"/>
              <w:sz w:val="24"/>
              <w:szCs w:val="24"/>
            </w:rPr>
            <w:delText>5</w:delText>
          </w:r>
        </w:del>
      </w:ins>
      <w:ins w:id="386" w:author="mmossetty" w:date="2016-11-09T07:42:00Z">
        <w:r w:rsidR="009C5D9E">
          <w:rPr>
            <w:rFonts w:ascii="Arial Narrow" w:hAnsi="Arial Narrow"/>
            <w:sz w:val="24"/>
            <w:szCs w:val="24"/>
          </w:rPr>
          <w:t>4</w:t>
        </w:r>
      </w:ins>
      <w:del w:id="387" w:author="maniskiewicz" w:date="2016-10-14T12:12:00Z">
        <w:r w:rsidR="006E1E5E" w:rsidRPr="005A0427" w:rsidDel="00786969">
          <w:rPr>
            <w:rFonts w:ascii="Arial Narrow" w:hAnsi="Arial Narrow"/>
            <w:sz w:val="24"/>
            <w:szCs w:val="24"/>
          </w:rPr>
          <w:delText>4</w:delText>
        </w:r>
      </w:del>
      <w:r w:rsidR="003906D3" w:rsidRPr="005A0427">
        <w:rPr>
          <w:rFonts w:ascii="Arial Narrow" w:hAnsi="Arial Narrow"/>
          <w:sz w:val="24"/>
          <w:szCs w:val="24"/>
        </w:rPr>
        <w:t xml:space="preserve"> lit. f</w:t>
      </w:r>
      <w:r w:rsidRPr="005A0427">
        <w:rPr>
          <w:rFonts w:ascii="Arial Narrow" w:hAnsi="Arial Narrow"/>
          <w:sz w:val="24"/>
          <w:szCs w:val="24"/>
        </w:rPr>
        <w:t>.</w:t>
      </w:r>
    </w:p>
    <w:p w:rsidR="00BB44F2" w:rsidRPr="005A0427" w:rsidRDefault="00BB44F2" w:rsidP="004A1DC9">
      <w:pPr>
        <w:pStyle w:val="Normalny1"/>
        <w:widowControl w:val="0"/>
        <w:spacing w:after="0" w:line="240" w:lineRule="auto"/>
        <w:ind w:left="426"/>
        <w:contextualSpacing/>
        <w:jc w:val="both"/>
        <w:rPr>
          <w:rFonts w:ascii="Arial Narrow" w:eastAsia="Arial Narrow" w:hAnsi="Arial Narrow" w:cs="Arial Narrow"/>
          <w:color w:val="auto"/>
          <w:sz w:val="24"/>
          <w:szCs w:val="24"/>
        </w:rPr>
      </w:pPr>
    </w:p>
    <w:p w:rsidR="00BB44F2" w:rsidRPr="005A0427" w:rsidRDefault="006D426D" w:rsidP="004A1DC9">
      <w:pPr>
        <w:pStyle w:val="Normalny1"/>
        <w:widowControl w:val="0"/>
        <w:spacing w:after="0" w:line="240" w:lineRule="auto"/>
        <w:jc w:val="center"/>
        <w:rPr>
          <w:rFonts w:ascii="Arial Narrow" w:hAnsi="Arial Narrow"/>
          <w:color w:val="auto"/>
          <w:sz w:val="24"/>
          <w:szCs w:val="24"/>
        </w:rPr>
      </w:pPr>
      <w:r w:rsidRPr="005A0427">
        <w:rPr>
          <w:rFonts w:ascii="Arial Narrow" w:eastAsia="Arial Narrow" w:hAnsi="Arial Narrow" w:cs="Arial Narrow"/>
          <w:b/>
          <w:color w:val="auto"/>
          <w:sz w:val="24"/>
          <w:szCs w:val="24"/>
        </w:rPr>
        <w:t xml:space="preserve">§ 14 </w:t>
      </w:r>
    </w:p>
    <w:p w:rsidR="00BB44F2" w:rsidRPr="005A0427" w:rsidRDefault="006D426D" w:rsidP="004A1DC9">
      <w:pPr>
        <w:pStyle w:val="Normalny1"/>
        <w:widowControl w:val="0"/>
        <w:spacing w:after="0" w:line="240" w:lineRule="auto"/>
        <w:jc w:val="center"/>
        <w:rPr>
          <w:rFonts w:ascii="Arial Narrow" w:hAnsi="Arial Narrow"/>
          <w:color w:val="auto"/>
          <w:sz w:val="24"/>
          <w:szCs w:val="24"/>
        </w:rPr>
      </w:pPr>
      <w:r w:rsidRPr="005A0427">
        <w:rPr>
          <w:rFonts w:ascii="Arial Narrow" w:eastAsia="Arial Narrow" w:hAnsi="Arial Narrow" w:cs="Arial Narrow"/>
          <w:b/>
          <w:color w:val="auto"/>
          <w:sz w:val="24"/>
          <w:szCs w:val="24"/>
        </w:rPr>
        <w:t>Obowiązki w zakresie informacji i promocji</w:t>
      </w:r>
    </w:p>
    <w:p w:rsidR="00BB44F2" w:rsidRPr="005A0427" w:rsidRDefault="006D426D" w:rsidP="00B806B3">
      <w:pPr>
        <w:pStyle w:val="Normalny1"/>
        <w:widowControl w:val="0"/>
        <w:numPr>
          <w:ilvl w:val="0"/>
          <w:numId w:val="5"/>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Beneficjent jest zobowiązany do informowania opinii publicznej o fakcie otrzymania dofinansowania</w:t>
      </w:r>
      <w:r w:rsidR="00B3538A" w:rsidRPr="005A0427">
        <w:rPr>
          <w:rFonts w:ascii="Arial Narrow" w:eastAsia="Arial Narrow" w:hAnsi="Arial Narrow" w:cs="Arial Narrow"/>
          <w:color w:val="auto"/>
          <w:sz w:val="24"/>
          <w:szCs w:val="24"/>
        </w:rPr>
        <w:t xml:space="preserve"> </w:t>
      </w:r>
      <w:r w:rsidRPr="005A0427">
        <w:rPr>
          <w:rFonts w:ascii="Arial Narrow" w:eastAsia="Arial Narrow" w:hAnsi="Arial Narrow" w:cs="Arial Narrow"/>
          <w:color w:val="auto"/>
          <w:sz w:val="24"/>
          <w:szCs w:val="24"/>
        </w:rPr>
        <w:t>na realizację Projektu ze środków Programu.</w:t>
      </w:r>
    </w:p>
    <w:p w:rsidR="00BB44F2" w:rsidRPr="005A0427" w:rsidRDefault="006D426D" w:rsidP="00DE0E78">
      <w:pPr>
        <w:pStyle w:val="Normalny1"/>
        <w:widowControl w:val="0"/>
        <w:numPr>
          <w:ilvl w:val="0"/>
          <w:numId w:val="5"/>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W zakresie, o którym mowa w ust. 1, Beneficjent jest zobowiązany do stosowania zapisów </w:t>
      </w:r>
      <w:r w:rsidR="003E392C" w:rsidRPr="00DE0E78">
        <w:rPr>
          <w:rFonts w:ascii="Arial Narrow" w:eastAsia="Arial Narrow" w:hAnsi="Arial Narrow" w:cs="Arial Narrow"/>
          <w:color w:val="auto"/>
          <w:sz w:val="24"/>
          <w:szCs w:val="24"/>
        </w:rPr>
        <w:t>zawartych w </w:t>
      </w:r>
      <w:r w:rsidR="003A5A3A" w:rsidRPr="00DE0E78">
        <w:rPr>
          <w:rFonts w:ascii="Arial Narrow" w:eastAsia="Arial Narrow" w:hAnsi="Arial Narrow" w:cs="Arial Narrow"/>
          <w:color w:val="auto"/>
          <w:sz w:val="24"/>
          <w:szCs w:val="24"/>
        </w:rPr>
        <w:t>„Podręczniku wnioskodawcy i beneficjenta programów polityki spójności 20</w:t>
      </w:r>
      <w:r w:rsidR="003E392C" w:rsidRPr="00DE0E78">
        <w:rPr>
          <w:rFonts w:ascii="Arial Narrow" w:eastAsia="Arial Narrow" w:hAnsi="Arial Narrow" w:cs="Arial Narrow"/>
          <w:color w:val="auto"/>
          <w:sz w:val="24"/>
          <w:szCs w:val="24"/>
        </w:rPr>
        <w:t>14-2020 w zakresie informacji i </w:t>
      </w:r>
      <w:r w:rsidR="003A5A3A" w:rsidRPr="00DE0E78">
        <w:rPr>
          <w:rFonts w:ascii="Arial Narrow" w:eastAsia="Arial Narrow" w:hAnsi="Arial Narrow" w:cs="Arial Narrow"/>
          <w:color w:val="auto"/>
          <w:sz w:val="24"/>
          <w:szCs w:val="24"/>
        </w:rPr>
        <w:t xml:space="preserve">promocji”, który stanowi załącznik nr……….. do </w:t>
      </w:r>
      <w:r w:rsidR="00703A91" w:rsidRPr="00DE0E78">
        <w:rPr>
          <w:rFonts w:ascii="Arial Narrow" w:eastAsia="Arial Narrow" w:hAnsi="Arial Narrow" w:cs="Arial Narrow"/>
          <w:color w:val="auto"/>
          <w:sz w:val="24"/>
          <w:szCs w:val="24"/>
        </w:rPr>
        <w:t>R</w:t>
      </w:r>
      <w:r w:rsidR="003A5A3A" w:rsidRPr="00DE0E78">
        <w:rPr>
          <w:rFonts w:ascii="Arial Narrow" w:eastAsia="Arial Narrow" w:hAnsi="Arial Narrow" w:cs="Arial Narrow"/>
          <w:color w:val="auto"/>
          <w:sz w:val="24"/>
          <w:szCs w:val="24"/>
        </w:rPr>
        <w:t>egulaminu konkursu</w:t>
      </w:r>
      <w:r w:rsidR="000A1484" w:rsidRPr="00DE0E78">
        <w:rPr>
          <w:rFonts w:ascii="Arial Narrow" w:eastAsia="Arial Narrow" w:hAnsi="Arial Narrow" w:cs="Arial Narrow"/>
          <w:color w:val="auto"/>
          <w:sz w:val="24"/>
          <w:szCs w:val="24"/>
        </w:rPr>
        <w:t>/naboru w trybie pozakonkursowym*</w:t>
      </w:r>
      <w:r w:rsidR="000A1484" w:rsidRPr="009248A6">
        <w:rPr>
          <w:rFonts w:ascii="Arial Narrow" w:eastAsia="Arial Narrow" w:hAnsi="Arial Narrow" w:cs="Arial Narrow"/>
          <w:color w:val="auto"/>
          <w:sz w:val="24"/>
          <w:szCs w:val="24"/>
          <w:vertAlign w:val="superscript"/>
        </w:rPr>
        <w:footnoteReference w:id="27"/>
      </w:r>
      <w:r w:rsidR="003A5A3A" w:rsidRPr="00DE0E78">
        <w:rPr>
          <w:rFonts w:ascii="Arial Narrow" w:eastAsia="Arial Narrow" w:hAnsi="Arial Narrow" w:cs="Arial Narrow"/>
          <w:color w:val="auto"/>
          <w:sz w:val="24"/>
          <w:szCs w:val="24"/>
        </w:rPr>
        <w:t>.</w:t>
      </w:r>
    </w:p>
    <w:p w:rsidR="00271CBF" w:rsidRDefault="00271CBF" w:rsidP="004A1DC9">
      <w:pPr>
        <w:pStyle w:val="Normalny1"/>
        <w:widowControl w:val="0"/>
        <w:spacing w:after="0" w:line="240" w:lineRule="auto"/>
        <w:jc w:val="center"/>
        <w:rPr>
          <w:rFonts w:ascii="Arial Narrow" w:eastAsia="Arial Narrow" w:hAnsi="Arial Narrow" w:cs="Arial Narrow"/>
          <w:b/>
          <w:color w:val="auto"/>
          <w:sz w:val="24"/>
          <w:szCs w:val="24"/>
        </w:rPr>
      </w:pPr>
    </w:p>
    <w:p w:rsidR="00271CBF" w:rsidRDefault="00271CBF" w:rsidP="004A1DC9">
      <w:pPr>
        <w:pStyle w:val="Normalny1"/>
        <w:widowControl w:val="0"/>
        <w:spacing w:after="0" w:line="240" w:lineRule="auto"/>
        <w:jc w:val="center"/>
        <w:rPr>
          <w:rFonts w:ascii="Arial Narrow" w:eastAsia="Arial Narrow" w:hAnsi="Arial Narrow" w:cs="Arial Narrow"/>
          <w:b/>
          <w:color w:val="auto"/>
          <w:sz w:val="24"/>
          <w:szCs w:val="24"/>
        </w:rPr>
      </w:pPr>
    </w:p>
    <w:p w:rsidR="00BB44F2" w:rsidRPr="005A0427" w:rsidRDefault="006D426D" w:rsidP="004A1DC9">
      <w:pPr>
        <w:pStyle w:val="Normalny1"/>
        <w:widowControl w:val="0"/>
        <w:spacing w:after="0" w:line="240" w:lineRule="auto"/>
        <w:jc w:val="center"/>
        <w:rPr>
          <w:rFonts w:ascii="Arial Narrow" w:hAnsi="Arial Narrow"/>
          <w:color w:val="auto"/>
          <w:sz w:val="24"/>
          <w:szCs w:val="24"/>
        </w:rPr>
      </w:pPr>
      <w:r w:rsidRPr="005A0427">
        <w:rPr>
          <w:rFonts w:ascii="Arial Narrow" w:eastAsia="Arial Narrow" w:hAnsi="Arial Narrow" w:cs="Arial Narrow"/>
          <w:b/>
          <w:color w:val="auto"/>
          <w:sz w:val="24"/>
          <w:szCs w:val="24"/>
        </w:rPr>
        <w:t xml:space="preserve">§ 15 </w:t>
      </w:r>
    </w:p>
    <w:p w:rsidR="00BB44F2" w:rsidRPr="005A0427" w:rsidRDefault="006D426D" w:rsidP="004A1DC9">
      <w:pPr>
        <w:pStyle w:val="Normalny1"/>
        <w:widowControl w:val="0"/>
        <w:spacing w:after="0" w:line="240" w:lineRule="auto"/>
        <w:jc w:val="center"/>
        <w:rPr>
          <w:rFonts w:ascii="Arial Narrow" w:hAnsi="Arial Narrow"/>
          <w:color w:val="auto"/>
          <w:sz w:val="24"/>
          <w:szCs w:val="24"/>
        </w:rPr>
      </w:pPr>
      <w:r w:rsidRPr="005A0427">
        <w:rPr>
          <w:rFonts w:ascii="Arial Narrow" w:eastAsia="Arial Narrow" w:hAnsi="Arial Narrow" w:cs="Arial Narrow"/>
          <w:b/>
          <w:color w:val="auto"/>
          <w:sz w:val="24"/>
          <w:szCs w:val="24"/>
        </w:rPr>
        <w:t xml:space="preserve">Obowiązki w zakresie przechowywania dokumentów </w:t>
      </w:r>
    </w:p>
    <w:p w:rsidR="00BB44F2" w:rsidRPr="005A0427" w:rsidRDefault="006D426D" w:rsidP="00B806B3">
      <w:pPr>
        <w:pStyle w:val="Normalny1"/>
        <w:widowControl w:val="0"/>
        <w:numPr>
          <w:ilvl w:val="0"/>
          <w:numId w:val="8"/>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Beneficjent zobowiązuje się do przechowywania dokumentacji związanej z realizacją Projektu, dotyczącej wydatków wspieranych w ramach Programu, zgodnie z z</w:t>
      </w:r>
      <w:r w:rsidR="004D7DC0" w:rsidRPr="005A0427">
        <w:rPr>
          <w:rFonts w:ascii="Arial Narrow" w:eastAsia="Arial Narrow" w:hAnsi="Arial Narrow" w:cs="Arial Narrow"/>
          <w:color w:val="auto"/>
          <w:sz w:val="24"/>
          <w:szCs w:val="24"/>
        </w:rPr>
        <w:t>apisami Rozporządzenia</w:t>
      </w:r>
      <w:r w:rsidRPr="005A0427">
        <w:rPr>
          <w:rFonts w:ascii="Arial Narrow" w:eastAsia="Arial Narrow" w:hAnsi="Arial Narrow" w:cs="Arial Narrow"/>
          <w:color w:val="auto"/>
          <w:sz w:val="24"/>
          <w:szCs w:val="24"/>
        </w:rPr>
        <w:t xml:space="preserve"> nr 1303/2013 przez okres dwóch lat od dnia 31 grudnia następującego po złożeniu zestawienia wydatków do Komisji Europejskiej</w:t>
      </w:r>
      <w:r w:rsidR="00114C18" w:rsidRPr="005A0427">
        <w:rPr>
          <w:rFonts w:ascii="Arial Narrow" w:eastAsia="Arial Narrow" w:hAnsi="Arial Narrow" w:cs="Arial Narrow"/>
          <w:color w:val="auto"/>
          <w:sz w:val="24"/>
          <w:szCs w:val="24"/>
        </w:rPr>
        <w:t>,</w:t>
      </w:r>
      <w:r w:rsidR="00114C18" w:rsidRPr="005A0427">
        <w:rPr>
          <w:rFonts w:ascii="Arial Narrow" w:eastAsia="Arial Narrow" w:hAnsi="Arial Narrow" w:cs="Arial Narrow"/>
          <w:color w:val="auto"/>
          <w:sz w:val="24"/>
          <w:szCs w:val="24"/>
        </w:rPr>
        <w:br/>
      </w:r>
      <w:r w:rsidRPr="005A0427">
        <w:rPr>
          <w:rFonts w:ascii="Arial Narrow" w:eastAsia="Arial Narrow" w:hAnsi="Arial Narrow" w:cs="Arial Narrow"/>
          <w:color w:val="auto"/>
          <w:sz w:val="24"/>
          <w:szCs w:val="24"/>
        </w:rPr>
        <w:t>o którym mow</w:t>
      </w:r>
      <w:r w:rsidR="00572DA0" w:rsidRPr="005A0427">
        <w:rPr>
          <w:rFonts w:ascii="Arial Narrow" w:eastAsia="Arial Narrow" w:hAnsi="Arial Narrow" w:cs="Arial Narrow"/>
          <w:color w:val="auto"/>
          <w:sz w:val="24"/>
          <w:szCs w:val="24"/>
        </w:rPr>
        <w:t>a w art. 137 Rozporządzenia</w:t>
      </w:r>
      <w:r w:rsidRPr="005A0427">
        <w:rPr>
          <w:rFonts w:ascii="Arial Narrow" w:eastAsia="Arial Narrow" w:hAnsi="Arial Narrow" w:cs="Arial Narrow"/>
          <w:color w:val="auto"/>
          <w:sz w:val="24"/>
          <w:szCs w:val="24"/>
        </w:rPr>
        <w:t xml:space="preserve"> nr 1303/2013</w:t>
      </w:r>
      <w:r w:rsidR="00C1353E" w:rsidRPr="005A0427">
        <w:rPr>
          <w:rFonts w:ascii="Arial Narrow" w:eastAsia="Arial Narrow" w:hAnsi="Arial Narrow" w:cs="Arial Narrow"/>
          <w:color w:val="auto"/>
          <w:sz w:val="24"/>
          <w:szCs w:val="24"/>
        </w:rPr>
        <w:t>,</w:t>
      </w:r>
      <w:r w:rsidR="00B645F6" w:rsidRPr="005A0427">
        <w:rPr>
          <w:rFonts w:ascii="Arial Narrow" w:hAnsi="Arial Narrow"/>
          <w:sz w:val="24"/>
          <w:szCs w:val="24"/>
        </w:rPr>
        <w:t xml:space="preserve"> w którym ujęto ostateczne wydatki dotyczące zakończonego Projektu, z zastrzeżeniem </w:t>
      </w:r>
      <w:r w:rsidR="0035685F" w:rsidRPr="005A0427">
        <w:rPr>
          <w:rFonts w:ascii="Arial Narrow" w:hAnsi="Arial Narrow"/>
          <w:sz w:val="24"/>
          <w:szCs w:val="24"/>
        </w:rPr>
        <w:t xml:space="preserve">przepisów, które mogą przewidywać dłuższy termin przeprowadzenia kontroli oraz z zastrzeżeniem </w:t>
      </w:r>
      <w:r w:rsidR="006A4AAB" w:rsidRPr="005A0427">
        <w:rPr>
          <w:rFonts w:ascii="Arial Narrow" w:hAnsi="Arial Narrow"/>
          <w:sz w:val="24"/>
          <w:szCs w:val="24"/>
        </w:rPr>
        <w:t xml:space="preserve"> przepisów </w:t>
      </w:r>
      <w:r w:rsidR="006A4AAB" w:rsidRPr="005A0427">
        <w:rPr>
          <w:rFonts w:ascii="Arial Narrow" w:eastAsia="Arial Narrow" w:hAnsi="Arial Narrow" w:cs="Arial Narrow"/>
          <w:color w:val="auto"/>
          <w:sz w:val="24"/>
          <w:szCs w:val="24"/>
        </w:rPr>
        <w:t xml:space="preserve">dotyczących trwałości Projektu oraz pomocy publicznej, o której mowa w art. 107 ust. 1 Traktatu o funkcjonowaniu Unii Europejskiej, lub pomocy de </w:t>
      </w:r>
      <w:proofErr w:type="spellStart"/>
      <w:r w:rsidR="006A4AAB" w:rsidRPr="005A0427">
        <w:rPr>
          <w:rFonts w:ascii="Arial Narrow" w:eastAsia="Arial Narrow" w:hAnsi="Arial Narrow" w:cs="Arial Narrow"/>
          <w:color w:val="auto"/>
          <w:sz w:val="24"/>
          <w:szCs w:val="24"/>
        </w:rPr>
        <w:t>minimis</w:t>
      </w:r>
      <w:proofErr w:type="spellEnd"/>
      <w:r w:rsidR="006A4AAB" w:rsidRPr="005A0427">
        <w:rPr>
          <w:rFonts w:ascii="Arial Narrow" w:eastAsia="Arial Narrow" w:hAnsi="Arial Narrow" w:cs="Arial Narrow"/>
          <w:color w:val="auto"/>
          <w:sz w:val="24"/>
          <w:szCs w:val="24"/>
        </w:rPr>
        <w:t>, o której mowa</w:t>
      </w:r>
      <w:r w:rsidR="006A4AAB" w:rsidRPr="005A0427">
        <w:rPr>
          <w:rFonts w:ascii="Arial Narrow" w:eastAsia="Arial Narrow" w:hAnsi="Arial Narrow" w:cs="Arial Narrow"/>
          <w:color w:val="auto"/>
          <w:sz w:val="24"/>
          <w:szCs w:val="24"/>
        </w:rPr>
        <w:br/>
        <w:t>w Rozporządzeniu KE nr 1407/2013 i w Rozporządzeniu KE nr 360/2012 oraz podatku od to</w:t>
      </w:r>
      <w:r w:rsidR="00910FA9" w:rsidRPr="005A0427">
        <w:rPr>
          <w:rFonts w:ascii="Arial Narrow" w:eastAsia="Arial Narrow" w:hAnsi="Arial Narrow" w:cs="Arial Narrow"/>
          <w:color w:val="auto"/>
          <w:sz w:val="24"/>
          <w:szCs w:val="24"/>
        </w:rPr>
        <w:t>warów i usług, o </w:t>
      </w:r>
      <w:r w:rsidR="006A4AAB" w:rsidRPr="005A0427">
        <w:rPr>
          <w:rFonts w:ascii="Arial Narrow" w:eastAsia="Arial Narrow" w:hAnsi="Arial Narrow" w:cs="Arial Narrow"/>
          <w:color w:val="auto"/>
          <w:sz w:val="24"/>
          <w:szCs w:val="24"/>
        </w:rPr>
        <w:t xml:space="preserve">którym mowa w Ustawie z dnia 11 marca 2004 r. o podatku od towarów i usług (Dz. U. z </w:t>
      </w:r>
      <w:r w:rsidR="00C33100" w:rsidRPr="005A0427">
        <w:rPr>
          <w:rFonts w:ascii="Arial Narrow" w:eastAsia="Arial Narrow" w:hAnsi="Arial Narrow" w:cs="Arial Narrow"/>
          <w:color w:val="auto"/>
          <w:sz w:val="24"/>
          <w:szCs w:val="24"/>
        </w:rPr>
        <w:t>201</w:t>
      </w:r>
      <w:r w:rsidR="00C33100">
        <w:rPr>
          <w:rFonts w:ascii="Arial Narrow" w:eastAsia="Arial Narrow" w:hAnsi="Arial Narrow" w:cs="Arial Narrow"/>
          <w:color w:val="auto"/>
          <w:sz w:val="24"/>
          <w:szCs w:val="24"/>
        </w:rPr>
        <w:t>6</w:t>
      </w:r>
      <w:r w:rsidR="00C33100" w:rsidRPr="005A0427">
        <w:rPr>
          <w:rFonts w:ascii="Arial Narrow" w:eastAsia="Arial Narrow" w:hAnsi="Arial Narrow" w:cs="Arial Narrow"/>
          <w:color w:val="auto"/>
          <w:sz w:val="24"/>
          <w:szCs w:val="24"/>
        </w:rPr>
        <w:t xml:space="preserve"> </w:t>
      </w:r>
      <w:r w:rsidR="006A4AAB" w:rsidRPr="005A0427">
        <w:rPr>
          <w:rFonts w:ascii="Arial Narrow" w:eastAsia="Arial Narrow" w:hAnsi="Arial Narrow" w:cs="Arial Narrow"/>
          <w:color w:val="auto"/>
          <w:sz w:val="24"/>
          <w:szCs w:val="24"/>
        </w:rPr>
        <w:t xml:space="preserve">r., poz. </w:t>
      </w:r>
      <w:r w:rsidR="00C33100">
        <w:rPr>
          <w:rFonts w:ascii="Arial Narrow" w:eastAsia="Arial Narrow" w:hAnsi="Arial Narrow" w:cs="Arial Narrow"/>
          <w:color w:val="auto"/>
          <w:sz w:val="24"/>
          <w:szCs w:val="24"/>
        </w:rPr>
        <w:t>710</w:t>
      </w:r>
      <w:ins w:id="388" w:author="maniskiewicz" w:date="2016-09-28T09:41:00Z">
        <w:r w:rsidR="00834830">
          <w:rPr>
            <w:rFonts w:ascii="Arial Narrow" w:eastAsia="Arial Narrow" w:hAnsi="Arial Narrow" w:cs="Arial Narrow"/>
            <w:color w:val="auto"/>
            <w:sz w:val="24"/>
            <w:szCs w:val="24"/>
          </w:rPr>
          <w:t xml:space="preserve">         z późn. zm.</w:t>
        </w:r>
      </w:ins>
      <w:r w:rsidR="006A4AAB" w:rsidRPr="005A0427">
        <w:rPr>
          <w:rFonts w:ascii="Arial Narrow" w:eastAsia="Arial Narrow" w:hAnsi="Arial Narrow" w:cs="Arial Narrow"/>
          <w:color w:val="auto"/>
          <w:sz w:val="24"/>
          <w:szCs w:val="24"/>
          <w:vertAlign w:val="superscript"/>
        </w:rPr>
        <w:t xml:space="preserve"> </w:t>
      </w:r>
      <w:r w:rsidR="006A4AAB" w:rsidRPr="005A0427">
        <w:rPr>
          <w:rFonts w:ascii="Arial Narrow" w:eastAsia="Arial Narrow" w:hAnsi="Arial Narrow" w:cs="Arial Narrow"/>
          <w:color w:val="auto"/>
          <w:sz w:val="24"/>
          <w:szCs w:val="24"/>
          <w:vertAlign w:val="superscript"/>
        </w:rPr>
        <w:sym w:font="Symbol" w:char="F0B7"/>
      </w:r>
      <w:r w:rsidR="006A4AAB" w:rsidRPr="005A0427">
        <w:rPr>
          <w:rFonts w:ascii="Arial Narrow" w:eastAsia="Arial Narrow" w:hAnsi="Arial Narrow" w:cs="Arial Narrow"/>
          <w:color w:val="auto"/>
          <w:sz w:val="24"/>
          <w:szCs w:val="24"/>
        </w:rPr>
        <w:t>).</w:t>
      </w:r>
    </w:p>
    <w:p w:rsidR="006A4AAB" w:rsidRPr="005A0427" w:rsidRDefault="006A4AAB" w:rsidP="006A4AAB">
      <w:pPr>
        <w:pStyle w:val="Normalny1"/>
        <w:widowControl w:val="0"/>
        <w:numPr>
          <w:ilvl w:val="0"/>
          <w:numId w:val="8"/>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Beneficjent przechowuje dokumenty dotyczące udzielonej pomocy publicznej lub pomocy de </w:t>
      </w:r>
      <w:proofErr w:type="spellStart"/>
      <w:r w:rsidRPr="005A0427">
        <w:rPr>
          <w:rFonts w:ascii="Arial Narrow" w:eastAsia="Arial Narrow" w:hAnsi="Arial Narrow" w:cs="Arial Narrow"/>
          <w:color w:val="auto"/>
          <w:sz w:val="24"/>
          <w:szCs w:val="24"/>
        </w:rPr>
        <w:t>minimis</w:t>
      </w:r>
      <w:proofErr w:type="spellEnd"/>
      <w:r w:rsidRPr="005A0427">
        <w:rPr>
          <w:rFonts w:ascii="Arial Narrow" w:eastAsia="Arial Narrow" w:hAnsi="Arial Narrow" w:cs="Arial Narrow"/>
          <w:color w:val="auto"/>
          <w:sz w:val="24"/>
          <w:szCs w:val="24"/>
        </w:rPr>
        <w:t xml:space="preserve"> przez okres 10 lat od dnia otrzymania pomocy</w:t>
      </w:r>
      <w:r w:rsidRPr="005A0427">
        <w:rPr>
          <w:rFonts w:ascii="Arial Narrow" w:eastAsia="Arial Narrow" w:hAnsi="Arial Narrow" w:cs="Arial Narrow"/>
          <w:color w:val="auto"/>
          <w:sz w:val="24"/>
          <w:szCs w:val="24"/>
          <w:vertAlign w:val="superscript"/>
        </w:rPr>
        <w:footnoteReference w:id="28"/>
      </w:r>
      <w:r w:rsidRPr="005A0427">
        <w:rPr>
          <w:rFonts w:ascii="Arial Narrow" w:eastAsia="Arial Narrow" w:hAnsi="Arial Narrow" w:cs="Arial Narrow"/>
          <w:color w:val="auto"/>
          <w:sz w:val="24"/>
          <w:szCs w:val="24"/>
        </w:rPr>
        <w:t>.</w:t>
      </w:r>
    </w:p>
    <w:p w:rsidR="00BB44F2" w:rsidRPr="0098121D" w:rsidRDefault="000F55CA" w:rsidP="00B806B3">
      <w:pPr>
        <w:pStyle w:val="Normalny1"/>
        <w:widowControl w:val="0"/>
        <w:numPr>
          <w:ilvl w:val="0"/>
          <w:numId w:val="8"/>
        </w:numPr>
        <w:spacing w:after="0" w:line="240" w:lineRule="auto"/>
        <w:ind w:left="284" w:hanging="284"/>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Instytucja </w:t>
      </w:r>
      <w:del w:id="389" w:author="pszmaglinski" w:date="2016-07-13T09:09:00Z">
        <w:r>
          <w:rPr>
            <w:rFonts w:ascii="Arial Narrow" w:eastAsia="Arial Narrow" w:hAnsi="Arial Narrow" w:cs="Arial Narrow"/>
            <w:color w:val="auto"/>
            <w:sz w:val="24"/>
            <w:szCs w:val="24"/>
          </w:rPr>
          <w:delText xml:space="preserve">Zarządzająca </w:delText>
        </w:r>
      </w:del>
      <w:ins w:id="390" w:author="pszmaglinski" w:date="2016-07-13T09:09:00Z">
        <w:r>
          <w:rPr>
            <w:rFonts w:ascii="Arial Narrow" w:eastAsia="Arial Narrow" w:hAnsi="Arial Narrow" w:cs="Arial Narrow"/>
            <w:color w:val="auto"/>
            <w:sz w:val="24"/>
            <w:szCs w:val="24"/>
          </w:rPr>
          <w:t xml:space="preserve">Pośrednicząca </w:t>
        </w:r>
      </w:ins>
      <w:r>
        <w:rPr>
          <w:rFonts w:ascii="Arial Narrow" w:eastAsia="Arial Narrow" w:hAnsi="Arial Narrow" w:cs="Arial Narrow"/>
          <w:color w:val="auto"/>
          <w:sz w:val="24"/>
          <w:szCs w:val="24"/>
        </w:rPr>
        <w:t>informuje Beneficjenta o dacie rozpoczęcia okresu, o którym mowa w ust. 1.</w:t>
      </w:r>
    </w:p>
    <w:p w:rsidR="00BB44F2" w:rsidRPr="005A0427" w:rsidRDefault="006D426D" w:rsidP="00B806B3">
      <w:pPr>
        <w:pStyle w:val="Normalny1"/>
        <w:widowControl w:val="0"/>
        <w:numPr>
          <w:ilvl w:val="0"/>
          <w:numId w:val="8"/>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Okres, o którym mowa w ust. 1, może zostać przerwany przez Instytucję </w:t>
      </w:r>
      <w:del w:id="391" w:author="pszmaglinski" w:date="2016-07-13T09:10:00Z">
        <w:r w:rsidRPr="005A0427" w:rsidDel="00442587">
          <w:rPr>
            <w:rFonts w:ascii="Arial Narrow" w:eastAsia="Arial Narrow" w:hAnsi="Arial Narrow" w:cs="Arial Narrow"/>
            <w:color w:val="auto"/>
            <w:sz w:val="24"/>
            <w:szCs w:val="24"/>
          </w:rPr>
          <w:delText>Zarządzającą</w:delText>
        </w:r>
      </w:del>
      <w:ins w:id="392" w:author="pszmaglinski" w:date="2016-07-13T09:10:00Z">
        <w:r w:rsidR="00442587">
          <w:rPr>
            <w:rFonts w:ascii="Arial Narrow" w:eastAsia="Arial Narrow" w:hAnsi="Arial Narrow" w:cs="Arial Narrow"/>
            <w:color w:val="auto"/>
            <w:sz w:val="24"/>
            <w:szCs w:val="24"/>
          </w:rPr>
          <w:t>Pośredniczącą</w:t>
        </w:r>
      </w:ins>
      <w:r w:rsidRPr="005A0427">
        <w:rPr>
          <w:rFonts w:ascii="Arial Narrow" w:eastAsia="Arial Narrow" w:hAnsi="Arial Narrow" w:cs="Arial Narrow"/>
          <w:color w:val="auto"/>
          <w:sz w:val="24"/>
          <w:szCs w:val="24"/>
        </w:rPr>
        <w:t xml:space="preserve">, która informuje o tym Beneficjenta na piśmie przed upływem tego terminu. </w:t>
      </w:r>
    </w:p>
    <w:p w:rsidR="00BB44F2" w:rsidRPr="005A0427" w:rsidRDefault="006D426D" w:rsidP="00B806B3">
      <w:pPr>
        <w:pStyle w:val="Normalny1"/>
        <w:widowControl w:val="0"/>
        <w:numPr>
          <w:ilvl w:val="0"/>
          <w:numId w:val="8"/>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Dokumenty przechowuje się albo w formie oryginałów, albo ich uwierzytelnionych odpisów lub na powszechnie uznanych nośnikach danych, w tym jako elektroniczne wersje dokumentów oryginalnych lub dokumenty istniejące wyłącznie w wersji elektronicznej.</w:t>
      </w:r>
    </w:p>
    <w:p w:rsidR="00BB44F2" w:rsidRPr="005A0427" w:rsidRDefault="006D426D" w:rsidP="00B806B3">
      <w:pPr>
        <w:pStyle w:val="Normalny1"/>
        <w:widowControl w:val="0"/>
        <w:numPr>
          <w:ilvl w:val="0"/>
          <w:numId w:val="8"/>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W przypadku zmiany miejsca przechowywania dokumentów związanych z realizacją Projektu, przed upływem terminu, o którym mowa w ust. 1, Beneficjent zobowiązuje się do poinformowania Instytucji </w:t>
      </w:r>
      <w:del w:id="393" w:author="pszmaglinski" w:date="2016-07-13T09:12:00Z">
        <w:r w:rsidRPr="005A0427" w:rsidDel="00442587">
          <w:rPr>
            <w:rFonts w:ascii="Arial Narrow" w:eastAsia="Arial Narrow" w:hAnsi="Arial Narrow" w:cs="Arial Narrow"/>
            <w:color w:val="auto"/>
            <w:sz w:val="24"/>
            <w:szCs w:val="24"/>
          </w:rPr>
          <w:delText>Zarządzające</w:delText>
        </w:r>
      </w:del>
      <w:ins w:id="394" w:author="pszmaglinski" w:date="2016-07-13T09:12:00Z">
        <w:r w:rsidR="00442587">
          <w:rPr>
            <w:rFonts w:ascii="Arial Narrow" w:eastAsia="Arial Narrow" w:hAnsi="Arial Narrow" w:cs="Arial Narrow"/>
            <w:color w:val="auto"/>
            <w:sz w:val="24"/>
            <w:szCs w:val="24"/>
          </w:rPr>
          <w:t>Pośredniczącej</w:t>
        </w:r>
      </w:ins>
      <w:del w:id="395" w:author="pszmaglinski" w:date="2016-07-13T09:12:00Z">
        <w:r w:rsidRPr="005A0427" w:rsidDel="00442587">
          <w:rPr>
            <w:rFonts w:ascii="Arial Narrow" w:eastAsia="Arial Narrow" w:hAnsi="Arial Narrow" w:cs="Arial Narrow"/>
            <w:color w:val="auto"/>
            <w:sz w:val="24"/>
            <w:szCs w:val="24"/>
          </w:rPr>
          <w:delText>j</w:delText>
        </w:r>
      </w:del>
      <w:r w:rsidRPr="005A0427">
        <w:rPr>
          <w:rFonts w:ascii="Arial Narrow" w:eastAsia="Arial Narrow" w:hAnsi="Arial Narrow" w:cs="Arial Narrow"/>
          <w:color w:val="auto"/>
          <w:sz w:val="24"/>
          <w:szCs w:val="24"/>
        </w:rPr>
        <w:t>,</w:t>
      </w:r>
      <w:r w:rsidR="00B6457D" w:rsidRPr="005A0427">
        <w:rPr>
          <w:rFonts w:ascii="Arial Narrow" w:eastAsia="Arial Narrow" w:hAnsi="Arial Narrow" w:cs="Arial Narrow"/>
          <w:color w:val="auto"/>
          <w:sz w:val="24"/>
          <w:szCs w:val="24"/>
        </w:rPr>
        <w:t xml:space="preserve"> </w:t>
      </w:r>
      <w:r w:rsidR="00910FA9" w:rsidRPr="005A0427">
        <w:rPr>
          <w:rFonts w:ascii="Arial Narrow" w:eastAsia="Arial Narrow" w:hAnsi="Arial Narrow" w:cs="Arial Narrow"/>
          <w:color w:val="auto"/>
          <w:sz w:val="24"/>
          <w:szCs w:val="24"/>
        </w:rPr>
        <w:t>z </w:t>
      </w:r>
      <w:r w:rsidRPr="005A0427">
        <w:rPr>
          <w:rFonts w:ascii="Arial Narrow" w:eastAsia="Arial Narrow" w:hAnsi="Arial Narrow" w:cs="Arial Narrow"/>
          <w:color w:val="auto"/>
          <w:sz w:val="24"/>
          <w:szCs w:val="24"/>
        </w:rPr>
        <w:t xml:space="preserve">zachowaniem formy pisemnej, o wskazaniu nowego miejsca przechowywania, w terminie 14 dni od dnia zaistnienia ww. zdarzenia. </w:t>
      </w:r>
    </w:p>
    <w:p w:rsidR="00D66C5C" w:rsidRPr="005A0427" w:rsidRDefault="00D66C5C" w:rsidP="004A1DC9">
      <w:pPr>
        <w:pStyle w:val="Normalny1"/>
        <w:widowControl w:val="0"/>
        <w:tabs>
          <w:tab w:val="left" w:pos="426"/>
        </w:tabs>
        <w:spacing w:after="0" w:line="240" w:lineRule="auto"/>
        <w:ind w:left="360"/>
        <w:jc w:val="both"/>
        <w:rPr>
          <w:rFonts w:ascii="Arial Narrow" w:eastAsia="Arial Narrow" w:hAnsi="Arial Narrow" w:cs="Arial Narrow"/>
          <w:color w:val="auto"/>
          <w:sz w:val="24"/>
          <w:szCs w:val="24"/>
        </w:rPr>
      </w:pPr>
    </w:p>
    <w:p w:rsidR="00BB44F2" w:rsidRPr="005A0427" w:rsidRDefault="003B0C27" w:rsidP="004A1DC9">
      <w:pPr>
        <w:pStyle w:val="Normalny1"/>
        <w:widowControl w:val="0"/>
        <w:spacing w:after="0" w:line="240" w:lineRule="auto"/>
        <w:jc w:val="center"/>
        <w:rPr>
          <w:rFonts w:ascii="Arial Narrow" w:eastAsia="Arial Narrow" w:hAnsi="Arial Narrow" w:cs="Arial Narrow"/>
          <w:color w:val="auto"/>
          <w:sz w:val="24"/>
          <w:szCs w:val="24"/>
        </w:rPr>
      </w:pPr>
      <w:r w:rsidRPr="005A0427">
        <w:rPr>
          <w:rFonts w:ascii="Arial Narrow" w:eastAsia="Arial Narrow" w:hAnsi="Arial Narrow" w:cs="Arial Narrow"/>
          <w:b/>
          <w:color w:val="auto"/>
          <w:sz w:val="24"/>
          <w:szCs w:val="24"/>
        </w:rPr>
        <w:t xml:space="preserve">§ </w:t>
      </w:r>
      <w:r w:rsidR="000C0F5E" w:rsidRPr="005A0427">
        <w:rPr>
          <w:rFonts w:ascii="Arial Narrow" w:eastAsia="Arial Narrow" w:hAnsi="Arial Narrow" w:cs="Arial Narrow"/>
          <w:b/>
          <w:color w:val="auto"/>
          <w:sz w:val="24"/>
          <w:szCs w:val="24"/>
        </w:rPr>
        <w:t>16</w:t>
      </w:r>
    </w:p>
    <w:p w:rsidR="00BB44F2" w:rsidRPr="005A0427" w:rsidRDefault="009155D0" w:rsidP="004A1DC9">
      <w:pPr>
        <w:pStyle w:val="Normalny1"/>
        <w:widowControl w:val="0"/>
        <w:spacing w:after="0" w:line="240" w:lineRule="auto"/>
        <w:jc w:val="center"/>
        <w:rPr>
          <w:rFonts w:ascii="Arial Narrow" w:eastAsia="Arial Narrow" w:hAnsi="Arial Narrow" w:cs="Arial Narrow"/>
          <w:color w:val="auto"/>
          <w:sz w:val="24"/>
          <w:szCs w:val="24"/>
        </w:rPr>
      </w:pPr>
      <w:r w:rsidRPr="005A0427">
        <w:rPr>
          <w:rFonts w:ascii="Arial Narrow" w:eastAsia="Arial Narrow" w:hAnsi="Arial Narrow" w:cs="Arial Narrow"/>
          <w:b/>
          <w:color w:val="auto"/>
          <w:sz w:val="24"/>
          <w:szCs w:val="24"/>
        </w:rPr>
        <w:t>Trwałość P</w:t>
      </w:r>
      <w:r w:rsidR="003B0C27" w:rsidRPr="005A0427">
        <w:rPr>
          <w:rFonts w:ascii="Arial Narrow" w:eastAsia="Arial Narrow" w:hAnsi="Arial Narrow" w:cs="Arial Narrow"/>
          <w:b/>
          <w:color w:val="auto"/>
          <w:sz w:val="24"/>
          <w:szCs w:val="24"/>
        </w:rPr>
        <w:t>rojektu</w:t>
      </w:r>
      <w:r w:rsidR="00717156" w:rsidRPr="005A0427">
        <w:rPr>
          <w:rStyle w:val="Odwoanieprzypisudolnego"/>
          <w:rFonts w:ascii="Arial Narrow" w:eastAsia="Arial Narrow" w:hAnsi="Arial Narrow" w:cs="Arial Narrow"/>
          <w:b/>
          <w:color w:val="auto"/>
          <w:sz w:val="24"/>
          <w:szCs w:val="24"/>
        </w:rPr>
        <w:footnoteReference w:id="29"/>
      </w:r>
    </w:p>
    <w:p w:rsidR="00BB44F2" w:rsidRPr="005A0427" w:rsidRDefault="005C61DE" w:rsidP="000A7AC8">
      <w:pPr>
        <w:pStyle w:val="Normalny1"/>
        <w:widowControl w:val="0"/>
        <w:numPr>
          <w:ilvl w:val="0"/>
          <w:numId w:val="6"/>
        </w:numPr>
        <w:tabs>
          <w:tab w:val="left" w:pos="426"/>
        </w:tabs>
        <w:spacing w:after="0" w:line="240" w:lineRule="auto"/>
        <w:ind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w:t>
      </w:r>
      <w:r w:rsidRPr="005A0427">
        <w:rPr>
          <w:rFonts w:ascii="Arial Narrow" w:hAnsi="Arial Narrow"/>
          <w:sz w:val="24"/>
          <w:szCs w:val="24"/>
        </w:rPr>
        <w:t>e</w:t>
      </w:r>
      <w:r w:rsidRPr="005A0427">
        <w:rPr>
          <w:rFonts w:ascii="Arial Narrow" w:eastAsia="Arial Narrow" w:hAnsi="Arial Narrow" w:cs="Arial Narrow"/>
          <w:color w:val="auto"/>
          <w:sz w:val="24"/>
          <w:szCs w:val="24"/>
        </w:rPr>
        <w:t>neficjent zobowiązuje się zapewnić trwałość Projektu w rozumieniu ar</w:t>
      </w:r>
      <w:r w:rsidR="008D37AB" w:rsidRPr="005A0427">
        <w:rPr>
          <w:rFonts w:ascii="Arial Narrow" w:eastAsia="Arial Narrow" w:hAnsi="Arial Narrow" w:cs="Arial Narrow"/>
          <w:color w:val="auto"/>
          <w:sz w:val="24"/>
          <w:szCs w:val="24"/>
        </w:rPr>
        <w:t>t. 71 ust. 1 Rozporządzenia</w:t>
      </w:r>
      <w:r w:rsidRPr="005A0427">
        <w:rPr>
          <w:rFonts w:ascii="Arial Narrow" w:eastAsia="Arial Narrow" w:hAnsi="Arial Narrow" w:cs="Arial Narrow"/>
          <w:color w:val="auto"/>
          <w:sz w:val="24"/>
          <w:szCs w:val="24"/>
        </w:rPr>
        <w:t xml:space="preserve"> </w:t>
      </w:r>
      <w:r w:rsidR="005D54BF" w:rsidRPr="005A0427">
        <w:rPr>
          <w:rFonts w:ascii="Arial Narrow" w:eastAsia="Arial Narrow" w:hAnsi="Arial Narrow" w:cs="Arial Narrow"/>
          <w:color w:val="auto"/>
          <w:sz w:val="24"/>
          <w:szCs w:val="24"/>
        </w:rPr>
        <w:br/>
      </w:r>
      <w:r w:rsidRPr="005A0427">
        <w:rPr>
          <w:rFonts w:ascii="Arial Narrow" w:eastAsia="Arial Narrow" w:hAnsi="Arial Narrow" w:cs="Arial Narrow"/>
          <w:color w:val="auto"/>
          <w:sz w:val="24"/>
          <w:szCs w:val="24"/>
        </w:rPr>
        <w:lastRenderedPageBreak/>
        <w:t>nr 1303/2013 przez okres 5 lat (3 lat w przypadku MŚP) od dnia d</w:t>
      </w:r>
      <w:r w:rsidR="00F779DB" w:rsidRPr="005A0427">
        <w:rPr>
          <w:rFonts w:ascii="Arial Narrow" w:eastAsia="Arial Narrow" w:hAnsi="Arial Narrow" w:cs="Arial Narrow"/>
          <w:color w:val="auto"/>
          <w:sz w:val="24"/>
          <w:szCs w:val="24"/>
        </w:rPr>
        <w:t>o</w:t>
      </w:r>
      <w:r w:rsidRPr="005A0427">
        <w:rPr>
          <w:rFonts w:ascii="Arial Narrow" w:hAnsi="Arial Narrow"/>
          <w:sz w:val="24"/>
          <w:szCs w:val="24"/>
        </w:rPr>
        <w:t>k</w:t>
      </w:r>
      <w:r w:rsidRPr="005A0427">
        <w:rPr>
          <w:rFonts w:ascii="Arial Narrow" w:eastAsia="Arial Narrow" w:hAnsi="Arial Narrow" w:cs="Arial Narrow"/>
          <w:color w:val="auto"/>
          <w:sz w:val="24"/>
          <w:szCs w:val="24"/>
        </w:rPr>
        <w:t>onan</w:t>
      </w:r>
      <w:r w:rsidR="00372DB0" w:rsidRPr="005A0427">
        <w:rPr>
          <w:rFonts w:ascii="Arial Narrow" w:eastAsia="Arial Narrow" w:hAnsi="Arial Narrow" w:cs="Arial Narrow"/>
          <w:color w:val="auto"/>
          <w:sz w:val="24"/>
          <w:szCs w:val="24"/>
        </w:rPr>
        <w:t>ia płatności końcowej na rzecz B</w:t>
      </w:r>
      <w:r w:rsidRPr="005A0427">
        <w:rPr>
          <w:rFonts w:ascii="Arial Narrow" w:eastAsia="Arial Narrow" w:hAnsi="Arial Narrow" w:cs="Arial Narrow"/>
          <w:color w:val="auto"/>
          <w:sz w:val="24"/>
          <w:szCs w:val="24"/>
        </w:rPr>
        <w:t>eneficjenta</w:t>
      </w:r>
      <w:r w:rsidR="00F957BE" w:rsidRPr="005A0427">
        <w:rPr>
          <w:rStyle w:val="Odwoanieprzypisudolnego"/>
          <w:rFonts w:ascii="Arial Narrow" w:eastAsia="Arial Narrow" w:hAnsi="Arial Narrow" w:cs="Arial Narrow"/>
          <w:color w:val="auto"/>
          <w:sz w:val="24"/>
          <w:szCs w:val="24"/>
        </w:rPr>
        <w:footnoteReference w:id="30"/>
      </w:r>
      <w:r w:rsidR="00050673" w:rsidRPr="005A0427">
        <w:rPr>
          <w:rFonts w:ascii="Arial Narrow" w:eastAsia="Arial Narrow" w:hAnsi="Arial Narrow" w:cs="Arial Narrow"/>
          <w:color w:val="auto"/>
          <w:sz w:val="24"/>
          <w:szCs w:val="24"/>
        </w:rPr>
        <w:t xml:space="preserve">, a w przypadku, gdy przepisy regulujące udzielanie pomocy publicznej wprowadzają ostrzejsze </w:t>
      </w:r>
      <w:r w:rsidR="00050673" w:rsidRPr="005A0427">
        <w:rPr>
          <w:rFonts w:ascii="Arial Narrow" w:hAnsi="Arial Narrow"/>
          <w:sz w:val="24"/>
          <w:szCs w:val="24"/>
        </w:rPr>
        <w:t>w</w:t>
      </w:r>
      <w:r w:rsidR="00050673" w:rsidRPr="005A0427">
        <w:rPr>
          <w:rFonts w:ascii="Arial Narrow" w:eastAsia="Arial Narrow" w:hAnsi="Arial Narrow" w:cs="Arial Narrow"/>
          <w:color w:val="auto"/>
          <w:sz w:val="24"/>
          <w:szCs w:val="24"/>
        </w:rPr>
        <w:t>ym</w:t>
      </w:r>
      <w:r w:rsidR="00050673" w:rsidRPr="005A0427">
        <w:rPr>
          <w:rFonts w:ascii="Arial Narrow" w:hAnsi="Arial Narrow"/>
          <w:sz w:val="24"/>
          <w:szCs w:val="24"/>
        </w:rPr>
        <w:t>ogi w tym zakresie, wówczas stosuje się okres ustalony zgodnie z tymi przepisami (okres trwałości Projektu).</w:t>
      </w:r>
      <w:r w:rsidR="006D426D" w:rsidRPr="005A0427">
        <w:rPr>
          <w:rFonts w:ascii="Arial Narrow" w:eastAsia="Arial Narrow" w:hAnsi="Arial Narrow" w:cs="Arial Narrow"/>
          <w:color w:val="auto"/>
          <w:sz w:val="24"/>
          <w:szCs w:val="24"/>
        </w:rPr>
        <w:t xml:space="preserve"> </w:t>
      </w:r>
    </w:p>
    <w:p w:rsidR="0072397A" w:rsidRPr="005A0427" w:rsidRDefault="005112C1" w:rsidP="000A7AC8">
      <w:pPr>
        <w:pStyle w:val="Normalny1"/>
        <w:widowControl w:val="0"/>
        <w:numPr>
          <w:ilvl w:val="0"/>
          <w:numId w:val="6"/>
        </w:numPr>
        <w:tabs>
          <w:tab w:val="left" w:pos="426"/>
        </w:tabs>
        <w:spacing w:after="0" w:line="240" w:lineRule="auto"/>
        <w:ind w:hanging="360"/>
        <w:jc w:val="both"/>
        <w:rPr>
          <w:rFonts w:ascii="Arial Narrow" w:eastAsia="Arial Narrow" w:hAnsi="Arial Narrow" w:cs="Arial Narrow"/>
          <w:color w:val="auto"/>
          <w:sz w:val="24"/>
          <w:szCs w:val="24"/>
        </w:rPr>
      </w:pPr>
      <w:r w:rsidRPr="005A0427">
        <w:rPr>
          <w:rFonts w:ascii="Arial Narrow" w:hAnsi="Arial Narrow"/>
          <w:sz w:val="24"/>
          <w:szCs w:val="24"/>
        </w:rPr>
        <w:t>W przypadku inwestycji w infrastrukturę lub inwestycji produkcyjnych, gdy zajdzie jedna z następujących okoliczności:</w:t>
      </w:r>
    </w:p>
    <w:p w:rsidR="005112C1" w:rsidRPr="005A0427" w:rsidRDefault="005112C1" w:rsidP="00606A7E">
      <w:pPr>
        <w:pStyle w:val="Akapitzlist"/>
        <w:numPr>
          <w:ilvl w:val="1"/>
          <w:numId w:val="6"/>
        </w:numPr>
        <w:spacing w:after="160" w:line="240" w:lineRule="auto"/>
        <w:ind w:left="993" w:hanging="426"/>
        <w:jc w:val="both"/>
        <w:rPr>
          <w:rFonts w:ascii="Arial Narrow" w:hAnsi="Arial Narrow"/>
          <w:sz w:val="24"/>
          <w:szCs w:val="24"/>
        </w:rPr>
      </w:pPr>
      <w:r w:rsidRPr="005A0427">
        <w:rPr>
          <w:rFonts w:ascii="Arial Narrow" w:hAnsi="Arial Narrow"/>
          <w:sz w:val="24"/>
          <w:szCs w:val="24"/>
        </w:rPr>
        <w:t>zaprzestanie działalności produkcyjnej lub przeniesienie jej poza obszar objęty RPO-L2020;</w:t>
      </w:r>
    </w:p>
    <w:p w:rsidR="002A7706" w:rsidRPr="005A0427" w:rsidRDefault="005112C1" w:rsidP="00606A7E">
      <w:pPr>
        <w:pStyle w:val="Akapitzlist"/>
        <w:numPr>
          <w:ilvl w:val="1"/>
          <w:numId w:val="6"/>
        </w:numPr>
        <w:spacing w:after="160" w:line="240" w:lineRule="auto"/>
        <w:ind w:left="993" w:hanging="426"/>
        <w:jc w:val="both"/>
        <w:rPr>
          <w:rFonts w:ascii="Arial Narrow" w:hAnsi="Arial Narrow"/>
          <w:sz w:val="24"/>
          <w:szCs w:val="24"/>
        </w:rPr>
      </w:pPr>
      <w:r w:rsidRPr="005A0427">
        <w:rPr>
          <w:rFonts w:ascii="Arial Narrow" w:hAnsi="Arial Narrow"/>
          <w:sz w:val="24"/>
          <w:szCs w:val="24"/>
        </w:rPr>
        <w:t>zmiana własności eleme</w:t>
      </w:r>
      <w:r w:rsidR="00041F36" w:rsidRPr="005A0427">
        <w:rPr>
          <w:rFonts w:ascii="Arial Narrow" w:hAnsi="Arial Narrow"/>
          <w:sz w:val="24"/>
          <w:szCs w:val="24"/>
        </w:rPr>
        <w:t>ntu infrastruktury, która daje B</w:t>
      </w:r>
      <w:r w:rsidRPr="005A0427">
        <w:rPr>
          <w:rFonts w:ascii="Arial Narrow" w:hAnsi="Arial Narrow"/>
          <w:sz w:val="24"/>
          <w:szCs w:val="24"/>
        </w:rPr>
        <w:t>eneficjentowi nienależne korzyści</w:t>
      </w:r>
      <w:r w:rsidR="002A7706" w:rsidRPr="005A0427">
        <w:rPr>
          <w:rStyle w:val="Odwoanieprzypisudolnego"/>
          <w:rFonts w:ascii="Arial Narrow" w:hAnsi="Arial Narrow"/>
          <w:sz w:val="24"/>
          <w:szCs w:val="24"/>
        </w:rPr>
        <w:footnoteReference w:id="31"/>
      </w:r>
      <w:r w:rsidRPr="005A0427">
        <w:rPr>
          <w:rFonts w:ascii="Arial Narrow" w:hAnsi="Arial Narrow"/>
          <w:sz w:val="24"/>
          <w:szCs w:val="24"/>
        </w:rPr>
        <w:t>;</w:t>
      </w:r>
    </w:p>
    <w:p w:rsidR="005112C1" w:rsidRPr="005A0427" w:rsidRDefault="005112C1" w:rsidP="00606A7E">
      <w:pPr>
        <w:pStyle w:val="Akapitzlist"/>
        <w:numPr>
          <w:ilvl w:val="1"/>
          <w:numId w:val="6"/>
        </w:numPr>
        <w:spacing w:after="160" w:line="240" w:lineRule="auto"/>
        <w:ind w:left="993" w:hanging="426"/>
        <w:jc w:val="both"/>
        <w:rPr>
          <w:rFonts w:ascii="Arial Narrow" w:hAnsi="Arial Narrow"/>
          <w:sz w:val="24"/>
          <w:szCs w:val="24"/>
        </w:rPr>
      </w:pPr>
      <w:r w:rsidRPr="005A0427">
        <w:rPr>
          <w:rFonts w:ascii="Arial Narrow" w:hAnsi="Arial Narrow"/>
          <w:sz w:val="24"/>
          <w:szCs w:val="24"/>
        </w:rPr>
        <w:t>istotna zmiana wpływająca na charakter operacji, jej cele lub warunki wdrażania, która mogłaby doprowadzić do naruszenia jej pierwotnych celów</w:t>
      </w:r>
    </w:p>
    <w:p w:rsidR="002A7706" w:rsidRPr="005A0427" w:rsidRDefault="00A14597" w:rsidP="000A7AC8">
      <w:pPr>
        <w:spacing w:after="160" w:line="240" w:lineRule="auto"/>
        <w:jc w:val="both"/>
        <w:rPr>
          <w:rFonts w:ascii="Arial Narrow" w:hAnsi="Arial Narrow"/>
          <w:sz w:val="24"/>
          <w:szCs w:val="24"/>
        </w:rPr>
      </w:pPr>
      <w:r w:rsidRPr="005A0427">
        <w:rPr>
          <w:rFonts w:ascii="Arial Narrow" w:hAnsi="Arial Narrow"/>
          <w:sz w:val="24"/>
          <w:szCs w:val="24"/>
        </w:rPr>
        <w:t>- B</w:t>
      </w:r>
      <w:r w:rsidR="002A7706" w:rsidRPr="005A0427">
        <w:rPr>
          <w:rFonts w:ascii="Arial Narrow" w:hAnsi="Arial Narrow"/>
          <w:sz w:val="24"/>
          <w:szCs w:val="24"/>
        </w:rPr>
        <w:t>eneficjent jest zobowiązany do zwrotu dofinansowania wraz z odsetkami w wysokości określonej jak dla zaległości podatkowych liczonymi od dnia przekazania środków do dnia zwrotu.</w:t>
      </w:r>
    </w:p>
    <w:p w:rsidR="00B007E6" w:rsidRPr="005A0427" w:rsidRDefault="00B007E6" w:rsidP="000A7AC8">
      <w:pPr>
        <w:pStyle w:val="Normalny1"/>
        <w:widowControl w:val="0"/>
        <w:numPr>
          <w:ilvl w:val="0"/>
          <w:numId w:val="6"/>
        </w:numPr>
        <w:tabs>
          <w:tab w:val="left" w:pos="426"/>
        </w:tabs>
        <w:spacing w:after="0" w:line="240" w:lineRule="auto"/>
        <w:ind w:hanging="360"/>
        <w:jc w:val="both"/>
        <w:rPr>
          <w:rFonts w:ascii="Arial Narrow" w:eastAsia="Arial Narrow" w:hAnsi="Arial Narrow" w:cs="Arial Narrow"/>
          <w:color w:val="auto"/>
          <w:sz w:val="24"/>
          <w:szCs w:val="24"/>
        </w:rPr>
      </w:pPr>
      <w:r w:rsidRPr="005A0427">
        <w:rPr>
          <w:rFonts w:ascii="Arial Narrow" w:hAnsi="Arial Narrow"/>
          <w:sz w:val="24"/>
          <w:szCs w:val="24"/>
        </w:rPr>
        <w:t xml:space="preserve">Beneficjent może za zgodą Instytucji </w:t>
      </w:r>
      <w:del w:id="396" w:author="pszmaglinski" w:date="2016-07-13T09:13:00Z">
        <w:r w:rsidRPr="005A0427" w:rsidDel="00442587">
          <w:rPr>
            <w:rFonts w:ascii="Arial Narrow" w:hAnsi="Arial Narrow"/>
            <w:sz w:val="24"/>
            <w:szCs w:val="24"/>
          </w:rPr>
          <w:delText xml:space="preserve">Zarządzającej </w:delText>
        </w:r>
      </w:del>
      <w:ins w:id="397" w:author="pszmaglinski" w:date="2016-07-13T09:13:00Z">
        <w:r w:rsidR="00442587">
          <w:rPr>
            <w:rFonts w:ascii="Arial Narrow" w:hAnsi="Arial Narrow"/>
            <w:sz w:val="24"/>
            <w:szCs w:val="24"/>
          </w:rPr>
          <w:t>Pośredniczącej</w:t>
        </w:r>
        <w:r w:rsidR="00442587" w:rsidRPr="005A0427">
          <w:rPr>
            <w:rFonts w:ascii="Arial Narrow" w:hAnsi="Arial Narrow"/>
            <w:sz w:val="24"/>
            <w:szCs w:val="24"/>
          </w:rPr>
          <w:t xml:space="preserve"> </w:t>
        </w:r>
      </w:ins>
      <w:r w:rsidRPr="005A0427">
        <w:rPr>
          <w:rFonts w:ascii="Arial Narrow" w:hAnsi="Arial Narrow"/>
          <w:sz w:val="24"/>
          <w:szCs w:val="24"/>
        </w:rPr>
        <w:t>wymienić środek trwały nabyty z wykorzystaniem dofinansowania, który z uwagi na postęp technologiczny stał się przestarzały</w:t>
      </w:r>
      <w:r w:rsidRPr="005A0427">
        <w:rPr>
          <w:rStyle w:val="Odwoanieprzypisudolnego"/>
          <w:rFonts w:ascii="Arial Narrow" w:hAnsi="Arial Narrow"/>
          <w:sz w:val="24"/>
          <w:szCs w:val="24"/>
        </w:rPr>
        <w:footnoteReference w:id="32"/>
      </w:r>
      <w:r w:rsidRPr="005A0427">
        <w:rPr>
          <w:rFonts w:ascii="Arial Narrow" w:hAnsi="Arial Narrow"/>
          <w:sz w:val="24"/>
          <w:szCs w:val="24"/>
        </w:rPr>
        <w:t xml:space="preserve">. W takim przypadku Beneficjent jest zobowiązany zakupić ze środków własnych inny środek trwały w terminie 3 miesięcy od dnia sprzedaży środka trwałego nabytego z wykorzystaniem dofinansowania, dzięki któremu możliwe będzie utrzymanie celu zrealizowanego Projektu, pod rygorem </w:t>
      </w:r>
      <w:r w:rsidR="00E638C3" w:rsidRPr="005A0427">
        <w:rPr>
          <w:rFonts w:ascii="Arial Narrow" w:hAnsi="Arial Narrow"/>
          <w:sz w:val="24"/>
          <w:szCs w:val="24"/>
        </w:rPr>
        <w:t>uznania wydatku za niekwalifikowalny.</w:t>
      </w:r>
    </w:p>
    <w:p w:rsidR="00BB44F2" w:rsidRPr="005A0427" w:rsidRDefault="006D426D" w:rsidP="000A7AC8">
      <w:pPr>
        <w:pStyle w:val="Normalny1"/>
        <w:widowControl w:val="0"/>
        <w:numPr>
          <w:ilvl w:val="0"/>
          <w:numId w:val="6"/>
        </w:numPr>
        <w:tabs>
          <w:tab w:val="left" w:pos="426"/>
        </w:tabs>
        <w:spacing w:after="0" w:line="240" w:lineRule="auto"/>
        <w:ind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Naruszeniem zasady trwałości jest również (w przypadku inwestycji w infrastrukturę lub inwestycji produkcyjnych) przeniesienie działalnośc</w:t>
      </w:r>
      <w:r w:rsidR="006141EE" w:rsidRPr="005A0427">
        <w:rPr>
          <w:rFonts w:ascii="Arial Narrow" w:eastAsia="Arial Narrow" w:hAnsi="Arial Narrow" w:cs="Arial Narrow"/>
          <w:color w:val="auto"/>
          <w:sz w:val="24"/>
          <w:szCs w:val="24"/>
        </w:rPr>
        <w:t xml:space="preserve">i produkcyjnej poza obszar UE – </w:t>
      </w:r>
      <w:r w:rsidRPr="005A0427">
        <w:rPr>
          <w:rFonts w:ascii="Arial Narrow" w:eastAsia="Arial Narrow" w:hAnsi="Arial Narrow" w:cs="Arial Narrow"/>
          <w:color w:val="auto"/>
          <w:sz w:val="24"/>
          <w:szCs w:val="24"/>
        </w:rPr>
        <w:t>w okresie 10 lat od płatności końcowej na rzecz Beneficjenta</w:t>
      </w:r>
      <w:r w:rsidR="000B4630" w:rsidRPr="005A0427">
        <w:rPr>
          <w:rStyle w:val="Odwoanieprzypisudolnego"/>
          <w:rFonts w:ascii="Arial Narrow" w:eastAsia="Arial Narrow" w:hAnsi="Arial Narrow" w:cs="Arial Narrow"/>
          <w:color w:val="auto"/>
          <w:sz w:val="24"/>
          <w:szCs w:val="24"/>
        </w:rPr>
        <w:footnoteReference w:id="33"/>
      </w:r>
      <w:r w:rsidRPr="005A0427">
        <w:rPr>
          <w:rFonts w:ascii="Arial Narrow" w:eastAsia="Arial Narrow" w:hAnsi="Arial Narrow" w:cs="Arial Narrow"/>
          <w:color w:val="auto"/>
          <w:sz w:val="24"/>
          <w:szCs w:val="24"/>
        </w:rPr>
        <w:t xml:space="preserve"> lub w okresie wynikającym z przepisów regulujących udzielanie pomocy publicznej.</w:t>
      </w:r>
    </w:p>
    <w:p w:rsidR="00681F30" w:rsidRPr="005A0427" w:rsidRDefault="00681F30" w:rsidP="004A1DC9">
      <w:pPr>
        <w:pStyle w:val="Normalny1"/>
        <w:widowControl w:val="0"/>
        <w:numPr>
          <w:ilvl w:val="0"/>
          <w:numId w:val="6"/>
        </w:numPr>
        <w:tabs>
          <w:tab w:val="left" w:pos="426"/>
        </w:tabs>
        <w:spacing w:after="0" w:line="240" w:lineRule="auto"/>
        <w:ind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Naruszenie zasady trwałości nie następuje na rzecz projektów, w przypadku których zaprzestano działalności produkcyjnej z powodu </w:t>
      </w:r>
      <w:r w:rsidR="00E733E7" w:rsidRPr="005A0427">
        <w:rPr>
          <w:rFonts w:ascii="Arial Narrow" w:eastAsia="Arial Narrow" w:hAnsi="Arial Narrow" w:cs="Arial Narrow"/>
          <w:color w:val="auto"/>
          <w:sz w:val="24"/>
          <w:szCs w:val="24"/>
        </w:rPr>
        <w:t>upadłości niewynikającej z oszukańczego bankructwa.</w:t>
      </w:r>
    </w:p>
    <w:p w:rsidR="00BB44F2" w:rsidRPr="005A0427" w:rsidRDefault="006D426D" w:rsidP="004A1DC9">
      <w:pPr>
        <w:pStyle w:val="Normalny1"/>
        <w:widowControl w:val="0"/>
        <w:numPr>
          <w:ilvl w:val="0"/>
          <w:numId w:val="6"/>
        </w:numPr>
        <w:tabs>
          <w:tab w:val="left" w:pos="426"/>
        </w:tabs>
        <w:spacing w:after="0" w:line="240" w:lineRule="auto"/>
        <w:ind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Do końca okresu trwałości Projektu, o którym mowa w ust. 1, Beneficjent niezwłocznie informuje Instytucję </w:t>
      </w:r>
      <w:del w:id="398" w:author="pszmaglinski" w:date="2016-07-13T09:13:00Z">
        <w:r w:rsidRPr="005A0427" w:rsidDel="00442587">
          <w:rPr>
            <w:rFonts w:ascii="Arial Narrow" w:eastAsia="Arial Narrow" w:hAnsi="Arial Narrow" w:cs="Arial Narrow"/>
            <w:color w:val="auto"/>
            <w:sz w:val="24"/>
            <w:szCs w:val="24"/>
          </w:rPr>
          <w:delText xml:space="preserve">Zarządzającą </w:delText>
        </w:r>
      </w:del>
      <w:ins w:id="399" w:author="pszmaglinski" w:date="2016-07-13T09:13:00Z">
        <w:r w:rsidR="00442587">
          <w:rPr>
            <w:rFonts w:ascii="Arial Narrow" w:eastAsia="Arial Narrow" w:hAnsi="Arial Narrow" w:cs="Arial Narrow"/>
            <w:color w:val="auto"/>
            <w:sz w:val="24"/>
            <w:szCs w:val="24"/>
          </w:rPr>
          <w:t>Pośredniczącą</w:t>
        </w:r>
        <w:r w:rsidR="00442587" w:rsidRPr="005A0427">
          <w:rPr>
            <w:rFonts w:ascii="Arial Narrow" w:eastAsia="Arial Narrow" w:hAnsi="Arial Narrow" w:cs="Arial Narrow"/>
            <w:color w:val="auto"/>
            <w:sz w:val="24"/>
            <w:szCs w:val="24"/>
          </w:rPr>
          <w:t xml:space="preserve"> </w:t>
        </w:r>
      </w:ins>
      <w:r w:rsidRPr="005A0427">
        <w:rPr>
          <w:rFonts w:ascii="Arial Narrow" w:eastAsia="Arial Narrow" w:hAnsi="Arial Narrow" w:cs="Arial Narrow"/>
          <w:color w:val="auto"/>
          <w:sz w:val="24"/>
          <w:szCs w:val="24"/>
        </w:rPr>
        <w:t xml:space="preserve">o wszelkich okolicznościach mogących powodować naruszenie trwałości Projektu. </w:t>
      </w:r>
    </w:p>
    <w:p w:rsidR="00BB44F2" w:rsidRPr="005A0427" w:rsidRDefault="006D426D" w:rsidP="004A1DC9">
      <w:pPr>
        <w:pStyle w:val="Normalny1"/>
        <w:widowControl w:val="0"/>
        <w:numPr>
          <w:ilvl w:val="0"/>
          <w:numId w:val="6"/>
        </w:numPr>
        <w:tabs>
          <w:tab w:val="left" w:pos="426"/>
        </w:tabs>
        <w:spacing w:after="0" w:line="240" w:lineRule="auto"/>
        <w:ind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W przypadku naruszenia zasady trwałości w rozumi</w:t>
      </w:r>
      <w:r w:rsidR="00175B33" w:rsidRPr="005A0427">
        <w:rPr>
          <w:rFonts w:ascii="Arial Narrow" w:eastAsia="Arial Narrow" w:hAnsi="Arial Narrow" w:cs="Arial Narrow"/>
          <w:color w:val="auto"/>
          <w:sz w:val="24"/>
          <w:szCs w:val="24"/>
        </w:rPr>
        <w:t>eniu art. 71 Rozporządzenia</w:t>
      </w:r>
      <w:r w:rsidRPr="005A0427">
        <w:rPr>
          <w:rFonts w:ascii="Arial Narrow" w:eastAsia="Arial Narrow" w:hAnsi="Arial Narrow" w:cs="Arial Narrow"/>
          <w:color w:val="auto"/>
          <w:sz w:val="24"/>
          <w:szCs w:val="24"/>
        </w:rPr>
        <w:t xml:space="preserve"> nr 1303/2013, Instytucja </w:t>
      </w:r>
      <w:del w:id="400" w:author="pszmaglinski" w:date="2016-07-13T09:14:00Z">
        <w:r w:rsidRPr="005A0427" w:rsidDel="00442587">
          <w:rPr>
            <w:rFonts w:ascii="Arial Narrow" w:eastAsia="Arial Narrow" w:hAnsi="Arial Narrow" w:cs="Arial Narrow"/>
            <w:color w:val="auto"/>
            <w:sz w:val="24"/>
            <w:szCs w:val="24"/>
          </w:rPr>
          <w:delText xml:space="preserve">Zarządzająca </w:delText>
        </w:r>
      </w:del>
      <w:ins w:id="401" w:author="pszmaglinski" w:date="2016-07-13T09:14:00Z">
        <w:r w:rsidR="00442587">
          <w:rPr>
            <w:rFonts w:ascii="Arial Narrow" w:eastAsia="Arial Narrow" w:hAnsi="Arial Narrow" w:cs="Arial Narrow"/>
            <w:color w:val="auto"/>
            <w:sz w:val="24"/>
            <w:szCs w:val="24"/>
          </w:rPr>
          <w:t>Pośrednicząca</w:t>
        </w:r>
        <w:r w:rsidR="00442587" w:rsidRPr="005A0427">
          <w:rPr>
            <w:rFonts w:ascii="Arial Narrow" w:eastAsia="Arial Narrow" w:hAnsi="Arial Narrow" w:cs="Arial Narrow"/>
            <w:color w:val="auto"/>
            <w:sz w:val="24"/>
            <w:szCs w:val="24"/>
          </w:rPr>
          <w:t xml:space="preserve"> </w:t>
        </w:r>
      </w:ins>
      <w:r w:rsidRPr="005A0427">
        <w:rPr>
          <w:rFonts w:ascii="Arial Narrow" w:eastAsia="Arial Narrow" w:hAnsi="Arial Narrow" w:cs="Arial Narrow"/>
          <w:color w:val="auto"/>
          <w:sz w:val="24"/>
          <w:szCs w:val="24"/>
        </w:rPr>
        <w:t>ustala i nakłada względem Beneficjenta korektę finansową.</w:t>
      </w:r>
    </w:p>
    <w:p w:rsidR="00667931" w:rsidRPr="005A0427" w:rsidRDefault="00667931" w:rsidP="00667931">
      <w:pPr>
        <w:pStyle w:val="Normalny1"/>
        <w:widowControl w:val="0"/>
        <w:tabs>
          <w:tab w:val="left" w:pos="426"/>
        </w:tabs>
        <w:spacing w:after="0" w:line="240" w:lineRule="auto"/>
        <w:ind w:left="360"/>
        <w:jc w:val="both"/>
        <w:rPr>
          <w:rFonts w:ascii="Arial Narrow" w:eastAsia="Arial Narrow" w:hAnsi="Arial Narrow" w:cs="Arial Narrow"/>
          <w:color w:val="auto"/>
          <w:sz w:val="24"/>
          <w:szCs w:val="24"/>
        </w:rPr>
      </w:pPr>
    </w:p>
    <w:p w:rsidR="00BB44F2" w:rsidRPr="005A0427" w:rsidRDefault="006D426D" w:rsidP="004A1DC9">
      <w:pPr>
        <w:pStyle w:val="Normalny1"/>
        <w:widowControl w:val="0"/>
        <w:spacing w:after="0" w:line="240" w:lineRule="auto"/>
        <w:jc w:val="center"/>
        <w:rPr>
          <w:rFonts w:ascii="Arial Narrow" w:hAnsi="Arial Narrow"/>
          <w:color w:val="auto"/>
          <w:sz w:val="24"/>
          <w:szCs w:val="24"/>
        </w:rPr>
      </w:pPr>
      <w:r w:rsidRPr="005A0427">
        <w:rPr>
          <w:rFonts w:ascii="Arial Narrow" w:eastAsia="Arial Narrow" w:hAnsi="Arial Narrow" w:cs="Arial Narrow"/>
          <w:b/>
          <w:color w:val="auto"/>
          <w:sz w:val="24"/>
          <w:szCs w:val="24"/>
        </w:rPr>
        <w:t>§ 17</w:t>
      </w:r>
    </w:p>
    <w:p w:rsidR="00BB44F2" w:rsidRPr="005A0427" w:rsidRDefault="006D426D" w:rsidP="004A1DC9">
      <w:pPr>
        <w:pStyle w:val="Normalny1"/>
        <w:widowControl w:val="0"/>
        <w:spacing w:after="0" w:line="240" w:lineRule="auto"/>
        <w:jc w:val="center"/>
        <w:rPr>
          <w:rFonts w:ascii="Arial Narrow" w:hAnsi="Arial Narrow"/>
          <w:color w:val="auto"/>
          <w:sz w:val="24"/>
          <w:szCs w:val="24"/>
        </w:rPr>
      </w:pPr>
      <w:r w:rsidRPr="005A0427">
        <w:rPr>
          <w:rFonts w:ascii="Arial Narrow" w:eastAsia="Arial Narrow" w:hAnsi="Arial Narrow" w:cs="Arial Narrow"/>
          <w:b/>
          <w:color w:val="auto"/>
          <w:sz w:val="24"/>
          <w:szCs w:val="24"/>
        </w:rPr>
        <w:t xml:space="preserve">Kwalifikowalność wydatków i przejrzystość finansowa </w:t>
      </w:r>
    </w:p>
    <w:p w:rsidR="00BB44F2" w:rsidRPr="005A0427" w:rsidRDefault="006D426D" w:rsidP="004A1DC9">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Beneficjent realizując Projekt zobowiązany jest stosować odpowiednie przepisy prawa unijnego</w:t>
      </w:r>
      <w:r w:rsidR="004654CC" w:rsidRPr="005A0427">
        <w:rPr>
          <w:rFonts w:ascii="Arial Narrow" w:eastAsia="Arial Narrow" w:hAnsi="Arial Narrow" w:cs="Arial Narrow"/>
          <w:color w:val="auto"/>
          <w:sz w:val="24"/>
          <w:szCs w:val="24"/>
        </w:rPr>
        <w:t>,</w:t>
      </w:r>
      <w:r w:rsidRPr="005A0427">
        <w:rPr>
          <w:rFonts w:ascii="Arial Narrow" w:eastAsia="Arial Narrow" w:hAnsi="Arial Narrow" w:cs="Arial Narrow"/>
          <w:color w:val="auto"/>
          <w:sz w:val="24"/>
          <w:szCs w:val="24"/>
        </w:rPr>
        <w:t xml:space="preserve"> prawa krajowego </w:t>
      </w:r>
      <w:r w:rsidR="004654CC" w:rsidRPr="005A0427">
        <w:rPr>
          <w:rFonts w:ascii="Arial Narrow" w:eastAsia="Arial Narrow" w:hAnsi="Arial Narrow" w:cs="Arial Narrow"/>
          <w:color w:val="auto"/>
          <w:sz w:val="24"/>
          <w:szCs w:val="24"/>
        </w:rPr>
        <w:t>oraz</w:t>
      </w:r>
      <w:r w:rsidRPr="005A0427">
        <w:rPr>
          <w:rFonts w:ascii="Arial Narrow" w:eastAsia="Arial Narrow" w:hAnsi="Arial Narrow" w:cs="Arial Narrow"/>
          <w:color w:val="auto"/>
          <w:sz w:val="24"/>
          <w:szCs w:val="24"/>
        </w:rPr>
        <w:t xml:space="preserve"> postanowienia Umowy.</w:t>
      </w:r>
    </w:p>
    <w:p w:rsidR="00BB44F2" w:rsidRPr="005A0427" w:rsidRDefault="006D426D" w:rsidP="004A1DC9">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Warunkiem uznania wydatków za kwalifikowalne jest poniesienie ich przez Beneficjenta lub podmiot wskazany we </w:t>
      </w:r>
      <w:r w:rsidR="0026724A" w:rsidRPr="005A0427">
        <w:rPr>
          <w:rFonts w:ascii="Arial Narrow" w:eastAsia="Arial Narrow" w:hAnsi="Arial Narrow" w:cs="Arial Narrow"/>
          <w:color w:val="auto"/>
          <w:sz w:val="24"/>
          <w:szCs w:val="24"/>
        </w:rPr>
        <w:t>W</w:t>
      </w:r>
      <w:r w:rsidRPr="005A0427">
        <w:rPr>
          <w:rFonts w:ascii="Arial Narrow" w:eastAsia="Arial Narrow" w:hAnsi="Arial Narrow" w:cs="Arial Narrow"/>
          <w:color w:val="auto"/>
          <w:sz w:val="24"/>
          <w:szCs w:val="24"/>
        </w:rPr>
        <w:t>niosku o dofinansowanie w związku z realizacją Projektu, zgodnie z przepisami i dokumentami, o których mowa w ust. 1 (w określonym przez I</w:t>
      </w:r>
      <w:r w:rsidR="00D5387E" w:rsidRPr="005A0427">
        <w:rPr>
          <w:rFonts w:ascii="Arial Narrow" w:eastAsia="Arial Narrow" w:hAnsi="Arial Narrow" w:cs="Arial Narrow"/>
          <w:color w:val="auto"/>
          <w:sz w:val="24"/>
          <w:szCs w:val="24"/>
        </w:rPr>
        <w:t xml:space="preserve">nstytucję </w:t>
      </w:r>
      <w:ins w:id="402" w:author="maniskiewicz" w:date="2016-10-17T11:31:00Z">
        <w:r w:rsidR="006B7525" w:rsidRPr="006B7525">
          <w:rPr>
            <w:rFonts w:ascii="Arial Narrow" w:eastAsia="Arial Narrow" w:hAnsi="Arial Narrow" w:cs="Arial Narrow"/>
            <w:color w:val="auto"/>
            <w:sz w:val="24"/>
            <w:szCs w:val="24"/>
            <w:rPrChange w:id="403" w:author="maniskiewicz" w:date="2016-10-18T09:01:00Z">
              <w:rPr>
                <w:rFonts w:ascii="Arial Narrow" w:eastAsia="Arial Narrow" w:hAnsi="Arial Narrow" w:cs="Arial Narrow"/>
                <w:color w:val="auto"/>
                <w:sz w:val="24"/>
                <w:szCs w:val="24"/>
                <w:highlight w:val="yellow"/>
              </w:rPr>
            </w:rPrChange>
          </w:rPr>
          <w:t xml:space="preserve">Pośredniczącą </w:t>
        </w:r>
      </w:ins>
      <w:commentRangeStart w:id="404"/>
      <w:del w:id="405" w:author="maniskiewicz" w:date="2016-10-17T11:31:00Z">
        <w:r w:rsidR="000F55CA">
          <w:rPr>
            <w:rFonts w:ascii="Arial Narrow" w:eastAsia="Arial Narrow" w:hAnsi="Arial Narrow" w:cs="Arial Narrow"/>
            <w:color w:val="auto"/>
            <w:sz w:val="24"/>
            <w:szCs w:val="24"/>
          </w:rPr>
          <w:delText>Zarządzającą</w:delText>
        </w:r>
        <w:commentRangeEnd w:id="404"/>
        <w:r w:rsidR="000F55CA">
          <w:rPr>
            <w:rStyle w:val="Odwoaniedokomentarza"/>
          </w:rPr>
          <w:commentReference w:id="404"/>
        </w:r>
        <w:r w:rsidR="000F55CA">
          <w:rPr>
            <w:rFonts w:ascii="Arial Narrow" w:eastAsia="Arial Narrow" w:hAnsi="Arial Narrow" w:cs="Arial Narrow"/>
            <w:color w:val="auto"/>
            <w:sz w:val="24"/>
            <w:szCs w:val="24"/>
          </w:rPr>
          <w:delText xml:space="preserve"> </w:delText>
        </w:r>
      </w:del>
      <w:r w:rsidR="000F55CA">
        <w:rPr>
          <w:rFonts w:ascii="Arial Narrow" w:eastAsia="Arial Narrow" w:hAnsi="Arial Narrow" w:cs="Arial Narrow"/>
          <w:color w:val="auto"/>
          <w:sz w:val="24"/>
          <w:szCs w:val="24"/>
        </w:rPr>
        <w:t>czasie</w:t>
      </w:r>
      <w:r w:rsidRPr="005A0427">
        <w:rPr>
          <w:rFonts w:ascii="Arial Narrow" w:eastAsia="Arial Narrow" w:hAnsi="Arial Narrow" w:cs="Arial Narrow"/>
          <w:color w:val="auto"/>
          <w:sz w:val="24"/>
          <w:szCs w:val="24"/>
        </w:rPr>
        <w:t>).</w:t>
      </w:r>
    </w:p>
    <w:p w:rsidR="00B153CB" w:rsidRPr="005A0427" w:rsidRDefault="008B72DF" w:rsidP="00DE0E78">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Wydatek jest kwalifikowalny, jeżeli spełnia wszystkie wymogi kwalifikowalności określone w </w:t>
      </w:r>
      <w:r w:rsidR="006D426D" w:rsidRPr="005A0427">
        <w:rPr>
          <w:rFonts w:ascii="Arial Narrow" w:eastAsia="Arial Narrow" w:hAnsi="Arial Narrow" w:cs="Arial Narrow"/>
          <w:color w:val="auto"/>
          <w:sz w:val="24"/>
          <w:szCs w:val="24"/>
        </w:rPr>
        <w:t>Wytycznych</w:t>
      </w:r>
      <w:r w:rsidR="00592D0A" w:rsidRPr="005A0427">
        <w:rPr>
          <w:rFonts w:ascii="Arial Narrow" w:eastAsia="Arial Narrow" w:hAnsi="Arial Narrow" w:cs="Arial Narrow"/>
          <w:color w:val="auto"/>
          <w:sz w:val="24"/>
          <w:szCs w:val="24"/>
        </w:rPr>
        <w:t xml:space="preserve">, </w:t>
      </w:r>
      <w:r w:rsidR="00592D0A" w:rsidRPr="005A0427">
        <w:rPr>
          <w:rFonts w:ascii="Arial Narrow" w:eastAsia="Arial Narrow" w:hAnsi="Arial Narrow" w:cs="Arial Narrow"/>
          <w:color w:val="auto"/>
          <w:sz w:val="24"/>
          <w:szCs w:val="24"/>
        </w:rPr>
        <w:lastRenderedPageBreak/>
        <w:t>o</w:t>
      </w:r>
      <w:r w:rsidR="00ED2BD6" w:rsidRPr="005A0427">
        <w:rPr>
          <w:rFonts w:ascii="Arial Narrow" w:eastAsia="Arial Narrow" w:hAnsi="Arial Narrow" w:cs="Arial Narrow"/>
          <w:color w:val="auto"/>
          <w:sz w:val="24"/>
          <w:szCs w:val="24"/>
        </w:rPr>
        <w:t> </w:t>
      </w:r>
      <w:r w:rsidR="00592D0A" w:rsidRPr="005A0427">
        <w:rPr>
          <w:rFonts w:ascii="Arial Narrow" w:eastAsia="Arial Narrow" w:hAnsi="Arial Narrow" w:cs="Arial Narrow"/>
          <w:color w:val="auto"/>
          <w:sz w:val="24"/>
          <w:szCs w:val="24"/>
        </w:rPr>
        <w:t xml:space="preserve">których mowa w § 1 </w:t>
      </w:r>
      <w:proofErr w:type="spellStart"/>
      <w:r w:rsidR="00592D0A" w:rsidRPr="005A0427">
        <w:rPr>
          <w:rFonts w:ascii="Arial Narrow" w:eastAsia="Arial Narrow" w:hAnsi="Arial Narrow" w:cs="Arial Narrow"/>
          <w:color w:val="auto"/>
          <w:sz w:val="24"/>
          <w:szCs w:val="24"/>
        </w:rPr>
        <w:t>pkt</w:t>
      </w:r>
      <w:proofErr w:type="spellEnd"/>
      <w:r w:rsidR="00592D0A" w:rsidRPr="005A0427">
        <w:rPr>
          <w:rFonts w:ascii="Arial Narrow" w:eastAsia="Arial Narrow" w:hAnsi="Arial Narrow" w:cs="Arial Narrow"/>
          <w:color w:val="auto"/>
          <w:sz w:val="24"/>
          <w:szCs w:val="24"/>
        </w:rPr>
        <w:t xml:space="preserve"> 4</w:t>
      </w:r>
      <w:ins w:id="406" w:author="maniskiewicz" w:date="2016-10-14T12:12:00Z">
        <w:del w:id="407" w:author="mmossetty" w:date="2016-11-09T07:42:00Z">
          <w:r w:rsidR="00786969" w:rsidDel="009C5D9E">
            <w:rPr>
              <w:rFonts w:ascii="Arial Narrow" w:eastAsia="Arial Narrow" w:hAnsi="Arial Narrow" w:cs="Arial Narrow"/>
              <w:color w:val="auto"/>
              <w:sz w:val="24"/>
              <w:szCs w:val="24"/>
            </w:rPr>
            <w:delText>5</w:delText>
          </w:r>
        </w:del>
      </w:ins>
      <w:ins w:id="408" w:author="mmossetty" w:date="2016-11-09T07:42:00Z">
        <w:r w:rsidR="009C5D9E">
          <w:rPr>
            <w:rFonts w:ascii="Arial Narrow" w:eastAsia="Arial Narrow" w:hAnsi="Arial Narrow" w:cs="Arial Narrow"/>
            <w:color w:val="auto"/>
            <w:sz w:val="24"/>
            <w:szCs w:val="24"/>
          </w:rPr>
          <w:t>4</w:t>
        </w:r>
      </w:ins>
      <w:del w:id="409" w:author="maniskiewicz" w:date="2016-10-14T12:12:00Z">
        <w:r w:rsidR="009823A1" w:rsidRPr="005A0427" w:rsidDel="00786969">
          <w:rPr>
            <w:rFonts w:ascii="Arial Narrow" w:eastAsia="Arial Narrow" w:hAnsi="Arial Narrow" w:cs="Arial Narrow"/>
            <w:color w:val="auto"/>
            <w:sz w:val="24"/>
            <w:szCs w:val="24"/>
          </w:rPr>
          <w:delText>4</w:delText>
        </w:r>
      </w:del>
      <w:r w:rsidR="00D5387E" w:rsidRPr="005A0427">
        <w:rPr>
          <w:rFonts w:ascii="Arial Narrow" w:eastAsia="Arial Narrow" w:hAnsi="Arial Narrow" w:cs="Arial Narrow"/>
          <w:color w:val="auto"/>
          <w:sz w:val="24"/>
          <w:szCs w:val="24"/>
        </w:rPr>
        <w:t xml:space="preserve"> lit. d</w:t>
      </w:r>
      <w:r w:rsidR="00F00092" w:rsidRPr="005A0427">
        <w:rPr>
          <w:rFonts w:ascii="Arial Narrow" w:eastAsia="Arial Narrow" w:hAnsi="Arial Narrow" w:cs="Arial Narrow"/>
          <w:color w:val="auto"/>
          <w:sz w:val="24"/>
          <w:szCs w:val="24"/>
        </w:rPr>
        <w:t xml:space="preserve"> oraz w Regulaminie konkursu</w:t>
      </w:r>
      <w:r w:rsidR="009823A1" w:rsidRPr="005A0427">
        <w:rPr>
          <w:rFonts w:ascii="Arial Narrow" w:eastAsia="Arial Narrow" w:hAnsi="Arial Narrow" w:cs="Arial Narrow"/>
          <w:color w:val="auto"/>
          <w:sz w:val="24"/>
          <w:szCs w:val="24"/>
        </w:rPr>
        <w:t>*</w:t>
      </w:r>
      <w:r w:rsidR="00F263FC" w:rsidRPr="00F263FC">
        <w:rPr>
          <w:rFonts w:ascii="Arial Narrow" w:eastAsia="Arial Narrow" w:hAnsi="Arial Narrow" w:cs="Arial Narrow"/>
          <w:color w:val="auto"/>
          <w:sz w:val="24"/>
          <w:szCs w:val="24"/>
        </w:rPr>
        <w:t>/naboru w trybie pozakonkursowym*</w:t>
      </w:r>
      <w:r w:rsidR="00F00092" w:rsidRPr="005A0427">
        <w:rPr>
          <w:rFonts w:ascii="Arial Narrow" w:eastAsia="Arial Narrow" w:hAnsi="Arial Narrow" w:cs="Arial Narrow"/>
          <w:color w:val="auto"/>
          <w:sz w:val="24"/>
          <w:szCs w:val="24"/>
        </w:rPr>
        <w:t>.</w:t>
      </w:r>
    </w:p>
    <w:p w:rsidR="00B153CB" w:rsidRPr="005A0427" w:rsidRDefault="006D426D" w:rsidP="004A1DC9">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Do oceny kwalifikowalności poniesionych wydatków stosuje się wersję Wytycznych</w:t>
      </w:r>
      <w:r w:rsidR="006379FD" w:rsidRPr="005A0427">
        <w:rPr>
          <w:rFonts w:ascii="Arial Narrow" w:eastAsia="Arial Narrow" w:hAnsi="Arial Narrow" w:cs="Arial Narrow"/>
          <w:color w:val="auto"/>
          <w:sz w:val="24"/>
          <w:szCs w:val="24"/>
        </w:rPr>
        <w:t xml:space="preserve">, o których mowa w </w:t>
      </w:r>
      <w:r w:rsidR="009823A1" w:rsidRPr="005A0427">
        <w:rPr>
          <w:rFonts w:ascii="Arial Narrow" w:eastAsia="Arial Narrow" w:hAnsi="Arial Narrow" w:cs="Arial Narrow"/>
          <w:color w:val="auto"/>
          <w:sz w:val="24"/>
          <w:szCs w:val="24"/>
        </w:rPr>
        <w:t xml:space="preserve">§ 1 </w:t>
      </w:r>
      <w:proofErr w:type="spellStart"/>
      <w:r w:rsidR="009823A1" w:rsidRPr="005A0427">
        <w:rPr>
          <w:rFonts w:ascii="Arial Narrow" w:eastAsia="Arial Narrow" w:hAnsi="Arial Narrow" w:cs="Arial Narrow"/>
          <w:color w:val="auto"/>
          <w:sz w:val="24"/>
          <w:szCs w:val="24"/>
        </w:rPr>
        <w:t>pkt</w:t>
      </w:r>
      <w:proofErr w:type="spellEnd"/>
      <w:r w:rsidR="009823A1" w:rsidRPr="005A0427">
        <w:rPr>
          <w:rFonts w:ascii="Arial Narrow" w:eastAsia="Arial Narrow" w:hAnsi="Arial Narrow" w:cs="Arial Narrow"/>
          <w:color w:val="auto"/>
          <w:sz w:val="24"/>
          <w:szCs w:val="24"/>
        </w:rPr>
        <w:t xml:space="preserve"> 4</w:t>
      </w:r>
      <w:ins w:id="410" w:author="maniskiewicz" w:date="2016-10-14T12:12:00Z">
        <w:del w:id="411" w:author="mmossetty" w:date="2016-11-09T07:42:00Z">
          <w:r w:rsidR="00786969" w:rsidDel="009C5D9E">
            <w:rPr>
              <w:rFonts w:ascii="Arial Narrow" w:eastAsia="Arial Narrow" w:hAnsi="Arial Narrow" w:cs="Arial Narrow"/>
              <w:color w:val="auto"/>
              <w:sz w:val="24"/>
              <w:szCs w:val="24"/>
            </w:rPr>
            <w:delText>5</w:delText>
          </w:r>
        </w:del>
      </w:ins>
      <w:ins w:id="412" w:author="mmossetty" w:date="2016-11-09T07:42:00Z">
        <w:r w:rsidR="009C5D9E">
          <w:rPr>
            <w:rFonts w:ascii="Arial Narrow" w:eastAsia="Arial Narrow" w:hAnsi="Arial Narrow" w:cs="Arial Narrow"/>
            <w:color w:val="auto"/>
            <w:sz w:val="24"/>
            <w:szCs w:val="24"/>
          </w:rPr>
          <w:t>4</w:t>
        </w:r>
      </w:ins>
      <w:del w:id="413" w:author="maniskiewicz" w:date="2016-10-14T12:12:00Z">
        <w:r w:rsidR="009823A1" w:rsidRPr="005A0427" w:rsidDel="00786969">
          <w:rPr>
            <w:rFonts w:ascii="Arial Narrow" w:eastAsia="Arial Narrow" w:hAnsi="Arial Narrow" w:cs="Arial Narrow"/>
            <w:color w:val="auto"/>
            <w:sz w:val="24"/>
            <w:szCs w:val="24"/>
          </w:rPr>
          <w:delText>4</w:delText>
        </w:r>
      </w:del>
      <w:r w:rsidR="00341A4A" w:rsidRPr="005A0427">
        <w:rPr>
          <w:rFonts w:ascii="Arial Narrow" w:eastAsia="Arial Narrow" w:hAnsi="Arial Narrow" w:cs="Arial Narrow"/>
          <w:color w:val="auto"/>
          <w:sz w:val="24"/>
          <w:szCs w:val="24"/>
        </w:rPr>
        <w:t xml:space="preserve"> lit. d</w:t>
      </w:r>
      <w:r w:rsidRPr="005A0427">
        <w:rPr>
          <w:rFonts w:ascii="Arial Narrow" w:eastAsia="Arial Narrow" w:hAnsi="Arial Narrow" w:cs="Arial Narrow"/>
          <w:color w:val="auto"/>
          <w:sz w:val="24"/>
          <w:szCs w:val="24"/>
        </w:rPr>
        <w:t xml:space="preserve"> obowiązującą w dniu poniesienia wydatku, z uwzględnieniem ust. </w:t>
      </w:r>
      <w:r w:rsidR="006F4A46" w:rsidRPr="005A0427">
        <w:rPr>
          <w:rFonts w:ascii="Arial Narrow" w:eastAsia="Arial Narrow" w:hAnsi="Arial Narrow" w:cs="Arial Narrow"/>
          <w:color w:val="auto"/>
          <w:sz w:val="24"/>
          <w:szCs w:val="24"/>
        </w:rPr>
        <w:t>5</w:t>
      </w:r>
      <w:r w:rsidR="003139B1" w:rsidRPr="005A0427">
        <w:rPr>
          <w:rFonts w:ascii="Arial Narrow" w:eastAsia="Arial Narrow" w:hAnsi="Arial Narrow" w:cs="Arial Narrow"/>
          <w:color w:val="auto"/>
          <w:sz w:val="24"/>
          <w:szCs w:val="24"/>
        </w:rPr>
        <w:t xml:space="preserve"> </w:t>
      </w:r>
      <w:r w:rsidRPr="005A0427">
        <w:rPr>
          <w:rFonts w:ascii="Arial Narrow" w:eastAsia="Arial Narrow" w:hAnsi="Arial Narrow" w:cs="Arial Narrow"/>
          <w:color w:val="auto"/>
          <w:sz w:val="24"/>
          <w:szCs w:val="24"/>
        </w:rPr>
        <w:t xml:space="preserve">i ust. </w:t>
      </w:r>
      <w:r w:rsidR="006F4A46" w:rsidRPr="005A0427">
        <w:rPr>
          <w:rFonts w:ascii="Arial Narrow" w:eastAsia="Arial Narrow" w:hAnsi="Arial Narrow" w:cs="Arial Narrow"/>
          <w:color w:val="auto"/>
          <w:sz w:val="24"/>
          <w:szCs w:val="24"/>
        </w:rPr>
        <w:t>6</w:t>
      </w:r>
      <w:r w:rsidRPr="005A0427">
        <w:rPr>
          <w:rFonts w:ascii="Arial Narrow" w:eastAsia="Arial Narrow" w:hAnsi="Arial Narrow" w:cs="Arial Narrow"/>
          <w:color w:val="auto"/>
          <w:sz w:val="24"/>
          <w:szCs w:val="24"/>
        </w:rPr>
        <w:t>.</w:t>
      </w:r>
    </w:p>
    <w:p w:rsidR="001D692E" w:rsidRPr="005A0427" w:rsidRDefault="001D692E" w:rsidP="004A1DC9">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W przypadku, gdy </w:t>
      </w:r>
      <w:r w:rsidR="00D5387E" w:rsidRPr="005A0427">
        <w:rPr>
          <w:rFonts w:ascii="Arial Narrow" w:eastAsia="Arial Narrow" w:hAnsi="Arial Narrow" w:cs="Arial Narrow"/>
          <w:color w:val="auto"/>
          <w:sz w:val="24"/>
          <w:szCs w:val="24"/>
        </w:rPr>
        <w:t>ogłoszona w trakcie realizacji Projektu (po podpisaniu U</w:t>
      </w:r>
      <w:r w:rsidR="00341A4A" w:rsidRPr="005A0427">
        <w:rPr>
          <w:rFonts w:ascii="Arial Narrow" w:eastAsia="Arial Narrow" w:hAnsi="Arial Narrow" w:cs="Arial Narrow"/>
          <w:color w:val="auto"/>
          <w:sz w:val="24"/>
          <w:szCs w:val="24"/>
        </w:rPr>
        <w:t xml:space="preserve">mowy) wersja Wytycznych, o których mowa w </w:t>
      </w:r>
      <w:r w:rsidR="009823A1" w:rsidRPr="005A0427">
        <w:rPr>
          <w:rFonts w:ascii="Arial Narrow" w:eastAsia="Arial Narrow" w:hAnsi="Arial Narrow" w:cs="Arial Narrow"/>
          <w:color w:val="auto"/>
          <w:sz w:val="24"/>
          <w:szCs w:val="24"/>
        </w:rPr>
        <w:t xml:space="preserve">§ 1 </w:t>
      </w:r>
      <w:proofErr w:type="spellStart"/>
      <w:r w:rsidR="009823A1" w:rsidRPr="005A0427">
        <w:rPr>
          <w:rFonts w:ascii="Arial Narrow" w:eastAsia="Arial Narrow" w:hAnsi="Arial Narrow" w:cs="Arial Narrow"/>
          <w:color w:val="auto"/>
          <w:sz w:val="24"/>
          <w:szCs w:val="24"/>
        </w:rPr>
        <w:t>pkt</w:t>
      </w:r>
      <w:proofErr w:type="spellEnd"/>
      <w:r w:rsidR="009823A1" w:rsidRPr="005A0427">
        <w:rPr>
          <w:rFonts w:ascii="Arial Narrow" w:eastAsia="Arial Narrow" w:hAnsi="Arial Narrow" w:cs="Arial Narrow"/>
          <w:color w:val="auto"/>
          <w:sz w:val="24"/>
          <w:szCs w:val="24"/>
        </w:rPr>
        <w:t xml:space="preserve"> 4</w:t>
      </w:r>
      <w:ins w:id="414" w:author="maniskiewicz" w:date="2016-10-14T12:12:00Z">
        <w:del w:id="415" w:author="mmossetty" w:date="2016-11-09T07:43:00Z">
          <w:r w:rsidR="00786969" w:rsidDel="009C5D9E">
            <w:rPr>
              <w:rFonts w:ascii="Arial Narrow" w:eastAsia="Arial Narrow" w:hAnsi="Arial Narrow" w:cs="Arial Narrow"/>
              <w:color w:val="auto"/>
              <w:sz w:val="24"/>
              <w:szCs w:val="24"/>
            </w:rPr>
            <w:delText>5</w:delText>
          </w:r>
        </w:del>
      </w:ins>
      <w:ins w:id="416" w:author="mmossetty" w:date="2016-11-09T07:43:00Z">
        <w:r w:rsidR="009C5D9E">
          <w:rPr>
            <w:rFonts w:ascii="Arial Narrow" w:eastAsia="Arial Narrow" w:hAnsi="Arial Narrow" w:cs="Arial Narrow"/>
            <w:color w:val="auto"/>
            <w:sz w:val="24"/>
            <w:szCs w:val="24"/>
          </w:rPr>
          <w:t>4</w:t>
        </w:r>
      </w:ins>
      <w:del w:id="417" w:author="maniskiewicz" w:date="2016-10-14T12:12:00Z">
        <w:r w:rsidR="009823A1" w:rsidRPr="005A0427" w:rsidDel="00786969">
          <w:rPr>
            <w:rFonts w:ascii="Arial Narrow" w:eastAsia="Arial Narrow" w:hAnsi="Arial Narrow" w:cs="Arial Narrow"/>
            <w:color w:val="auto"/>
            <w:sz w:val="24"/>
            <w:szCs w:val="24"/>
          </w:rPr>
          <w:delText>4</w:delText>
        </w:r>
      </w:del>
      <w:r w:rsidR="00341A4A" w:rsidRPr="005A0427">
        <w:rPr>
          <w:rFonts w:ascii="Arial Narrow" w:eastAsia="Arial Narrow" w:hAnsi="Arial Narrow" w:cs="Arial Narrow"/>
          <w:color w:val="auto"/>
          <w:sz w:val="24"/>
          <w:szCs w:val="24"/>
        </w:rPr>
        <w:t xml:space="preserve"> lit. d</w:t>
      </w:r>
      <w:r w:rsidRPr="005A0427">
        <w:rPr>
          <w:rFonts w:ascii="Arial Narrow" w:eastAsia="Arial Narrow" w:hAnsi="Arial Narrow" w:cs="Arial Narrow"/>
          <w:color w:val="auto"/>
          <w:sz w:val="24"/>
          <w:szCs w:val="24"/>
        </w:rPr>
        <w:t xml:space="preserve"> wprowadza rozwiązania korzystniejsze dla Beneficjenta, nie będą one miały zastosowania w odniesieniu do wydatków poniesionych przed dniem stosowania nowej wersji </w:t>
      </w:r>
      <w:r w:rsidR="001421CB" w:rsidRPr="005A0427">
        <w:rPr>
          <w:rFonts w:ascii="Arial Narrow" w:eastAsia="Arial Narrow" w:hAnsi="Arial Narrow" w:cs="Arial Narrow"/>
          <w:color w:val="auto"/>
          <w:sz w:val="24"/>
          <w:szCs w:val="24"/>
        </w:rPr>
        <w:t xml:space="preserve">ww. </w:t>
      </w:r>
      <w:r w:rsidRPr="005A0427">
        <w:rPr>
          <w:rFonts w:ascii="Arial Narrow" w:eastAsia="Arial Narrow" w:hAnsi="Arial Narrow" w:cs="Arial Narrow"/>
          <w:color w:val="auto"/>
          <w:sz w:val="24"/>
          <w:szCs w:val="24"/>
        </w:rPr>
        <w:t>Wytycznych</w:t>
      </w:r>
      <w:r w:rsidR="001421CB" w:rsidRPr="005A0427">
        <w:rPr>
          <w:rFonts w:ascii="Arial Narrow" w:eastAsia="Arial Narrow" w:hAnsi="Arial Narrow" w:cs="Arial Narrow"/>
          <w:color w:val="auto"/>
          <w:sz w:val="24"/>
          <w:szCs w:val="24"/>
        </w:rPr>
        <w:t>.</w:t>
      </w:r>
      <w:r w:rsidRPr="005A0427">
        <w:rPr>
          <w:rFonts w:ascii="Arial Narrow" w:eastAsia="Arial Narrow" w:hAnsi="Arial Narrow" w:cs="Arial Narrow"/>
          <w:color w:val="auto"/>
          <w:sz w:val="24"/>
          <w:szCs w:val="24"/>
        </w:rPr>
        <w:t xml:space="preserve"> </w:t>
      </w:r>
    </w:p>
    <w:p w:rsidR="00117782" w:rsidRPr="005A0427" w:rsidRDefault="006D426D" w:rsidP="004A1DC9">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Do oceny prawidłowości umów zawartych w ramach realizacji </w:t>
      </w:r>
      <w:r w:rsidR="00EE51F8" w:rsidRPr="005A0427">
        <w:rPr>
          <w:rFonts w:ascii="Arial Narrow" w:eastAsia="Arial Narrow" w:hAnsi="Arial Narrow" w:cs="Arial Narrow"/>
          <w:color w:val="auto"/>
          <w:sz w:val="24"/>
          <w:szCs w:val="24"/>
        </w:rPr>
        <w:t>P</w:t>
      </w:r>
      <w:r w:rsidRPr="005A0427">
        <w:rPr>
          <w:rFonts w:ascii="Arial Narrow" w:eastAsia="Arial Narrow" w:hAnsi="Arial Narrow" w:cs="Arial Narrow"/>
          <w:color w:val="auto"/>
          <w:sz w:val="24"/>
          <w:szCs w:val="24"/>
        </w:rPr>
        <w:t>rojektu w wyniku przeprowadzonych postępowań, stosuje się wersję Wytycznych</w:t>
      </w:r>
      <w:r w:rsidR="00EA356A" w:rsidRPr="005A0427">
        <w:rPr>
          <w:rFonts w:ascii="Arial Narrow" w:eastAsia="Arial Narrow" w:hAnsi="Arial Narrow" w:cs="Arial Narrow"/>
          <w:color w:val="auto"/>
          <w:sz w:val="24"/>
          <w:szCs w:val="24"/>
        </w:rPr>
        <w:t>,</w:t>
      </w:r>
      <w:r w:rsidRPr="005A0427">
        <w:rPr>
          <w:rFonts w:ascii="Arial Narrow" w:eastAsia="Arial Narrow" w:hAnsi="Arial Narrow" w:cs="Arial Narrow"/>
          <w:color w:val="auto"/>
          <w:sz w:val="24"/>
          <w:szCs w:val="24"/>
        </w:rPr>
        <w:t xml:space="preserve"> </w:t>
      </w:r>
      <w:r w:rsidR="00EA356A" w:rsidRPr="005A0427">
        <w:rPr>
          <w:rFonts w:ascii="Arial Narrow" w:eastAsia="Arial Narrow" w:hAnsi="Arial Narrow" w:cs="Arial Narrow"/>
          <w:color w:val="auto"/>
          <w:sz w:val="24"/>
          <w:szCs w:val="24"/>
        </w:rPr>
        <w:t xml:space="preserve">o których mowa w </w:t>
      </w:r>
      <w:r w:rsidR="009823A1" w:rsidRPr="005A0427">
        <w:rPr>
          <w:rFonts w:ascii="Arial Narrow" w:eastAsia="Arial Narrow" w:hAnsi="Arial Narrow" w:cs="Arial Narrow"/>
          <w:color w:val="auto"/>
          <w:sz w:val="24"/>
          <w:szCs w:val="24"/>
        </w:rPr>
        <w:t xml:space="preserve">§ 1 </w:t>
      </w:r>
      <w:proofErr w:type="spellStart"/>
      <w:r w:rsidR="009823A1" w:rsidRPr="005A0427">
        <w:rPr>
          <w:rFonts w:ascii="Arial Narrow" w:eastAsia="Arial Narrow" w:hAnsi="Arial Narrow" w:cs="Arial Narrow"/>
          <w:color w:val="auto"/>
          <w:sz w:val="24"/>
          <w:szCs w:val="24"/>
        </w:rPr>
        <w:t>pkt</w:t>
      </w:r>
      <w:proofErr w:type="spellEnd"/>
      <w:r w:rsidR="009823A1" w:rsidRPr="005A0427">
        <w:rPr>
          <w:rFonts w:ascii="Arial Narrow" w:eastAsia="Arial Narrow" w:hAnsi="Arial Narrow" w:cs="Arial Narrow"/>
          <w:color w:val="auto"/>
          <w:sz w:val="24"/>
          <w:szCs w:val="24"/>
        </w:rPr>
        <w:t xml:space="preserve"> 4</w:t>
      </w:r>
      <w:ins w:id="418" w:author="maniskiewicz" w:date="2016-10-14T12:12:00Z">
        <w:del w:id="419" w:author="mmossetty" w:date="2016-11-09T07:43:00Z">
          <w:r w:rsidR="00786969" w:rsidDel="009C5D9E">
            <w:rPr>
              <w:rFonts w:ascii="Arial Narrow" w:eastAsia="Arial Narrow" w:hAnsi="Arial Narrow" w:cs="Arial Narrow"/>
              <w:color w:val="auto"/>
              <w:sz w:val="24"/>
              <w:szCs w:val="24"/>
            </w:rPr>
            <w:delText>5</w:delText>
          </w:r>
        </w:del>
      </w:ins>
      <w:ins w:id="420" w:author="mmossetty" w:date="2016-11-09T07:43:00Z">
        <w:r w:rsidR="009C5D9E">
          <w:rPr>
            <w:rFonts w:ascii="Arial Narrow" w:eastAsia="Arial Narrow" w:hAnsi="Arial Narrow" w:cs="Arial Narrow"/>
            <w:color w:val="auto"/>
            <w:sz w:val="24"/>
            <w:szCs w:val="24"/>
          </w:rPr>
          <w:t>4</w:t>
        </w:r>
      </w:ins>
      <w:del w:id="421" w:author="maniskiewicz" w:date="2016-10-14T12:12:00Z">
        <w:r w:rsidR="009823A1" w:rsidRPr="005A0427" w:rsidDel="00786969">
          <w:rPr>
            <w:rFonts w:ascii="Arial Narrow" w:eastAsia="Arial Narrow" w:hAnsi="Arial Narrow" w:cs="Arial Narrow"/>
            <w:color w:val="auto"/>
            <w:sz w:val="24"/>
            <w:szCs w:val="24"/>
          </w:rPr>
          <w:delText>4</w:delText>
        </w:r>
      </w:del>
      <w:r w:rsidR="00EA356A" w:rsidRPr="005A0427">
        <w:rPr>
          <w:rFonts w:ascii="Arial Narrow" w:eastAsia="Arial Narrow" w:hAnsi="Arial Narrow" w:cs="Arial Narrow"/>
          <w:color w:val="auto"/>
          <w:sz w:val="24"/>
          <w:szCs w:val="24"/>
        </w:rPr>
        <w:t xml:space="preserve"> lit. d</w:t>
      </w:r>
      <w:r w:rsidRPr="005A0427">
        <w:rPr>
          <w:rFonts w:ascii="Arial Narrow" w:eastAsia="Arial Narrow" w:hAnsi="Arial Narrow" w:cs="Arial Narrow"/>
          <w:color w:val="auto"/>
          <w:sz w:val="24"/>
          <w:szCs w:val="24"/>
        </w:rPr>
        <w:t xml:space="preserve"> obowiązującą w dniu wszczęcia postępowania, które zakończyło się </w:t>
      </w:r>
      <w:r w:rsidR="007B67A0" w:rsidRPr="005A0427">
        <w:rPr>
          <w:rFonts w:ascii="Arial Narrow" w:eastAsia="Arial Narrow" w:hAnsi="Arial Narrow" w:cs="Arial Narrow"/>
          <w:color w:val="auto"/>
          <w:sz w:val="24"/>
          <w:szCs w:val="24"/>
        </w:rPr>
        <w:t xml:space="preserve">zawarciem </w:t>
      </w:r>
      <w:r w:rsidRPr="005A0427">
        <w:rPr>
          <w:rFonts w:ascii="Arial Narrow" w:eastAsia="Arial Narrow" w:hAnsi="Arial Narrow" w:cs="Arial Narrow"/>
          <w:color w:val="auto"/>
          <w:sz w:val="24"/>
          <w:szCs w:val="24"/>
        </w:rPr>
        <w:t>danej umowy. Wszczęcie postępowania jest to</w:t>
      </w:r>
      <w:r w:rsidR="00C40C5B" w:rsidRPr="005A0427">
        <w:rPr>
          <w:rFonts w:ascii="Arial Narrow" w:eastAsia="Arial Narrow" w:hAnsi="Arial Narrow" w:cs="Arial Narrow"/>
          <w:color w:val="auto"/>
          <w:sz w:val="24"/>
          <w:szCs w:val="24"/>
        </w:rPr>
        <w:t>żsame z publikacją ogłoszenia o </w:t>
      </w:r>
      <w:r w:rsidRPr="005A0427">
        <w:rPr>
          <w:rFonts w:ascii="Arial Narrow" w:eastAsia="Arial Narrow" w:hAnsi="Arial Narrow" w:cs="Arial Narrow"/>
          <w:color w:val="auto"/>
          <w:sz w:val="24"/>
          <w:szCs w:val="24"/>
        </w:rPr>
        <w:t xml:space="preserve">wszczęciu postępowania lub zamiarze udzielenia zamówienia publicznego, o których mowa w </w:t>
      </w:r>
      <w:r w:rsidR="006A5E5C" w:rsidRPr="005A0427">
        <w:rPr>
          <w:rFonts w:ascii="Arial Narrow" w:eastAsia="Arial Narrow" w:hAnsi="Arial Narrow" w:cs="Arial Narrow"/>
          <w:color w:val="auto"/>
          <w:sz w:val="24"/>
          <w:szCs w:val="24"/>
        </w:rPr>
        <w:t xml:space="preserve">podrozdziale </w:t>
      </w:r>
      <w:r w:rsidRPr="005A0427">
        <w:rPr>
          <w:rFonts w:ascii="Arial Narrow" w:eastAsia="Arial Narrow" w:hAnsi="Arial Narrow" w:cs="Arial Narrow"/>
          <w:color w:val="auto"/>
          <w:sz w:val="24"/>
          <w:szCs w:val="24"/>
        </w:rPr>
        <w:t>6.5 Wytycznych</w:t>
      </w:r>
      <w:r w:rsidR="00592D0A" w:rsidRPr="005A0427">
        <w:rPr>
          <w:rFonts w:ascii="Arial Narrow" w:eastAsia="Arial Narrow" w:hAnsi="Arial Narrow" w:cs="Arial Narrow"/>
          <w:color w:val="auto"/>
          <w:sz w:val="24"/>
          <w:szCs w:val="24"/>
        </w:rPr>
        <w:t>,</w:t>
      </w:r>
      <w:r w:rsidRPr="005A0427">
        <w:rPr>
          <w:rFonts w:ascii="Arial Narrow" w:eastAsia="Arial Narrow" w:hAnsi="Arial Narrow" w:cs="Arial Narrow"/>
          <w:color w:val="auto"/>
          <w:sz w:val="24"/>
          <w:szCs w:val="24"/>
        </w:rPr>
        <w:t xml:space="preserve"> </w:t>
      </w:r>
      <w:r w:rsidR="00592D0A" w:rsidRPr="005A0427">
        <w:rPr>
          <w:rFonts w:ascii="Arial Narrow" w:eastAsia="Arial Narrow" w:hAnsi="Arial Narrow" w:cs="Arial Narrow"/>
          <w:color w:val="auto"/>
          <w:sz w:val="24"/>
          <w:szCs w:val="24"/>
        </w:rPr>
        <w:t xml:space="preserve">o których mowa w § 1 </w:t>
      </w:r>
      <w:proofErr w:type="spellStart"/>
      <w:r w:rsidR="00592D0A" w:rsidRPr="005A0427">
        <w:rPr>
          <w:rFonts w:ascii="Arial Narrow" w:eastAsia="Arial Narrow" w:hAnsi="Arial Narrow" w:cs="Arial Narrow"/>
          <w:color w:val="auto"/>
          <w:sz w:val="24"/>
          <w:szCs w:val="24"/>
        </w:rPr>
        <w:t>pkt</w:t>
      </w:r>
      <w:proofErr w:type="spellEnd"/>
      <w:r w:rsidR="00592D0A" w:rsidRPr="005A0427">
        <w:rPr>
          <w:rFonts w:ascii="Arial Narrow" w:eastAsia="Arial Narrow" w:hAnsi="Arial Narrow" w:cs="Arial Narrow"/>
          <w:color w:val="auto"/>
          <w:sz w:val="24"/>
          <w:szCs w:val="24"/>
        </w:rPr>
        <w:t xml:space="preserve"> 4</w:t>
      </w:r>
      <w:ins w:id="422" w:author="maniskiewicz" w:date="2016-10-14T12:12:00Z">
        <w:del w:id="423" w:author="mmossetty" w:date="2016-11-09T07:43:00Z">
          <w:r w:rsidR="00786969" w:rsidDel="009C5D9E">
            <w:rPr>
              <w:rFonts w:ascii="Arial Narrow" w:eastAsia="Arial Narrow" w:hAnsi="Arial Narrow" w:cs="Arial Narrow"/>
              <w:color w:val="auto"/>
              <w:sz w:val="24"/>
              <w:szCs w:val="24"/>
            </w:rPr>
            <w:delText>5</w:delText>
          </w:r>
        </w:del>
      </w:ins>
      <w:ins w:id="424" w:author="mmossetty" w:date="2016-11-09T07:43:00Z">
        <w:r w:rsidR="009C5D9E">
          <w:rPr>
            <w:rFonts w:ascii="Arial Narrow" w:eastAsia="Arial Narrow" w:hAnsi="Arial Narrow" w:cs="Arial Narrow"/>
            <w:color w:val="auto"/>
            <w:sz w:val="24"/>
            <w:szCs w:val="24"/>
          </w:rPr>
          <w:t>4</w:t>
        </w:r>
      </w:ins>
      <w:del w:id="425" w:author="maniskiewicz" w:date="2016-10-14T12:12:00Z">
        <w:r w:rsidR="00225F3F" w:rsidRPr="005A0427" w:rsidDel="00786969">
          <w:rPr>
            <w:rFonts w:ascii="Arial Narrow" w:eastAsia="Arial Narrow" w:hAnsi="Arial Narrow" w:cs="Arial Narrow"/>
            <w:color w:val="auto"/>
            <w:sz w:val="24"/>
            <w:szCs w:val="24"/>
          </w:rPr>
          <w:delText>4</w:delText>
        </w:r>
      </w:del>
      <w:r w:rsidR="006F4A46" w:rsidRPr="005A0427">
        <w:rPr>
          <w:rFonts w:ascii="Arial Narrow" w:eastAsia="Arial Narrow" w:hAnsi="Arial Narrow" w:cs="Arial Narrow"/>
          <w:color w:val="auto"/>
          <w:sz w:val="24"/>
          <w:szCs w:val="24"/>
        </w:rPr>
        <w:t xml:space="preserve"> l</w:t>
      </w:r>
      <w:r w:rsidR="00EA356A" w:rsidRPr="005A0427">
        <w:rPr>
          <w:rFonts w:ascii="Arial Narrow" w:eastAsia="Arial Narrow" w:hAnsi="Arial Narrow" w:cs="Arial Narrow"/>
          <w:color w:val="auto"/>
          <w:sz w:val="24"/>
          <w:szCs w:val="24"/>
        </w:rPr>
        <w:t xml:space="preserve">it. d </w:t>
      </w:r>
      <w:r w:rsidRPr="005A0427">
        <w:rPr>
          <w:rFonts w:ascii="Arial Narrow" w:eastAsia="Arial Narrow" w:hAnsi="Arial Narrow" w:cs="Arial Narrow"/>
          <w:color w:val="auto"/>
          <w:sz w:val="24"/>
          <w:szCs w:val="24"/>
        </w:rPr>
        <w:t>lub o prowadzonym naborze pracowników na podstawie sto</w:t>
      </w:r>
      <w:r w:rsidR="00181FE1" w:rsidRPr="005A0427">
        <w:rPr>
          <w:rFonts w:ascii="Arial Narrow" w:eastAsia="Arial Narrow" w:hAnsi="Arial Narrow" w:cs="Arial Narrow"/>
          <w:color w:val="auto"/>
          <w:sz w:val="24"/>
          <w:szCs w:val="24"/>
        </w:rPr>
        <w:t>sunku pracy, pod warunkiem, że B</w:t>
      </w:r>
      <w:r w:rsidRPr="005A0427">
        <w:rPr>
          <w:rFonts w:ascii="Arial Narrow" w:eastAsia="Arial Narrow" w:hAnsi="Arial Narrow" w:cs="Arial Narrow"/>
          <w:color w:val="auto"/>
          <w:sz w:val="24"/>
          <w:szCs w:val="24"/>
        </w:rPr>
        <w:t>eneficjent udokumentuje publikację ogłoszenia o wszczęciu postępowania.</w:t>
      </w:r>
    </w:p>
    <w:p w:rsidR="00BB44F2" w:rsidRPr="005A0427" w:rsidRDefault="006D426D" w:rsidP="004A1DC9">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Beneficjent zobowiązuje się do prowadzenia wyodrębnionej ewidencji księgowej dotyczącej realizacji Projektu</w:t>
      </w:r>
      <w:r w:rsidR="00114C18" w:rsidRPr="005A0427">
        <w:rPr>
          <w:rFonts w:ascii="Arial Narrow" w:eastAsia="Arial Narrow" w:hAnsi="Arial Narrow" w:cs="Arial Narrow"/>
          <w:color w:val="auto"/>
          <w:sz w:val="24"/>
          <w:szCs w:val="24"/>
        </w:rPr>
        <w:br/>
      </w:r>
      <w:r w:rsidR="00225F3F" w:rsidRPr="005A0427">
        <w:rPr>
          <w:rFonts w:ascii="Arial Narrow" w:eastAsia="Arial Narrow" w:hAnsi="Arial Narrow" w:cs="Arial Narrow"/>
          <w:color w:val="auto"/>
          <w:sz w:val="24"/>
          <w:szCs w:val="24"/>
        </w:rPr>
        <w:t>w sposób przejrzysty</w:t>
      </w:r>
      <w:r w:rsidRPr="005A0427">
        <w:rPr>
          <w:rFonts w:ascii="Arial Narrow" w:eastAsia="Arial Narrow" w:hAnsi="Arial Narrow" w:cs="Arial Narrow"/>
          <w:color w:val="auto"/>
          <w:sz w:val="24"/>
          <w:szCs w:val="24"/>
        </w:rPr>
        <w:t xml:space="preserve"> tak, aby była możliwa identyfikacja poszczególnych operacji księgowych, zg</w:t>
      </w:r>
      <w:r w:rsidR="00A150D8" w:rsidRPr="005A0427">
        <w:rPr>
          <w:rFonts w:ascii="Arial Narrow" w:eastAsia="Arial Narrow" w:hAnsi="Arial Narrow" w:cs="Arial Narrow"/>
          <w:color w:val="auto"/>
          <w:sz w:val="24"/>
          <w:szCs w:val="24"/>
        </w:rPr>
        <w:t>odnie z art. 125 ust. 4 lit. b Rozporządzenia</w:t>
      </w:r>
      <w:r w:rsidRPr="005A0427">
        <w:rPr>
          <w:rFonts w:ascii="Arial Narrow" w:eastAsia="Arial Narrow" w:hAnsi="Arial Narrow" w:cs="Arial Narrow"/>
          <w:color w:val="auto"/>
          <w:sz w:val="24"/>
          <w:szCs w:val="24"/>
        </w:rPr>
        <w:t xml:space="preserve"> </w:t>
      </w:r>
      <w:r w:rsidR="00ED2BD6" w:rsidRPr="005A0427">
        <w:rPr>
          <w:rFonts w:ascii="Arial Narrow" w:eastAsia="Arial Narrow" w:hAnsi="Arial Narrow" w:cs="Arial Narrow"/>
          <w:color w:val="auto"/>
          <w:sz w:val="24"/>
          <w:szCs w:val="24"/>
        </w:rPr>
        <w:t xml:space="preserve">nr </w:t>
      </w:r>
      <w:r w:rsidRPr="005A0427">
        <w:rPr>
          <w:rFonts w:ascii="Arial Narrow" w:eastAsia="Arial Narrow" w:hAnsi="Arial Narrow" w:cs="Arial Narrow"/>
          <w:color w:val="auto"/>
          <w:sz w:val="24"/>
          <w:szCs w:val="24"/>
        </w:rPr>
        <w:t xml:space="preserve">1303/2013. </w:t>
      </w:r>
    </w:p>
    <w:p w:rsidR="00BB44F2" w:rsidRPr="005A0427" w:rsidRDefault="006D426D" w:rsidP="004A1DC9">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Ocena kwalifikowalności wydatku polega na analizie zgodności jego poniesienia z obowiązującymi przepisami. Oceny takiej dokonuje się zarówno na etapie oceny </w:t>
      </w:r>
      <w:r w:rsidR="006A5E5C" w:rsidRPr="005A0427">
        <w:rPr>
          <w:rFonts w:ascii="Arial Narrow" w:eastAsia="Arial Narrow" w:hAnsi="Arial Narrow" w:cs="Arial Narrow"/>
          <w:color w:val="auto"/>
          <w:sz w:val="24"/>
          <w:szCs w:val="24"/>
        </w:rPr>
        <w:t>W</w:t>
      </w:r>
      <w:r w:rsidRPr="005A0427">
        <w:rPr>
          <w:rFonts w:ascii="Arial Narrow" w:eastAsia="Arial Narrow" w:hAnsi="Arial Narrow" w:cs="Arial Narrow"/>
          <w:color w:val="auto"/>
          <w:sz w:val="24"/>
          <w:szCs w:val="24"/>
        </w:rPr>
        <w:t xml:space="preserve">niosku o dofinansowanie, jak i podczas realizacji </w:t>
      </w:r>
      <w:r w:rsidR="008D7316" w:rsidRPr="005A0427">
        <w:rPr>
          <w:rFonts w:ascii="Arial Narrow" w:eastAsia="Arial Narrow" w:hAnsi="Arial Narrow" w:cs="Arial Narrow"/>
          <w:color w:val="auto"/>
          <w:sz w:val="24"/>
          <w:szCs w:val="24"/>
        </w:rPr>
        <w:t>P</w:t>
      </w:r>
      <w:r w:rsidRPr="005A0427">
        <w:rPr>
          <w:rFonts w:ascii="Arial Narrow" w:eastAsia="Arial Narrow" w:hAnsi="Arial Narrow" w:cs="Arial Narrow"/>
          <w:color w:val="auto"/>
          <w:sz w:val="24"/>
          <w:szCs w:val="24"/>
        </w:rPr>
        <w:t xml:space="preserve">rojektu. Na etapie oceny </w:t>
      </w:r>
      <w:r w:rsidR="008D7316" w:rsidRPr="005A0427">
        <w:rPr>
          <w:rFonts w:ascii="Arial Narrow" w:eastAsia="Arial Narrow" w:hAnsi="Arial Narrow" w:cs="Arial Narrow"/>
          <w:color w:val="auto"/>
          <w:sz w:val="24"/>
          <w:szCs w:val="24"/>
        </w:rPr>
        <w:t>W</w:t>
      </w:r>
      <w:r w:rsidR="00236BCB" w:rsidRPr="005A0427">
        <w:rPr>
          <w:rFonts w:ascii="Arial Narrow" w:eastAsia="Arial Narrow" w:hAnsi="Arial Narrow" w:cs="Arial Narrow"/>
          <w:color w:val="auto"/>
          <w:sz w:val="24"/>
          <w:szCs w:val="24"/>
        </w:rPr>
        <w:t>niosku</w:t>
      </w:r>
      <w:r w:rsidRPr="005A0427">
        <w:rPr>
          <w:rFonts w:ascii="Arial Narrow" w:eastAsia="Arial Narrow" w:hAnsi="Arial Narrow" w:cs="Arial Narrow"/>
          <w:color w:val="auto"/>
          <w:sz w:val="24"/>
          <w:szCs w:val="24"/>
        </w:rPr>
        <w:t xml:space="preserve"> o dofinansowanie sprawdzeniu podlega potencjalna kwalifikowalność wydatków ujętych we </w:t>
      </w:r>
      <w:r w:rsidR="008D7316" w:rsidRPr="005A0427">
        <w:rPr>
          <w:rFonts w:ascii="Arial Narrow" w:eastAsia="Arial Narrow" w:hAnsi="Arial Narrow" w:cs="Arial Narrow"/>
          <w:color w:val="auto"/>
          <w:sz w:val="24"/>
          <w:szCs w:val="24"/>
        </w:rPr>
        <w:t>W</w:t>
      </w:r>
      <w:r w:rsidRPr="005A0427">
        <w:rPr>
          <w:rFonts w:ascii="Arial Narrow" w:eastAsia="Arial Narrow" w:hAnsi="Arial Narrow" w:cs="Arial Narrow"/>
          <w:color w:val="auto"/>
          <w:sz w:val="24"/>
          <w:szCs w:val="24"/>
        </w:rPr>
        <w:t>niosku</w:t>
      </w:r>
      <w:r w:rsidR="009D6BFC" w:rsidRPr="005A0427">
        <w:rPr>
          <w:rFonts w:ascii="Arial Narrow" w:eastAsia="Arial Narrow" w:hAnsi="Arial Narrow" w:cs="Arial Narrow"/>
          <w:color w:val="auto"/>
          <w:sz w:val="24"/>
          <w:szCs w:val="24"/>
        </w:rPr>
        <w:t xml:space="preserve"> o dofinansowanie</w:t>
      </w:r>
      <w:r w:rsidRPr="005A0427">
        <w:rPr>
          <w:rFonts w:ascii="Arial Narrow" w:eastAsia="Arial Narrow" w:hAnsi="Arial Narrow" w:cs="Arial Narrow"/>
          <w:color w:val="auto"/>
          <w:sz w:val="24"/>
          <w:szCs w:val="24"/>
        </w:rPr>
        <w:t xml:space="preserve">. Przyjęcie danego </w:t>
      </w:r>
      <w:r w:rsidR="008D7316" w:rsidRPr="005A0427">
        <w:rPr>
          <w:rFonts w:ascii="Arial Narrow" w:eastAsia="Arial Narrow" w:hAnsi="Arial Narrow" w:cs="Arial Narrow"/>
          <w:color w:val="auto"/>
          <w:sz w:val="24"/>
          <w:szCs w:val="24"/>
        </w:rPr>
        <w:t>P</w:t>
      </w:r>
      <w:r w:rsidRPr="005A0427">
        <w:rPr>
          <w:rFonts w:ascii="Arial Narrow" w:eastAsia="Arial Narrow" w:hAnsi="Arial Narrow" w:cs="Arial Narrow"/>
          <w:color w:val="auto"/>
          <w:sz w:val="24"/>
          <w:szCs w:val="24"/>
        </w:rPr>
        <w:t>rojektu do realizacji i podpisanie z Beneficjentem Umowy</w:t>
      </w:r>
      <w:r w:rsidR="00114C18" w:rsidRPr="005A0427">
        <w:rPr>
          <w:rFonts w:ascii="Arial Narrow" w:eastAsia="Arial Narrow" w:hAnsi="Arial Narrow" w:cs="Arial Narrow"/>
          <w:color w:val="auto"/>
          <w:sz w:val="24"/>
          <w:szCs w:val="24"/>
        </w:rPr>
        <w:br/>
      </w:r>
      <w:r w:rsidRPr="005A0427">
        <w:rPr>
          <w:rFonts w:ascii="Arial Narrow" w:eastAsia="Arial Narrow" w:hAnsi="Arial Narrow" w:cs="Arial Narrow"/>
          <w:color w:val="auto"/>
          <w:sz w:val="24"/>
          <w:szCs w:val="24"/>
        </w:rPr>
        <w:t>nie oznacza, że wszystkie wydatki, które Beneficjent przedstawi do poświadczenia</w:t>
      </w:r>
      <w:r w:rsidR="008D7316" w:rsidRPr="005A0427">
        <w:rPr>
          <w:rFonts w:ascii="Arial Narrow" w:eastAsia="Arial Narrow" w:hAnsi="Arial Narrow" w:cs="Arial Narrow"/>
          <w:color w:val="auto"/>
          <w:sz w:val="24"/>
          <w:szCs w:val="24"/>
        </w:rPr>
        <w:t xml:space="preserve"> </w:t>
      </w:r>
      <w:r w:rsidRPr="005A0427">
        <w:rPr>
          <w:rFonts w:ascii="Arial Narrow" w:eastAsia="Arial Narrow" w:hAnsi="Arial Narrow" w:cs="Arial Narrow"/>
          <w:color w:val="auto"/>
          <w:sz w:val="24"/>
          <w:szCs w:val="24"/>
        </w:rPr>
        <w:t xml:space="preserve">we wnioskach o płatność zostaną uznane za kwalifikowalne. Kwalifikowalność poniesionych wydatków oceniana jest również w trakcie realizacji </w:t>
      </w:r>
      <w:r w:rsidR="00EF5694" w:rsidRPr="005A0427">
        <w:rPr>
          <w:rFonts w:ascii="Arial Narrow" w:eastAsia="Arial Narrow" w:hAnsi="Arial Narrow" w:cs="Arial Narrow"/>
          <w:color w:val="auto"/>
          <w:sz w:val="24"/>
          <w:szCs w:val="24"/>
        </w:rPr>
        <w:t>P</w:t>
      </w:r>
      <w:r w:rsidRPr="005A0427">
        <w:rPr>
          <w:rFonts w:ascii="Arial Narrow" w:eastAsia="Arial Narrow" w:hAnsi="Arial Narrow" w:cs="Arial Narrow"/>
          <w:color w:val="auto"/>
          <w:sz w:val="24"/>
          <w:szCs w:val="24"/>
        </w:rPr>
        <w:t xml:space="preserve">rojektu, w trakcie kontroli </w:t>
      </w:r>
      <w:r w:rsidR="00EF5694" w:rsidRPr="005A0427">
        <w:rPr>
          <w:rFonts w:ascii="Arial Narrow" w:eastAsia="Arial Narrow" w:hAnsi="Arial Narrow" w:cs="Arial Narrow"/>
          <w:color w:val="auto"/>
          <w:sz w:val="24"/>
          <w:szCs w:val="24"/>
        </w:rPr>
        <w:t>P</w:t>
      </w:r>
      <w:r w:rsidRPr="005A0427">
        <w:rPr>
          <w:rFonts w:ascii="Arial Narrow" w:eastAsia="Arial Narrow" w:hAnsi="Arial Narrow" w:cs="Arial Narrow"/>
          <w:color w:val="auto"/>
          <w:sz w:val="24"/>
          <w:szCs w:val="24"/>
        </w:rPr>
        <w:t xml:space="preserve">rojektu, kontroli trwałości oraz innych czynności kontrolnych prowadzonych przez organy do tego upoważnione zgodnie z § 13 ust. </w:t>
      </w:r>
      <w:r w:rsidR="00B6227B" w:rsidRPr="005A0427">
        <w:rPr>
          <w:rFonts w:ascii="Arial Narrow" w:eastAsia="Arial Narrow" w:hAnsi="Arial Narrow" w:cs="Arial Narrow"/>
          <w:color w:val="auto"/>
          <w:sz w:val="24"/>
          <w:szCs w:val="24"/>
        </w:rPr>
        <w:t>2</w:t>
      </w:r>
      <w:r w:rsidRPr="005A0427">
        <w:rPr>
          <w:rFonts w:ascii="Arial Narrow" w:eastAsia="Arial Narrow" w:hAnsi="Arial Narrow" w:cs="Arial Narrow"/>
          <w:color w:val="auto"/>
          <w:sz w:val="24"/>
          <w:szCs w:val="24"/>
        </w:rPr>
        <w:t>.</w:t>
      </w:r>
    </w:p>
    <w:p w:rsidR="00BB44F2" w:rsidRPr="005A0427" w:rsidRDefault="006D426D" w:rsidP="004A1DC9">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Pozytywna weryfikacja wniosku o płatność nie wyklucza stwierdzenia niekwalifikowalności wydatków</w:t>
      </w:r>
      <w:r w:rsidR="00114C18" w:rsidRPr="005A0427">
        <w:rPr>
          <w:rFonts w:ascii="Arial Narrow" w:eastAsia="Arial Narrow" w:hAnsi="Arial Narrow" w:cs="Arial Narrow"/>
          <w:color w:val="auto"/>
          <w:sz w:val="24"/>
          <w:szCs w:val="24"/>
        </w:rPr>
        <w:br/>
      </w:r>
      <w:r w:rsidRPr="005A0427">
        <w:rPr>
          <w:rFonts w:ascii="Arial Narrow" w:eastAsia="Arial Narrow" w:hAnsi="Arial Narrow" w:cs="Arial Narrow"/>
          <w:color w:val="auto"/>
          <w:sz w:val="24"/>
          <w:szCs w:val="24"/>
        </w:rPr>
        <w:t>w późniejszym okresie. W przypadku stwierdzenia nieprawidłowości w toku innych czynności kontrolnych</w:t>
      </w:r>
      <w:r w:rsidR="00114C18" w:rsidRPr="005A0427">
        <w:rPr>
          <w:rFonts w:ascii="Arial Narrow" w:eastAsia="Arial Narrow" w:hAnsi="Arial Narrow" w:cs="Arial Narrow"/>
          <w:color w:val="auto"/>
          <w:sz w:val="24"/>
          <w:szCs w:val="24"/>
        </w:rPr>
        <w:br/>
      </w:r>
      <w:r w:rsidRPr="005A0427">
        <w:rPr>
          <w:rFonts w:ascii="Arial Narrow" w:eastAsia="Arial Narrow" w:hAnsi="Arial Narrow" w:cs="Arial Narrow"/>
          <w:color w:val="auto"/>
          <w:sz w:val="24"/>
          <w:szCs w:val="24"/>
        </w:rPr>
        <w:t>lub ponownej w</w:t>
      </w:r>
      <w:r w:rsidR="004E76BF" w:rsidRPr="005A0427">
        <w:rPr>
          <w:rFonts w:ascii="Arial Narrow" w:eastAsia="Arial Narrow" w:hAnsi="Arial Narrow" w:cs="Arial Narrow"/>
          <w:color w:val="auto"/>
          <w:sz w:val="24"/>
          <w:szCs w:val="24"/>
        </w:rPr>
        <w:t xml:space="preserve">eryfikacji wniosku </w:t>
      </w:r>
      <w:r w:rsidR="009D6BFC" w:rsidRPr="005A0427">
        <w:rPr>
          <w:rFonts w:ascii="Arial Narrow" w:eastAsia="Arial Narrow" w:hAnsi="Arial Narrow" w:cs="Arial Narrow"/>
          <w:color w:val="auto"/>
          <w:sz w:val="24"/>
          <w:szCs w:val="24"/>
        </w:rPr>
        <w:t>o płatność</w:t>
      </w:r>
      <w:r w:rsidR="00A40996" w:rsidRPr="005A0427">
        <w:rPr>
          <w:rFonts w:ascii="Arial Narrow" w:eastAsia="Arial Narrow" w:hAnsi="Arial Narrow" w:cs="Arial Narrow"/>
          <w:color w:val="auto"/>
          <w:sz w:val="24"/>
          <w:szCs w:val="24"/>
        </w:rPr>
        <w:t>,</w:t>
      </w:r>
      <w:r w:rsidR="009D6BFC" w:rsidRPr="005A0427">
        <w:rPr>
          <w:rFonts w:ascii="Arial Narrow" w:eastAsia="Arial Narrow" w:hAnsi="Arial Narrow" w:cs="Arial Narrow"/>
          <w:color w:val="auto"/>
          <w:sz w:val="24"/>
          <w:szCs w:val="24"/>
        </w:rPr>
        <w:t xml:space="preserve"> </w:t>
      </w:r>
      <w:r w:rsidR="004E76BF" w:rsidRPr="005A0427">
        <w:rPr>
          <w:rFonts w:ascii="Arial Narrow" w:eastAsia="Arial Narrow" w:hAnsi="Arial Narrow" w:cs="Arial Narrow"/>
          <w:color w:val="auto"/>
          <w:sz w:val="24"/>
          <w:szCs w:val="24"/>
        </w:rPr>
        <w:t>kwota wydatków</w:t>
      </w:r>
      <w:r w:rsidRPr="005A0427">
        <w:rPr>
          <w:rFonts w:ascii="Arial Narrow" w:eastAsia="Arial Narrow" w:hAnsi="Arial Narrow" w:cs="Arial Narrow"/>
          <w:color w:val="auto"/>
          <w:sz w:val="24"/>
          <w:szCs w:val="24"/>
        </w:rPr>
        <w:t xml:space="preserve"> objętych wnioskiem </w:t>
      </w:r>
      <w:r w:rsidR="009D6BFC" w:rsidRPr="005A0427">
        <w:rPr>
          <w:rFonts w:ascii="Arial Narrow" w:eastAsia="Arial Narrow" w:hAnsi="Arial Narrow" w:cs="Arial Narrow"/>
          <w:color w:val="auto"/>
          <w:sz w:val="24"/>
          <w:szCs w:val="24"/>
        </w:rPr>
        <w:t xml:space="preserve">o płatność </w:t>
      </w:r>
      <w:r w:rsidRPr="005A0427">
        <w:rPr>
          <w:rFonts w:ascii="Arial Narrow" w:eastAsia="Arial Narrow" w:hAnsi="Arial Narrow" w:cs="Arial Narrow"/>
          <w:color w:val="auto"/>
          <w:sz w:val="24"/>
          <w:szCs w:val="24"/>
        </w:rPr>
        <w:t>podlega pomniejszeniu.</w:t>
      </w:r>
    </w:p>
    <w:p w:rsidR="00F259E4" w:rsidRDefault="00F259E4" w:rsidP="004A1DC9">
      <w:pPr>
        <w:pStyle w:val="Normalny1"/>
        <w:widowControl w:val="0"/>
        <w:spacing w:after="0" w:line="240" w:lineRule="auto"/>
        <w:jc w:val="center"/>
        <w:rPr>
          <w:rFonts w:ascii="Arial Narrow" w:eastAsia="Arial Narrow" w:hAnsi="Arial Narrow" w:cs="Arial Narrow"/>
          <w:b/>
          <w:color w:val="auto"/>
          <w:sz w:val="24"/>
          <w:szCs w:val="24"/>
        </w:rPr>
      </w:pPr>
    </w:p>
    <w:p w:rsidR="00BB44F2" w:rsidRPr="005A0427" w:rsidRDefault="006D426D" w:rsidP="004A1DC9">
      <w:pPr>
        <w:pStyle w:val="Normalny1"/>
        <w:widowControl w:val="0"/>
        <w:spacing w:after="0" w:line="240" w:lineRule="auto"/>
        <w:jc w:val="center"/>
        <w:rPr>
          <w:rFonts w:ascii="Arial Narrow" w:hAnsi="Arial Narrow"/>
          <w:color w:val="auto"/>
          <w:sz w:val="24"/>
          <w:szCs w:val="24"/>
        </w:rPr>
      </w:pPr>
      <w:r w:rsidRPr="005A0427">
        <w:rPr>
          <w:rFonts w:ascii="Arial Narrow" w:eastAsia="Arial Narrow" w:hAnsi="Arial Narrow" w:cs="Arial Narrow"/>
          <w:b/>
          <w:color w:val="auto"/>
          <w:sz w:val="24"/>
          <w:szCs w:val="24"/>
        </w:rPr>
        <w:t xml:space="preserve">§ 18 </w:t>
      </w:r>
    </w:p>
    <w:p w:rsidR="00BB44F2" w:rsidRPr="005A0427" w:rsidRDefault="006D426D" w:rsidP="004A1DC9">
      <w:pPr>
        <w:pStyle w:val="Normalny1"/>
        <w:widowControl w:val="0"/>
        <w:spacing w:after="0" w:line="240" w:lineRule="auto"/>
        <w:jc w:val="center"/>
        <w:rPr>
          <w:rFonts w:ascii="Arial Narrow" w:hAnsi="Arial Narrow"/>
          <w:color w:val="auto"/>
          <w:sz w:val="24"/>
          <w:szCs w:val="24"/>
        </w:rPr>
      </w:pPr>
      <w:r w:rsidRPr="005A0427">
        <w:rPr>
          <w:rFonts w:ascii="Arial Narrow" w:eastAsia="Arial Narrow" w:hAnsi="Arial Narrow" w:cs="Arial Narrow"/>
          <w:b/>
          <w:color w:val="auto"/>
          <w:sz w:val="24"/>
          <w:szCs w:val="24"/>
        </w:rPr>
        <w:t>Zwrot dofinansowania</w:t>
      </w:r>
    </w:p>
    <w:p w:rsidR="00A20993" w:rsidRPr="005A0427"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Wartość korekty finansowej wynikającej ze stwierdzonej nieprawidłowości indywidualnej jest równa kwocie wydatków poniesionych nieprawidłowo w części odpowiadającej kwocie współfinansowania UE.</w:t>
      </w:r>
    </w:p>
    <w:p w:rsidR="00A20993" w:rsidRPr="005A0427"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Wartość korekty finansowej, o której mowa w ust. </w:t>
      </w:r>
      <w:r w:rsidR="001566E9" w:rsidRPr="005A0427">
        <w:rPr>
          <w:rFonts w:ascii="Arial Narrow" w:eastAsia="Arial Narrow" w:hAnsi="Arial Narrow" w:cs="Arial Narrow"/>
          <w:color w:val="auto"/>
          <w:sz w:val="24"/>
          <w:szCs w:val="24"/>
        </w:rPr>
        <w:t>1</w:t>
      </w:r>
      <w:r w:rsidRPr="005A0427">
        <w:rPr>
          <w:rFonts w:ascii="Arial Narrow" w:eastAsia="Arial Narrow" w:hAnsi="Arial Narrow" w:cs="Arial Narrow"/>
          <w:color w:val="auto"/>
          <w:sz w:val="24"/>
          <w:szCs w:val="24"/>
        </w:rPr>
        <w:t xml:space="preserve">, albo wartość wydatków poniesionych nieprawidłowo, stanowiąca pomniejszenie, o którym mowa w ust. </w:t>
      </w:r>
      <w:r w:rsidR="001566E9" w:rsidRPr="005A0427">
        <w:rPr>
          <w:rFonts w:ascii="Arial Narrow" w:eastAsia="Arial Narrow" w:hAnsi="Arial Narrow" w:cs="Arial Narrow"/>
          <w:color w:val="auto"/>
          <w:sz w:val="24"/>
          <w:szCs w:val="24"/>
        </w:rPr>
        <w:t xml:space="preserve">5 </w:t>
      </w:r>
      <w:proofErr w:type="spellStart"/>
      <w:r w:rsidRPr="005A0427">
        <w:rPr>
          <w:rFonts w:ascii="Arial Narrow" w:eastAsia="Arial Narrow" w:hAnsi="Arial Narrow" w:cs="Arial Narrow"/>
          <w:color w:val="auto"/>
          <w:sz w:val="24"/>
          <w:szCs w:val="24"/>
        </w:rPr>
        <w:t>pkt</w:t>
      </w:r>
      <w:proofErr w:type="spellEnd"/>
      <w:r w:rsidRPr="005A0427">
        <w:rPr>
          <w:rFonts w:ascii="Arial Narrow" w:eastAsia="Arial Narrow" w:hAnsi="Arial Narrow" w:cs="Arial Narrow"/>
          <w:color w:val="auto"/>
          <w:sz w:val="24"/>
          <w:szCs w:val="24"/>
        </w:rPr>
        <w:t xml:space="preserve"> 1, mogą zostać obniżone, jeżeli Komisja Europejska określi możliwość obniżania tych wartości.</w:t>
      </w:r>
    </w:p>
    <w:p w:rsidR="00A20993" w:rsidRPr="005A0427"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W przypadku</w:t>
      </w:r>
      <w:r w:rsidR="00BF65F0" w:rsidRPr="005A0427">
        <w:rPr>
          <w:rFonts w:ascii="Arial Narrow" w:eastAsia="Arial Narrow" w:hAnsi="Arial Narrow" w:cs="Arial Narrow"/>
          <w:color w:val="auto"/>
          <w:sz w:val="24"/>
          <w:szCs w:val="24"/>
        </w:rPr>
        <w:t>,</w:t>
      </w:r>
      <w:r w:rsidRPr="005A0427">
        <w:rPr>
          <w:rFonts w:ascii="Arial Narrow" w:eastAsia="Arial Narrow" w:hAnsi="Arial Narrow" w:cs="Arial Narrow"/>
          <w:color w:val="auto"/>
          <w:sz w:val="24"/>
          <w:szCs w:val="24"/>
        </w:rPr>
        <w:t xml:space="preserve"> gdy kwoty nieprawidłowo poniesionych wydatków nie można określić, wartość korekty finansowej ustala się, z uwzględnieniem ust. </w:t>
      </w:r>
      <w:r w:rsidR="001566E9" w:rsidRPr="005A0427">
        <w:rPr>
          <w:rFonts w:ascii="Arial Narrow" w:eastAsia="Arial Narrow" w:hAnsi="Arial Narrow" w:cs="Arial Narrow"/>
          <w:color w:val="auto"/>
          <w:sz w:val="24"/>
          <w:szCs w:val="24"/>
        </w:rPr>
        <w:t xml:space="preserve">2 </w:t>
      </w:r>
      <w:r w:rsidRPr="005A0427">
        <w:rPr>
          <w:rFonts w:ascii="Arial Narrow" w:eastAsia="Arial Narrow" w:hAnsi="Arial Narrow" w:cs="Arial Narrow"/>
          <w:color w:val="auto"/>
          <w:sz w:val="24"/>
          <w:szCs w:val="24"/>
        </w:rPr>
        <w:t>i</w:t>
      </w:r>
      <w:r w:rsidR="007518F3" w:rsidRPr="005A0427">
        <w:rPr>
          <w:rFonts w:ascii="Arial Narrow" w:eastAsia="Arial Narrow" w:hAnsi="Arial Narrow" w:cs="Arial Narrow"/>
          <w:color w:val="auto"/>
          <w:sz w:val="24"/>
          <w:szCs w:val="24"/>
        </w:rPr>
        <w:t>/lub</w:t>
      </w:r>
      <w:r w:rsidRPr="005A0427">
        <w:rPr>
          <w:rFonts w:ascii="Arial Narrow" w:eastAsia="Arial Narrow" w:hAnsi="Arial Narrow" w:cs="Arial Narrow"/>
          <w:color w:val="auto"/>
          <w:sz w:val="24"/>
          <w:szCs w:val="24"/>
        </w:rPr>
        <w:t xml:space="preserve"> </w:t>
      </w:r>
      <w:r w:rsidR="007518F3" w:rsidRPr="005A0427">
        <w:rPr>
          <w:rFonts w:ascii="Arial Narrow" w:eastAsia="Arial Narrow" w:hAnsi="Arial Narrow" w:cs="Arial Narrow"/>
          <w:color w:val="auto"/>
          <w:sz w:val="24"/>
          <w:szCs w:val="24"/>
        </w:rPr>
        <w:t>z uwzględnieniem Wytycznych</w:t>
      </w:r>
      <w:r w:rsidR="005F3AC1" w:rsidRPr="005A0427">
        <w:rPr>
          <w:rFonts w:ascii="Arial Narrow" w:eastAsia="Arial Narrow" w:hAnsi="Arial Narrow" w:cs="Arial Narrow"/>
          <w:color w:val="auto"/>
          <w:sz w:val="24"/>
          <w:szCs w:val="24"/>
        </w:rPr>
        <w:t xml:space="preserve">, </w:t>
      </w:r>
      <w:r w:rsidR="00BF65F0" w:rsidRPr="005A0427">
        <w:rPr>
          <w:rFonts w:ascii="Arial Narrow" w:eastAsia="Arial Narrow" w:hAnsi="Arial Narrow" w:cs="Arial Narrow"/>
          <w:color w:val="auto"/>
          <w:sz w:val="24"/>
          <w:szCs w:val="24"/>
        </w:rPr>
        <w:t xml:space="preserve">o których mowa w § 1 </w:t>
      </w:r>
      <w:proofErr w:type="spellStart"/>
      <w:r w:rsidR="00BF65F0" w:rsidRPr="005A0427">
        <w:rPr>
          <w:rFonts w:ascii="Arial Narrow" w:eastAsia="Arial Narrow" w:hAnsi="Arial Narrow" w:cs="Arial Narrow"/>
          <w:color w:val="auto"/>
          <w:sz w:val="24"/>
          <w:szCs w:val="24"/>
        </w:rPr>
        <w:t>pkt</w:t>
      </w:r>
      <w:proofErr w:type="spellEnd"/>
      <w:r w:rsidR="00BF65F0" w:rsidRPr="005A0427">
        <w:rPr>
          <w:rFonts w:ascii="Arial Narrow" w:eastAsia="Arial Narrow" w:hAnsi="Arial Narrow" w:cs="Arial Narrow"/>
          <w:color w:val="auto"/>
          <w:sz w:val="24"/>
          <w:szCs w:val="24"/>
        </w:rPr>
        <w:t xml:space="preserve"> 4</w:t>
      </w:r>
      <w:ins w:id="426" w:author="maniskiewicz" w:date="2016-10-14T12:13:00Z">
        <w:del w:id="427" w:author="mmossetty" w:date="2016-11-09T07:43:00Z">
          <w:r w:rsidR="00786969" w:rsidDel="009C5D9E">
            <w:rPr>
              <w:rFonts w:ascii="Arial Narrow" w:eastAsia="Arial Narrow" w:hAnsi="Arial Narrow" w:cs="Arial Narrow"/>
              <w:color w:val="auto"/>
              <w:sz w:val="24"/>
              <w:szCs w:val="24"/>
            </w:rPr>
            <w:delText>5</w:delText>
          </w:r>
        </w:del>
      </w:ins>
      <w:ins w:id="428" w:author="mmossetty" w:date="2016-11-09T07:43:00Z">
        <w:r w:rsidR="009C5D9E">
          <w:rPr>
            <w:rFonts w:ascii="Arial Narrow" w:eastAsia="Arial Narrow" w:hAnsi="Arial Narrow" w:cs="Arial Narrow"/>
            <w:color w:val="auto"/>
            <w:sz w:val="24"/>
            <w:szCs w:val="24"/>
          </w:rPr>
          <w:t>4</w:t>
        </w:r>
      </w:ins>
      <w:del w:id="429" w:author="maniskiewicz" w:date="2016-10-14T12:13:00Z">
        <w:r w:rsidR="00DC5BC3" w:rsidRPr="005A0427" w:rsidDel="00786969">
          <w:rPr>
            <w:rFonts w:ascii="Arial Narrow" w:eastAsia="Arial Narrow" w:hAnsi="Arial Narrow" w:cs="Arial Narrow"/>
            <w:color w:val="auto"/>
            <w:sz w:val="24"/>
            <w:szCs w:val="24"/>
          </w:rPr>
          <w:delText>4</w:delText>
        </w:r>
      </w:del>
      <w:r w:rsidR="00BF65F0" w:rsidRPr="005A0427">
        <w:rPr>
          <w:rFonts w:ascii="Arial Narrow" w:eastAsia="Arial Narrow" w:hAnsi="Arial Narrow" w:cs="Arial Narrow"/>
          <w:color w:val="auto"/>
          <w:sz w:val="24"/>
          <w:szCs w:val="24"/>
        </w:rPr>
        <w:t xml:space="preserve"> lit. </w:t>
      </w:r>
      <w:r w:rsidR="008457C9" w:rsidRPr="005A0427">
        <w:rPr>
          <w:rFonts w:ascii="Arial Narrow" w:eastAsia="Arial Narrow" w:hAnsi="Arial Narrow" w:cs="Arial Narrow"/>
          <w:color w:val="auto"/>
          <w:sz w:val="24"/>
          <w:szCs w:val="24"/>
        </w:rPr>
        <w:t>k</w:t>
      </w:r>
      <w:r w:rsidR="007518F3" w:rsidRPr="005A0427">
        <w:rPr>
          <w:rFonts w:ascii="Arial Narrow" w:eastAsia="Arial Narrow" w:hAnsi="Arial Narrow" w:cs="Arial Narrow"/>
          <w:color w:val="auto"/>
          <w:sz w:val="24"/>
          <w:szCs w:val="24"/>
        </w:rPr>
        <w:t xml:space="preserve"> oraz zgodnie</w:t>
      </w:r>
      <w:r w:rsidR="005F3AC1" w:rsidRPr="005A0427">
        <w:rPr>
          <w:rFonts w:ascii="Arial Narrow" w:eastAsia="Arial Narrow" w:hAnsi="Arial Narrow" w:cs="Arial Narrow"/>
          <w:color w:val="auto"/>
          <w:sz w:val="24"/>
          <w:szCs w:val="24"/>
        </w:rPr>
        <w:t xml:space="preserve"> </w:t>
      </w:r>
      <w:r w:rsidR="007518F3" w:rsidRPr="005A0427">
        <w:rPr>
          <w:rFonts w:ascii="Arial Narrow" w:eastAsia="Arial Narrow" w:hAnsi="Arial Narrow" w:cs="Arial Narrow"/>
          <w:color w:val="auto"/>
          <w:sz w:val="24"/>
          <w:szCs w:val="24"/>
        </w:rPr>
        <w:t>z rozporządzeniami wydanymi na podstawie art. 24 ust. 13 ustawy wdrożeniowej</w:t>
      </w:r>
      <w:r w:rsidRPr="005A0427">
        <w:rPr>
          <w:rFonts w:ascii="Arial Narrow" w:eastAsia="Arial Narrow" w:hAnsi="Arial Narrow" w:cs="Arial Narrow"/>
          <w:color w:val="auto"/>
          <w:sz w:val="24"/>
          <w:szCs w:val="24"/>
        </w:rPr>
        <w:t xml:space="preserve">. </w:t>
      </w:r>
    </w:p>
    <w:p w:rsidR="00A20993" w:rsidRPr="005A0427"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Przepis ust. </w:t>
      </w:r>
      <w:r w:rsidR="001566E9" w:rsidRPr="005A0427">
        <w:rPr>
          <w:rFonts w:ascii="Arial Narrow" w:eastAsia="Arial Narrow" w:hAnsi="Arial Narrow" w:cs="Arial Narrow"/>
          <w:color w:val="auto"/>
          <w:sz w:val="24"/>
          <w:szCs w:val="24"/>
        </w:rPr>
        <w:t xml:space="preserve">1 </w:t>
      </w:r>
      <w:r w:rsidRPr="005A0427">
        <w:rPr>
          <w:rFonts w:ascii="Arial Narrow" w:eastAsia="Arial Narrow" w:hAnsi="Arial Narrow" w:cs="Arial Narrow"/>
          <w:color w:val="auto"/>
          <w:sz w:val="24"/>
          <w:szCs w:val="24"/>
        </w:rPr>
        <w:t>nie narusza zasad odzyskiwania środków związanych ze stwierdzoną nieprawidłowością indywidualną, pochodzących z innych źródeł.</w:t>
      </w:r>
    </w:p>
    <w:p w:rsidR="00A20993" w:rsidRPr="005A0427"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W przypadku stwierdzenia wystąpienia nieprawidłowości indywidualnej:</w:t>
      </w:r>
    </w:p>
    <w:p w:rsidR="0060336C" w:rsidRPr="005A0427" w:rsidRDefault="00193A9E">
      <w:pPr>
        <w:pStyle w:val="Normalny1"/>
        <w:widowControl w:val="0"/>
        <w:spacing w:after="0" w:line="240" w:lineRule="auto"/>
        <w:ind w:left="567" w:hanging="283"/>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1) przed zatwierdzeniem wniosku o płatność – instytucja zatwierdzająca wniosek o płatność dokonuje pomniejszenia wartości wydatków kwalifikowalnych ujętych we wniosku o płatność złożonym przez Beneficjenta</w:t>
      </w:r>
      <w:r w:rsidR="00B806B3" w:rsidRPr="005A0427">
        <w:rPr>
          <w:rFonts w:ascii="Arial Narrow" w:eastAsia="Arial Narrow" w:hAnsi="Arial Narrow" w:cs="Arial Narrow"/>
          <w:color w:val="auto"/>
          <w:sz w:val="24"/>
          <w:szCs w:val="24"/>
        </w:rPr>
        <w:t xml:space="preserve"> </w:t>
      </w:r>
      <w:r w:rsidRPr="005A0427">
        <w:rPr>
          <w:rFonts w:ascii="Arial Narrow" w:eastAsia="Arial Narrow" w:hAnsi="Arial Narrow" w:cs="Arial Narrow"/>
          <w:color w:val="auto"/>
          <w:sz w:val="24"/>
          <w:szCs w:val="24"/>
        </w:rPr>
        <w:t>o kwotę wydatków poniesionych nieprawidłowo;</w:t>
      </w:r>
    </w:p>
    <w:p w:rsidR="0060336C" w:rsidRPr="005A0427" w:rsidRDefault="00193A9E">
      <w:pPr>
        <w:pStyle w:val="Normalny1"/>
        <w:widowControl w:val="0"/>
        <w:spacing w:after="0" w:line="240" w:lineRule="auto"/>
        <w:ind w:left="567" w:hanging="283"/>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2) w uprzednio zatwierdzonym wniosku o płatność – właściwa instytucja nakłada korektę finansową oraz wszc</w:t>
      </w:r>
      <w:r w:rsidR="0083770D" w:rsidRPr="005A0427">
        <w:rPr>
          <w:rFonts w:ascii="Arial Narrow" w:eastAsia="Arial Narrow" w:hAnsi="Arial Narrow" w:cs="Arial Narrow"/>
          <w:color w:val="auto"/>
          <w:sz w:val="24"/>
          <w:szCs w:val="24"/>
        </w:rPr>
        <w:t>zyna procedurę odzyskiwania od B</w:t>
      </w:r>
      <w:r w:rsidRPr="005A0427">
        <w:rPr>
          <w:rFonts w:ascii="Arial Narrow" w:eastAsia="Arial Narrow" w:hAnsi="Arial Narrow" w:cs="Arial Narrow"/>
          <w:color w:val="auto"/>
          <w:sz w:val="24"/>
          <w:szCs w:val="24"/>
        </w:rPr>
        <w:t xml:space="preserve">eneficjenta kwoty dofinansowania w wysokości odpowiadającej </w:t>
      </w:r>
      <w:r w:rsidRPr="005A0427">
        <w:rPr>
          <w:rFonts w:ascii="Arial Narrow" w:eastAsia="Arial Narrow" w:hAnsi="Arial Narrow" w:cs="Arial Narrow"/>
          <w:color w:val="auto"/>
          <w:sz w:val="24"/>
          <w:szCs w:val="24"/>
        </w:rPr>
        <w:lastRenderedPageBreak/>
        <w:t>wartości korekty finansowej, na podstawie art. 207 ustawy o finansach publicznych.</w:t>
      </w:r>
    </w:p>
    <w:p w:rsidR="00A20993" w:rsidRPr="005A0427"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W przypadku, o którym mowa w ust. </w:t>
      </w:r>
      <w:r w:rsidR="001566E9" w:rsidRPr="005A0427">
        <w:rPr>
          <w:rFonts w:ascii="Arial Narrow" w:eastAsia="Arial Narrow" w:hAnsi="Arial Narrow" w:cs="Arial Narrow"/>
          <w:color w:val="auto"/>
          <w:sz w:val="24"/>
          <w:szCs w:val="24"/>
        </w:rPr>
        <w:t xml:space="preserve">5 </w:t>
      </w:r>
      <w:proofErr w:type="spellStart"/>
      <w:r w:rsidRPr="005A0427">
        <w:rPr>
          <w:rFonts w:ascii="Arial Narrow" w:eastAsia="Arial Narrow" w:hAnsi="Arial Narrow" w:cs="Arial Narrow"/>
          <w:color w:val="auto"/>
          <w:sz w:val="24"/>
          <w:szCs w:val="24"/>
        </w:rPr>
        <w:t>pkt</w:t>
      </w:r>
      <w:proofErr w:type="spellEnd"/>
      <w:r w:rsidRPr="005A0427">
        <w:rPr>
          <w:rFonts w:ascii="Arial Narrow" w:eastAsia="Arial Narrow" w:hAnsi="Arial Narrow" w:cs="Arial Narrow"/>
          <w:color w:val="auto"/>
          <w:sz w:val="24"/>
          <w:szCs w:val="24"/>
        </w:rPr>
        <w:t xml:space="preserve"> 1, jeżeli </w:t>
      </w:r>
      <w:r w:rsidR="00BF65F0" w:rsidRPr="005A0427">
        <w:rPr>
          <w:rFonts w:ascii="Arial Narrow" w:eastAsia="Arial Narrow" w:hAnsi="Arial Narrow" w:cs="Arial Narrow"/>
          <w:color w:val="auto"/>
          <w:sz w:val="24"/>
          <w:szCs w:val="24"/>
        </w:rPr>
        <w:t>B</w:t>
      </w:r>
      <w:r w:rsidRPr="005A0427">
        <w:rPr>
          <w:rFonts w:ascii="Arial Narrow" w:eastAsia="Arial Narrow" w:hAnsi="Arial Narrow" w:cs="Arial Narrow"/>
          <w:color w:val="auto"/>
          <w:sz w:val="24"/>
          <w:szCs w:val="24"/>
        </w:rPr>
        <w:t>eneficjent nie zgadza się ze stwierdzeniem wystąpienia nieprawidłowości indywidualnej oraz pomniejszeniem wartości wydatków kwalifikowalnych ujętych we wniosku</w:t>
      </w:r>
      <w:r w:rsidR="00114C18" w:rsidRPr="005A0427">
        <w:rPr>
          <w:rFonts w:ascii="Arial Narrow" w:eastAsia="Arial Narrow" w:hAnsi="Arial Narrow" w:cs="Arial Narrow"/>
          <w:color w:val="auto"/>
          <w:sz w:val="24"/>
          <w:szCs w:val="24"/>
        </w:rPr>
        <w:br/>
      </w:r>
      <w:r w:rsidRPr="005A0427">
        <w:rPr>
          <w:rFonts w:ascii="Arial Narrow" w:eastAsia="Arial Narrow" w:hAnsi="Arial Narrow" w:cs="Arial Narrow"/>
          <w:color w:val="auto"/>
          <w:sz w:val="24"/>
          <w:szCs w:val="24"/>
        </w:rPr>
        <w:t xml:space="preserve">o płatność, może zgłosić umotywowane pisemne zastrzeżenia. </w:t>
      </w:r>
    </w:p>
    <w:p w:rsidR="00A20993" w:rsidRPr="005A0427"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W przypadku</w:t>
      </w:r>
      <w:r w:rsidR="00BF65F0" w:rsidRPr="005A0427">
        <w:rPr>
          <w:rFonts w:ascii="Arial Narrow" w:eastAsia="Arial Narrow" w:hAnsi="Arial Narrow" w:cs="Arial Narrow"/>
          <w:color w:val="auto"/>
          <w:sz w:val="24"/>
          <w:szCs w:val="24"/>
        </w:rPr>
        <w:t>,</w:t>
      </w:r>
      <w:r w:rsidRPr="005A0427">
        <w:rPr>
          <w:rFonts w:ascii="Arial Narrow" w:eastAsia="Arial Narrow" w:hAnsi="Arial Narrow" w:cs="Arial Narrow"/>
          <w:color w:val="auto"/>
          <w:sz w:val="24"/>
          <w:szCs w:val="24"/>
        </w:rPr>
        <w:t xml:space="preserve"> gdy nieprawidłowość indywidualna wynika bezpośrednio z działania lub zaniechania:</w:t>
      </w:r>
    </w:p>
    <w:p w:rsidR="00A20993" w:rsidRPr="005A0427" w:rsidRDefault="00193A9E">
      <w:pPr>
        <w:pStyle w:val="Normalny1"/>
        <w:widowControl w:val="0"/>
        <w:spacing w:after="0" w:line="240" w:lineRule="auto"/>
        <w:ind w:left="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1) właściwej instytucji lub </w:t>
      </w:r>
    </w:p>
    <w:p w:rsidR="00A20993" w:rsidRPr="005A0427" w:rsidRDefault="00193A9E">
      <w:pPr>
        <w:pStyle w:val="Normalny1"/>
        <w:widowControl w:val="0"/>
        <w:spacing w:after="0" w:line="240" w:lineRule="auto"/>
        <w:ind w:left="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2) organów państwa </w:t>
      </w:r>
    </w:p>
    <w:p w:rsidR="00A20993" w:rsidRPr="005A0427" w:rsidRDefault="00193A9E">
      <w:pPr>
        <w:pStyle w:val="Normalny1"/>
        <w:widowControl w:val="0"/>
        <w:spacing w:after="0" w:line="240" w:lineRule="auto"/>
        <w:ind w:left="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korygowanie wydatków następuje przez pomniejszenie wydatków ujętych w deklaracji wydatków oraz</w:t>
      </w:r>
      <w:r w:rsidR="00114C18" w:rsidRPr="005A0427">
        <w:rPr>
          <w:rFonts w:ascii="Arial Narrow" w:eastAsia="Arial Narrow" w:hAnsi="Arial Narrow" w:cs="Arial Narrow"/>
          <w:color w:val="auto"/>
          <w:sz w:val="24"/>
          <w:szCs w:val="24"/>
        </w:rPr>
        <w:br/>
      </w:r>
      <w:r w:rsidRPr="005A0427">
        <w:rPr>
          <w:rFonts w:ascii="Arial Narrow" w:eastAsia="Arial Narrow" w:hAnsi="Arial Narrow" w:cs="Arial Narrow"/>
          <w:color w:val="auto"/>
          <w:sz w:val="24"/>
          <w:szCs w:val="24"/>
        </w:rPr>
        <w:t>we wniosku o płatność, przekazywanych do Komisji Europejskiej, o kwotę odpowiadającą oszacowanej wartości korekty finansowej wynikającej z tej nieprawidłowości.</w:t>
      </w:r>
    </w:p>
    <w:p w:rsidR="00A20993" w:rsidRPr="005A0427"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Zaistnienie okoliczności, o których mowa w ust. </w:t>
      </w:r>
      <w:r w:rsidR="001D740B" w:rsidRPr="005A0427">
        <w:rPr>
          <w:rFonts w:ascii="Arial Narrow" w:eastAsia="Arial Narrow" w:hAnsi="Arial Narrow" w:cs="Arial Narrow"/>
          <w:color w:val="auto"/>
          <w:sz w:val="24"/>
          <w:szCs w:val="24"/>
        </w:rPr>
        <w:t>7</w:t>
      </w:r>
      <w:r w:rsidRPr="005A0427">
        <w:rPr>
          <w:rFonts w:ascii="Arial Narrow" w:eastAsia="Arial Narrow" w:hAnsi="Arial Narrow" w:cs="Arial Narrow"/>
          <w:color w:val="auto"/>
          <w:sz w:val="24"/>
          <w:szCs w:val="24"/>
        </w:rPr>
        <w:t xml:space="preserve">, stwierdza minister właściwy do spraw rozwoju regionalnego wykonujący zadania państwa członkowskiego – w odniesieniu do instytucji </w:t>
      </w:r>
      <w:del w:id="430" w:author="pszmaglinski" w:date="2016-07-13T09:20:00Z">
        <w:r w:rsidRPr="005A0427" w:rsidDel="00442587">
          <w:rPr>
            <w:rFonts w:ascii="Arial Narrow" w:eastAsia="Arial Narrow" w:hAnsi="Arial Narrow" w:cs="Arial Narrow"/>
            <w:color w:val="auto"/>
            <w:sz w:val="24"/>
            <w:szCs w:val="24"/>
          </w:rPr>
          <w:delText>zarządza</w:delText>
        </w:r>
        <w:r w:rsidR="0083770D" w:rsidRPr="005A0427" w:rsidDel="00442587">
          <w:rPr>
            <w:rFonts w:ascii="Arial Narrow" w:eastAsia="Arial Narrow" w:hAnsi="Arial Narrow" w:cs="Arial Narrow"/>
            <w:color w:val="auto"/>
            <w:sz w:val="24"/>
            <w:szCs w:val="24"/>
          </w:rPr>
          <w:delText xml:space="preserve">jącej </w:delText>
        </w:r>
      </w:del>
      <w:ins w:id="431" w:author="pszmaglinski" w:date="2016-07-13T09:20:00Z">
        <w:r w:rsidR="00442587">
          <w:rPr>
            <w:rFonts w:ascii="Arial Narrow" w:eastAsia="Arial Narrow" w:hAnsi="Arial Narrow" w:cs="Arial Narrow"/>
            <w:color w:val="auto"/>
            <w:sz w:val="24"/>
            <w:szCs w:val="24"/>
          </w:rPr>
          <w:t>pośredniczącej</w:t>
        </w:r>
        <w:r w:rsidR="00442587" w:rsidRPr="005A0427">
          <w:rPr>
            <w:rFonts w:ascii="Arial Narrow" w:eastAsia="Arial Narrow" w:hAnsi="Arial Narrow" w:cs="Arial Narrow"/>
            <w:color w:val="auto"/>
            <w:sz w:val="24"/>
            <w:szCs w:val="24"/>
          </w:rPr>
          <w:t xml:space="preserve"> </w:t>
        </w:r>
      </w:ins>
      <w:r w:rsidR="0083770D" w:rsidRPr="005A0427">
        <w:rPr>
          <w:rFonts w:ascii="Arial Narrow" w:eastAsia="Arial Narrow" w:hAnsi="Arial Narrow" w:cs="Arial Narrow"/>
          <w:color w:val="auto"/>
          <w:sz w:val="24"/>
          <w:szCs w:val="24"/>
        </w:rPr>
        <w:t>oraz krajowego kontrolera.</w:t>
      </w:r>
    </w:p>
    <w:p w:rsidR="00A20993" w:rsidRPr="005A0427"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W przypadku rozwiązania Umowy w trybach, o których mowa w § 21 ust. 1 – 3 Beneficjent jest zobowiązany</w:t>
      </w:r>
      <w:r w:rsidR="00114C18" w:rsidRPr="005A0427">
        <w:rPr>
          <w:rFonts w:ascii="Arial Narrow" w:eastAsia="Arial Narrow" w:hAnsi="Arial Narrow" w:cs="Arial Narrow"/>
          <w:color w:val="auto"/>
          <w:sz w:val="24"/>
          <w:szCs w:val="24"/>
        </w:rPr>
        <w:br/>
      </w:r>
      <w:r w:rsidRPr="005A0427">
        <w:rPr>
          <w:rFonts w:ascii="Arial Narrow" w:eastAsia="Arial Narrow" w:hAnsi="Arial Narrow" w:cs="Arial Narrow"/>
          <w:color w:val="auto"/>
          <w:sz w:val="24"/>
          <w:szCs w:val="24"/>
        </w:rPr>
        <w:t>do zwrotu dofinansowania w terminie 30 dni od dnia rozwiązania Umowy, wraz z odsetkami w wysokości określonej jak dla zaległości podatkowych</w:t>
      </w:r>
      <w:r w:rsidR="004A6B43">
        <w:rPr>
          <w:rFonts w:ascii="Arial Narrow" w:eastAsia="Arial Narrow" w:hAnsi="Arial Narrow" w:cs="Arial Narrow"/>
          <w:color w:val="auto"/>
          <w:sz w:val="24"/>
          <w:szCs w:val="24"/>
        </w:rPr>
        <w:t>,</w:t>
      </w:r>
      <w:r w:rsidRPr="005A0427">
        <w:rPr>
          <w:rFonts w:ascii="Arial Narrow" w:eastAsia="Arial Narrow" w:hAnsi="Arial Narrow" w:cs="Arial Narrow"/>
          <w:color w:val="auto"/>
          <w:sz w:val="24"/>
          <w:szCs w:val="24"/>
        </w:rPr>
        <w:t xml:space="preserve"> liczonymi od dnia przekazania tych środków do dnia ich zwrotu</w:t>
      </w:r>
      <w:r w:rsidR="00114C18" w:rsidRPr="005A0427">
        <w:rPr>
          <w:rFonts w:ascii="Arial Narrow" w:eastAsia="Arial Narrow" w:hAnsi="Arial Narrow" w:cs="Arial Narrow"/>
          <w:color w:val="auto"/>
          <w:sz w:val="24"/>
          <w:szCs w:val="24"/>
        </w:rPr>
        <w:br/>
      </w:r>
      <w:r w:rsidRPr="005A0427">
        <w:rPr>
          <w:rFonts w:ascii="Arial Narrow" w:eastAsia="Arial Narrow" w:hAnsi="Arial Narrow" w:cs="Arial Narrow"/>
          <w:color w:val="auto"/>
          <w:sz w:val="24"/>
          <w:szCs w:val="24"/>
        </w:rPr>
        <w:t xml:space="preserve">na rachunek bankowy wskazany przez Instytucję </w:t>
      </w:r>
      <w:del w:id="432" w:author="pszmaglinski" w:date="2016-07-13T09:21:00Z">
        <w:r w:rsidRPr="005A0427" w:rsidDel="00442587">
          <w:rPr>
            <w:rFonts w:ascii="Arial Narrow" w:eastAsia="Arial Narrow" w:hAnsi="Arial Narrow" w:cs="Arial Narrow"/>
            <w:color w:val="auto"/>
            <w:sz w:val="24"/>
            <w:szCs w:val="24"/>
          </w:rPr>
          <w:delText>Zarządzającą</w:delText>
        </w:r>
      </w:del>
      <w:ins w:id="433" w:author="pszmaglinski" w:date="2016-07-13T09:21:00Z">
        <w:r w:rsidR="00442587">
          <w:rPr>
            <w:rFonts w:ascii="Arial Narrow" w:eastAsia="Arial Narrow" w:hAnsi="Arial Narrow" w:cs="Arial Narrow"/>
            <w:color w:val="auto"/>
            <w:sz w:val="24"/>
            <w:szCs w:val="24"/>
          </w:rPr>
          <w:t>Pośredniczącą</w:t>
        </w:r>
      </w:ins>
      <w:r w:rsidRPr="005A0427">
        <w:rPr>
          <w:rFonts w:ascii="Arial Narrow" w:eastAsia="Arial Narrow" w:hAnsi="Arial Narrow" w:cs="Arial Narrow"/>
          <w:color w:val="auto"/>
          <w:sz w:val="24"/>
          <w:szCs w:val="24"/>
        </w:rPr>
        <w:t>.</w:t>
      </w:r>
    </w:p>
    <w:p w:rsidR="00D66C5C" w:rsidRPr="005A0427" w:rsidRDefault="00193A9E" w:rsidP="005F03E5">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Jeżeli z wniosku o płatność końcową wynika, że część przekazanego dofinansowania w formie zaliczki nie została wydatkowana przez Beneficjenta, Beneficjent bez wezwania, wraz z wnioskiem o płatność końcową zwraca na rachunki wskazane przez Instytucję </w:t>
      </w:r>
      <w:del w:id="434" w:author="pszmaglinski" w:date="2016-07-13T09:22:00Z">
        <w:r w:rsidRPr="005A0427" w:rsidDel="00442587">
          <w:rPr>
            <w:rFonts w:ascii="Arial Narrow" w:eastAsia="Arial Narrow" w:hAnsi="Arial Narrow" w:cs="Arial Narrow"/>
            <w:color w:val="auto"/>
            <w:sz w:val="24"/>
            <w:szCs w:val="24"/>
          </w:rPr>
          <w:delText xml:space="preserve">Zarządzającą </w:delText>
        </w:r>
      </w:del>
      <w:ins w:id="435" w:author="pszmaglinski" w:date="2016-07-13T09:22:00Z">
        <w:r w:rsidR="00442587">
          <w:rPr>
            <w:rFonts w:ascii="Arial Narrow" w:eastAsia="Arial Narrow" w:hAnsi="Arial Narrow" w:cs="Arial Narrow"/>
            <w:color w:val="auto"/>
            <w:sz w:val="24"/>
            <w:szCs w:val="24"/>
          </w:rPr>
          <w:t>Pośredniczącą</w:t>
        </w:r>
        <w:r w:rsidR="00442587" w:rsidRPr="005A0427">
          <w:rPr>
            <w:rFonts w:ascii="Arial Narrow" w:eastAsia="Arial Narrow" w:hAnsi="Arial Narrow" w:cs="Arial Narrow"/>
            <w:color w:val="auto"/>
            <w:sz w:val="24"/>
            <w:szCs w:val="24"/>
          </w:rPr>
          <w:t xml:space="preserve"> </w:t>
        </w:r>
      </w:ins>
      <w:r w:rsidRPr="005A0427">
        <w:rPr>
          <w:rFonts w:ascii="Arial Narrow" w:eastAsia="Arial Narrow" w:hAnsi="Arial Narrow" w:cs="Arial Narrow"/>
          <w:color w:val="auto"/>
          <w:sz w:val="24"/>
          <w:szCs w:val="24"/>
        </w:rPr>
        <w:t>niewykorzystaną kwotę dofinansowania przekazanego w formie zaliczki wraz z odsetkami wynikającymi z przechowywania tej kwoty na rachunku bankowym. Beneficjent dokumentuje kwotę narosłych odsetek załączonym do wniosku wyciągiem z rachunku bankowego.</w:t>
      </w:r>
      <w:r w:rsidR="00D66C5C" w:rsidRPr="005A0427">
        <w:rPr>
          <w:rFonts w:ascii="Arial Narrow" w:eastAsia="Arial Narrow" w:hAnsi="Arial Narrow" w:cs="Arial Narrow"/>
          <w:color w:val="auto"/>
          <w:sz w:val="24"/>
          <w:szCs w:val="24"/>
        </w:rPr>
        <w:t xml:space="preserve"> </w:t>
      </w:r>
    </w:p>
    <w:p w:rsidR="00E9352D" w:rsidRPr="005A0427" w:rsidRDefault="00E9352D" w:rsidP="005F03E5">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Do stwierdzenia wystąpienia nieprawidłowości, pomniejszenia wartości wydatków kwalifikowalnych ujętych we wniosku o płatność złożonym przez </w:t>
      </w:r>
      <w:r w:rsidR="00BF65F0" w:rsidRPr="005A0427">
        <w:rPr>
          <w:rFonts w:ascii="Arial Narrow" w:eastAsia="Arial Narrow" w:hAnsi="Arial Narrow" w:cs="Arial Narrow"/>
          <w:color w:val="auto"/>
          <w:sz w:val="24"/>
          <w:szCs w:val="24"/>
        </w:rPr>
        <w:t>B</w:t>
      </w:r>
      <w:r w:rsidRPr="005A0427">
        <w:rPr>
          <w:rFonts w:ascii="Arial Narrow" w:eastAsia="Arial Narrow" w:hAnsi="Arial Narrow" w:cs="Arial Narrow"/>
          <w:color w:val="auto"/>
          <w:sz w:val="24"/>
          <w:szCs w:val="24"/>
        </w:rPr>
        <w:t xml:space="preserve">eneficjenta, o którym mowa w ust. </w:t>
      </w:r>
      <w:r w:rsidR="001D740B" w:rsidRPr="005A0427">
        <w:rPr>
          <w:rFonts w:ascii="Arial Narrow" w:eastAsia="Arial Narrow" w:hAnsi="Arial Narrow" w:cs="Arial Narrow"/>
          <w:color w:val="auto"/>
          <w:sz w:val="24"/>
          <w:szCs w:val="24"/>
        </w:rPr>
        <w:t>5</w:t>
      </w:r>
      <w:r w:rsidR="00F25955" w:rsidRPr="005A0427">
        <w:rPr>
          <w:rFonts w:ascii="Arial Narrow" w:eastAsia="Arial Narrow" w:hAnsi="Arial Narrow" w:cs="Arial Narrow"/>
          <w:color w:val="auto"/>
          <w:sz w:val="24"/>
          <w:szCs w:val="24"/>
        </w:rPr>
        <w:t xml:space="preserve"> </w:t>
      </w:r>
      <w:proofErr w:type="spellStart"/>
      <w:r w:rsidR="00F25955" w:rsidRPr="005A0427">
        <w:rPr>
          <w:rFonts w:ascii="Arial Narrow" w:eastAsia="Arial Narrow" w:hAnsi="Arial Narrow" w:cs="Arial Narrow"/>
          <w:color w:val="auto"/>
          <w:sz w:val="24"/>
          <w:szCs w:val="24"/>
        </w:rPr>
        <w:t>pkt</w:t>
      </w:r>
      <w:proofErr w:type="spellEnd"/>
      <w:r w:rsidR="00F25955" w:rsidRPr="005A0427">
        <w:rPr>
          <w:rFonts w:ascii="Arial Narrow" w:eastAsia="Arial Narrow" w:hAnsi="Arial Narrow" w:cs="Arial Narrow"/>
          <w:color w:val="auto"/>
          <w:sz w:val="24"/>
          <w:szCs w:val="24"/>
        </w:rPr>
        <w:t xml:space="preserve"> 1</w:t>
      </w:r>
      <w:r w:rsidRPr="005A0427">
        <w:rPr>
          <w:rFonts w:ascii="Arial Narrow" w:eastAsia="Arial Narrow" w:hAnsi="Arial Narrow" w:cs="Arial Narrow"/>
          <w:color w:val="auto"/>
          <w:sz w:val="24"/>
          <w:szCs w:val="24"/>
        </w:rPr>
        <w:t xml:space="preserve"> i nałożenia korekty finansowej oraz w przypadku, o którym mowa w ust. </w:t>
      </w:r>
      <w:r w:rsidR="001D740B" w:rsidRPr="005A0427">
        <w:rPr>
          <w:rFonts w:ascii="Arial Narrow" w:eastAsia="Arial Narrow" w:hAnsi="Arial Narrow" w:cs="Arial Narrow"/>
          <w:color w:val="auto"/>
          <w:sz w:val="24"/>
          <w:szCs w:val="24"/>
        </w:rPr>
        <w:t>7</w:t>
      </w:r>
      <w:r w:rsidRPr="005A0427">
        <w:rPr>
          <w:rFonts w:ascii="Arial Narrow" w:eastAsia="Arial Narrow" w:hAnsi="Arial Narrow" w:cs="Arial Narrow"/>
          <w:color w:val="auto"/>
          <w:sz w:val="24"/>
          <w:szCs w:val="24"/>
        </w:rPr>
        <w:t>, nie stosuje się przepisów ustawy z dnia 14 czerwca 1960 r. – Kodeks postępowania administracyjnego</w:t>
      </w:r>
      <w:r w:rsidR="00D924BE" w:rsidRPr="005A0427">
        <w:rPr>
          <w:rFonts w:ascii="Arial Narrow" w:eastAsia="Arial Narrow" w:hAnsi="Arial Narrow" w:cs="Arial Narrow"/>
          <w:color w:val="auto"/>
          <w:sz w:val="24"/>
          <w:szCs w:val="24"/>
        </w:rPr>
        <w:t xml:space="preserve"> (Dz. U. z 201</w:t>
      </w:r>
      <w:r w:rsidR="00F259E4">
        <w:rPr>
          <w:rFonts w:ascii="Arial Narrow" w:eastAsia="Arial Narrow" w:hAnsi="Arial Narrow" w:cs="Arial Narrow"/>
          <w:color w:val="auto"/>
          <w:sz w:val="24"/>
          <w:szCs w:val="24"/>
        </w:rPr>
        <w:t>6</w:t>
      </w:r>
      <w:r w:rsidR="00D924BE" w:rsidRPr="005A0427">
        <w:rPr>
          <w:rFonts w:ascii="Arial Narrow" w:eastAsia="Arial Narrow" w:hAnsi="Arial Narrow" w:cs="Arial Narrow"/>
          <w:color w:val="auto"/>
          <w:sz w:val="24"/>
          <w:szCs w:val="24"/>
        </w:rPr>
        <w:t xml:space="preserve"> r.</w:t>
      </w:r>
      <w:r w:rsidR="006F402C" w:rsidRPr="005A0427">
        <w:rPr>
          <w:rFonts w:ascii="Arial Narrow" w:eastAsia="Arial Narrow" w:hAnsi="Arial Narrow" w:cs="Arial Narrow"/>
          <w:color w:val="auto"/>
          <w:sz w:val="24"/>
          <w:szCs w:val="24"/>
        </w:rPr>
        <w:t>,</w:t>
      </w:r>
      <w:r w:rsidR="00D924BE" w:rsidRPr="005A0427">
        <w:rPr>
          <w:rFonts w:ascii="Arial Narrow" w:eastAsia="Arial Narrow" w:hAnsi="Arial Narrow" w:cs="Arial Narrow"/>
          <w:color w:val="auto"/>
          <w:sz w:val="24"/>
          <w:szCs w:val="24"/>
        </w:rPr>
        <w:t xml:space="preserve"> </w:t>
      </w:r>
      <w:r w:rsidR="00F259E4">
        <w:rPr>
          <w:rFonts w:ascii="Arial Narrow" w:eastAsia="Arial Narrow" w:hAnsi="Arial Narrow" w:cs="Arial Narrow"/>
          <w:color w:val="auto"/>
          <w:sz w:val="24"/>
          <w:szCs w:val="24"/>
        </w:rPr>
        <w:t>poz. 23</w:t>
      </w:r>
      <w:r w:rsidR="00C33100">
        <w:rPr>
          <w:rFonts w:ascii="Arial Narrow" w:eastAsia="Arial Narrow" w:hAnsi="Arial Narrow" w:cs="Arial Narrow"/>
          <w:color w:val="auto"/>
          <w:sz w:val="24"/>
          <w:szCs w:val="24"/>
        </w:rPr>
        <w:t xml:space="preserve"> z późn. zm.</w:t>
      </w:r>
      <w:r w:rsidR="00BE02EB" w:rsidRPr="005A0427">
        <w:rPr>
          <w:rFonts w:ascii="Arial Narrow" w:eastAsia="Arial Narrow" w:hAnsi="Arial Narrow" w:cs="Arial Narrow"/>
          <w:color w:val="auto"/>
          <w:sz w:val="24"/>
          <w:szCs w:val="24"/>
          <w:vertAlign w:val="superscript"/>
        </w:rPr>
        <w:sym w:font="Symbol" w:char="F0B7"/>
      </w:r>
      <w:r w:rsidR="00BE02EB" w:rsidRPr="005A0427">
        <w:rPr>
          <w:rFonts w:ascii="Arial Narrow" w:eastAsia="Arial Narrow" w:hAnsi="Arial Narrow" w:cs="Arial Narrow"/>
          <w:color w:val="auto"/>
          <w:sz w:val="24"/>
          <w:szCs w:val="24"/>
        </w:rPr>
        <w:t>)</w:t>
      </w:r>
      <w:r w:rsidRPr="005A0427">
        <w:rPr>
          <w:rFonts w:ascii="Arial Narrow" w:eastAsia="Arial Narrow" w:hAnsi="Arial Narrow" w:cs="Arial Narrow"/>
          <w:color w:val="auto"/>
          <w:sz w:val="24"/>
          <w:szCs w:val="24"/>
        </w:rPr>
        <w:t>.</w:t>
      </w:r>
    </w:p>
    <w:p w:rsidR="006A1146" w:rsidRPr="005A0427" w:rsidRDefault="006A1146" w:rsidP="00F721CC">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W przypadku nałożenia korekty finansowej, o której mowa w </w:t>
      </w:r>
      <w:r w:rsidR="00F721CC" w:rsidRPr="005A0427">
        <w:rPr>
          <w:rFonts w:ascii="Arial Narrow" w:eastAsia="Arial Narrow" w:hAnsi="Arial Narrow" w:cs="Arial Narrow"/>
          <w:color w:val="auto"/>
          <w:sz w:val="24"/>
          <w:szCs w:val="24"/>
        </w:rPr>
        <w:t>ust.</w:t>
      </w:r>
      <w:r w:rsidR="007053E6" w:rsidRPr="005A0427">
        <w:rPr>
          <w:rFonts w:ascii="Arial Narrow" w:eastAsia="Arial Narrow" w:hAnsi="Arial Narrow" w:cs="Arial Narrow"/>
          <w:color w:val="auto"/>
          <w:sz w:val="24"/>
          <w:szCs w:val="24"/>
        </w:rPr>
        <w:t xml:space="preserve"> </w:t>
      </w:r>
      <w:r w:rsidR="00F721CC" w:rsidRPr="005A0427">
        <w:rPr>
          <w:rFonts w:ascii="Arial Narrow" w:eastAsia="Arial Narrow" w:hAnsi="Arial Narrow" w:cs="Arial Narrow"/>
          <w:color w:val="auto"/>
          <w:sz w:val="24"/>
          <w:szCs w:val="24"/>
        </w:rPr>
        <w:t xml:space="preserve">5 </w:t>
      </w:r>
      <w:proofErr w:type="spellStart"/>
      <w:r w:rsidR="00F721CC" w:rsidRPr="005A0427">
        <w:rPr>
          <w:rFonts w:ascii="Arial Narrow" w:eastAsia="Arial Narrow" w:hAnsi="Arial Narrow" w:cs="Arial Narrow"/>
          <w:color w:val="auto"/>
          <w:sz w:val="24"/>
          <w:szCs w:val="24"/>
        </w:rPr>
        <w:t>pkt</w:t>
      </w:r>
      <w:proofErr w:type="spellEnd"/>
      <w:r w:rsidR="00F721CC" w:rsidRPr="005A0427">
        <w:rPr>
          <w:rFonts w:ascii="Arial Narrow" w:eastAsia="Arial Narrow" w:hAnsi="Arial Narrow" w:cs="Arial Narrow"/>
          <w:color w:val="auto"/>
          <w:sz w:val="24"/>
          <w:szCs w:val="24"/>
        </w:rPr>
        <w:t xml:space="preserve"> 2</w:t>
      </w:r>
      <w:r w:rsidRPr="005A0427">
        <w:rPr>
          <w:rFonts w:ascii="Arial Narrow" w:eastAsia="Arial Narrow" w:hAnsi="Arial Narrow" w:cs="Arial Narrow"/>
          <w:color w:val="auto"/>
          <w:sz w:val="24"/>
          <w:szCs w:val="24"/>
        </w:rPr>
        <w:t xml:space="preserve">, Beneficjent zobowiązany jest do zwrotu środków wraz z odsetkami </w:t>
      </w:r>
      <w:r w:rsidR="000354F1" w:rsidRPr="005A0427">
        <w:rPr>
          <w:rFonts w:ascii="Arial Narrow" w:eastAsia="Arial Narrow" w:hAnsi="Arial Narrow" w:cs="Arial Narrow"/>
          <w:color w:val="auto"/>
          <w:sz w:val="24"/>
          <w:szCs w:val="24"/>
        </w:rPr>
        <w:t xml:space="preserve">określonymi </w:t>
      </w:r>
      <w:r w:rsidRPr="005A0427">
        <w:rPr>
          <w:rFonts w:ascii="Arial Narrow" w:eastAsia="Arial Narrow" w:hAnsi="Arial Narrow" w:cs="Arial Narrow"/>
          <w:color w:val="auto"/>
          <w:sz w:val="24"/>
          <w:szCs w:val="24"/>
        </w:rPr>
        <w:t xml:space="preserve">jak </w:t>
      </w:r>
      <w:r w:rsidR="007053E6" w:rsidRPr="005A0427">
        <w:rPr>
          <w:rFonts w:ascii="Arial Narrow" w:eastAsia="Arial Narrow" w:hAnsi="Arial Narrow" w:cs="Arial Narrow"/>
          <w:color w:val="auto"/>
          <w:sz w:val="24"/>
          <w:szCs w:val="24"/>
        </w:rPr>
        <w:t xml:space="preserve">dla </w:t>
      </w:r>
      <w:r w:rsidRPr="005A0427">
        <w:rPr>
          <w:rFonts w:ascii="Arial Narrow" w:eastAsia="Arial Narrow" w:hAnsi="Arial Narrow" w:cs="Arial Narrow"/>
          <w:color w:val="auto"/>
          <w:sz w:val="24"/>
          <w:szCs w:val="24"/>
        </w:rPr>
        <w:t xml:space="preserve">zaległości podatkowych </w:t>
      </w:r>
      <w:r w:rsidR="000354F1" w:rsidRPr="005A0427">
        <w:rPr>
          <w:rFonts w:ascii="Arial Narrow" w:eastAsia="Arial Narrow" w:hAnsi="Arial Narrow" w:cs="Arial Narrow"/>
          <w:color w:val="auto"/>
          <w:sz w:val="24"/>
          <w:szCs w:val="24"/>
        </w:rPr>
        <w:t xml:space="preserve">liczonymi </w:t>
      </w:r>
      <w:r w:rsidRPr="005A0427">
        <w:rPr>
          <w:rFonts w:ascii="Arial Narrow" w:eastAsia="Arial Narrow" w:hAnsi="Arial Narrow" w:cs="Arial Narrow"/>
          <w:color w:val="auto"/>
          <w:sz w:val="24"/>
          <w:szCs w:val="24"/>
        </w:rPr>
        <w:t>od dnia przekazania środków.</w:t>
      </w:r>
    </w:p>
    <w:p w:rsidR="009F4B6B" w:rsidRPr="005A0427" w:rsidRDefault="009F4B6B" w:rsidP="004A1DC9">
      <w:pPr>
        <w:pStyle w:val="Normalny1"/>
        <w:widowControl w:val="0"/>
        <w:spacing w:after="0" w:line="240" w:lineRule="auto"/>
        <w:jc w:val="center"/>
        <w:rPr>
          <w:rFonts w:ascii="Arial Narrow" w:hAnsi="Arial Narrow"/>
          <w:b/>
          <w:color w:val="auto"/>
          <w:sz w:val="24"/>
          <w:szCs w:val="24"/>
        </w:rPr>
      </w:pPr>
    </w:p>
    <w:p w:rsidR="00BB44F2" w:rsidRPr="005A0427" w:rsidRDefault="006D426D" w:rsidP="004A1DC9">
      <w:pPr>
        <w:pStyle w:val="Normalny1"/>
        <w:widowControl w:val="0"/>
        <w:spacing w:after="0" w:line="240" w:lineRule="auto"/>
        <w:jc w:val="center"/>
        <w:rPr>
          <w:rFonts w:ascii="Arial Narrow" w:hAnsi="Arial Narrow"/>
          <w:color w:val="auto"/>
          <w:sz w:val="24"/>
          <w:szCs w:val="24"/>
        </w:rPr>
      </w:pPr>
      <w:r w:rsidRPr="005A0427">
        <w:rPr>
          <w:rFonts w:ascii="Arial Narrow" w:hAnsi="Arial Narrow"/>
          <w:b/>
          <w:color w:val="auto"/>
          <w:sz w:val="24"/>
          <w:szCs w:val="24"/>
        </w:rPr>
        <w:t>§ 19</w:t>
      </w:r>
    </w:p>
    <w:p w:rsidR="00BB44F2" w:rsidRPr="005A0427" w:rsidRDefault="006D426D" w:rsidP="004A1DC9">
      <w:pPr>
        <w:pStyle w:val="Normalny1"/>
        <w:widowControl w:val="0"/>
        <w:spacing w:after="0" w:line="240" w:lineRule="auto"/>
        <w:jc w:val="center"/>
        <w:rPr>
          <w:rFonts w:ascii="Arial Narrow" w:hAnsi="Arial Narrow"/>
          <w:color w:val="auto"/>
          <w:sz w:val="24"/>
          <w:szCs w:val="24"/>
        </w:rPr>
      </w:pPr>
      <w:r w:rsidRPr="005A0427">
        <w:rPr>
          <w:rFonts w:ascii="Arial Narrow" w:eastAsia="Arial Narrow" w:hAnsi="Arial Narrow" w:cs="Arial Narrow"/>
          <w:b/>
          <w:color w:val="auto"/>
          <w:sz w:val="24"/>
          <w:szCs w:val="24"/>
        </w:rPr>
        <w:t>Zmiany w Projekcie</w:t>
      </w:r>
    </w:p>
    <w:p w:rsidR="00BB44F2" w:rsidRPr="005A0427" w:rsidRDefault="006D426D" w:rsidP="004A1DC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Beneficjent jest zobowiązany do realizacj</w:t>
      </w:r>
      <w:r w:rsidR="00FB4401" w:rsidRPr="005A0427">
        <w:rPr>
          <w:rFonts w:ascii="Arial Narrow" w:eastAsia="Arial Narrow" w:hAnsi="Arial Narrow" w:cs="Arial Narrow"/>
          <w:color w:val="auto"/>
          <w:sz w:val="24"/>
          <w:szCs w:val="24"/>
        </w:rPr>
        <w:t>i Projektu zgodnie z aktualnym W</w:t>
      </w:r>
      <w:r w:rsidRPr="005A0427">
        <w:rPr>
          <w:rFonts w:ascii="Arial Narrow" w:eastAsia="Arial Narrow" w:hAnsi="Arial Narrow" w:cs="Arial Narrow"/>
          <w:color w:val="auto"/>
          <w:sz w:val="24"/>
          <w:szCs w:val="24"/>
        </w:rPr>
        <w:t xml:space="preserve">nioskiem o dofinansowanie oraz zmianami zaakceptowanymi przez Instytucję </w:t>
      </w:r>
      <w:del w:id="436" w:author="pszmaglinski" w:date="2016-07-13T09:22:00Z">
        <w:r w:rsidRPr="005A0427" w:rsidDel="00442587">
          <w:rPr>
            <w:rFonts w:ascii="Arial Narrow" w:eastAsia="Arial Narrow" w:hAnsi="Arial Narrow" w:cs="Arial Narrow"/>
            <w:color w:val="auto"/>
            <w:sz w:val="24"/>
            <w:szCs w:val="24"/>
          </w:rPr>
          <w:delText>Zarządzającą</w:delText>
        </w:r>
      </w:del>
      <w:ins w:id="437" w:author="pszmaglinski" w:date="2016-07-13T09:22:00Z">
        <w:r w:rsidR="00442587">
          <w:rPr>
            <w:rFonts w:ascii="Arial Narrow" w:eastAsia="Arial Narrow" w:hAnsi="Arial Narrow" w:cs="Arial Narrow"/>
            <w:color w:val="auto"/>
            <w:sz w:val="24"/>
            <w:szCs w:val="24"/>
          </w:rPr>
          <w:t>Pośredniczącą</w:t>
        </w:r>
      </w:ins>
      <w:r w:rsidRPr="005A0427">
        <w:rPr>
          <w:rFonts w:ascii="Arial Narrow" w:eastAsia="Arial Narrow" w:hAnsi="Arial Narrow" w:cs="Arial Narrow"/>
          <w:color w:val="auto"/>
          <w:sz w:val="24"/>
          <w:szCs w:val="24"/>
        </w:rPr>
        <w:t xml:space="preserve">, o ile zmiana wymaga akceptacji Instytucji </w:t>
      </w:r>
      <w:del w:id="438" w:author="pszmaglinski" w:date="2016-07-13T09:23:00Z">
        <w:r w:rsidRPr="005A0427" w:rsidDel="00442587">
          <w:rPr>
            <w:rFonts w:ascii="Arial Narrow" w:eastAsia="Arial Narrow" w:hAnsi="Arial Narrow" w:cs="Arial Narrow"/>
            <w:color w:val="auto"/>
            <w:sz w:val="24"/>
            <w:szCs w:val="24"/>
          </w:rPr>
          <w:delText>Zarządzającej</w:delText>
        </w:r>
      </w:del>
      <w:ins w:id="439" w:author="pszmaglinski" w:date="2016-07-13T09:23:00Z">
        <w:r w:rsidR="00442587">
          <w:rPr>
            <w:rFonts w:ascii="Arial Narrow" w:eastAsia="Arial Narrow" w:hAnsi="Arial Narrow" w:cs="Arial Narrow"/>
            <w:color w:val="auto"/>
            <w:sz w:val="24"/>
            <w:szCs w:val="24"/>
          </w:rPr>
          <w:t>Pośredniczącej</w:t>
        </w:r>
      </w:ins>
      <w:r w:rsidRPr="005A0427">
        <w:rPr>
          <w:rFonts w:ascii="Arial Narrow" w:eastAsia="Arial Narrow" w:hAnsi="Arial Narrow" w:cs="Arial Narrow"/>
          <w:color w:val="auto"/>
          <w:sz w:val="24"/>
          <w:szCs w:val="24"/>
        </w:rPr>
        <w:t>.</w:t>
      </w:r>
    </w:p>
    <w:p w:rsidR="00BB44F2" w:rsidRPr="005A0427" w:rsidRDefault="006D426D" w:rsidP="004A1DC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Przez zmiany zaakceptowane przez Instytucję </w:t>
      </w:r>
      <w:del w:id="440" w:author="pszmaglinski" w:date="2016-07-13T09:23:00Z">
        <w:r w:rsidRPr="005A0427" w:rsidDel="00442587">
          <w:rPr>
            <w:rFonts w:ascii="Arial Narrow" w:eastAsia="Arial Narrow" w:hAnsi="Arial Narrow" w:cs="Arial Narrow"/>
            <w:color w:val="auto"/>
            <w:sz w:val="24"/>
            <w:szCs w:val="24"/>
          </w:rPr>
          <w:delText xml:space="preserve">Zarządzającą </w:delText>
        </w:r>
      </w:del>
      <w:ins w:id="441" w:author="pszmaglinski" w:date="2016-07-13T09:23:00Z">
        <w:r w:rsidR="00442587">
          <w:rPr>
            <w:rFonts w:ascii="Arial Narrow" w:eastAsia="Arial Narrow" w:hAnsi="Arial Narrow" w:cs="Arial Narrow"/>
            <w:color w:val="auto"/>
            <w:sz w:val="24"/>
            <w:szCs w:val="24"/>
          </w:rPr>
          <w:t>Pośredniczącą</w:t>
        </w:r>
        <w:r w:rsidR="00442587" w:rsidRPr="005A0427">
          <w:rPr>
            <w:rFonts w:ascii="Arial Narrow" w:eastAsia="Arial Narrow" w:hAnsi="Arial Narrow" w:cs="Arial Narrow"/>
            <w:color w:val="auto"/>
            <w:sz w:val="24"/>
            <w:szCs w:val="24"/>
          </w:rPr>
          <w:t xml:space="preserve"> </w:t>
        </w:r>
      </w:ins>
      <w:r w:rsidRPr="005A0427">
        <w:rPr>
          <w:rFonts w:ascii="Arial Narrow" w:eastAsia="Arial Narrow" w:hAnsi="Arial Narrow" w:cs="Arial Narrow"/>
          <w:color w:val="auto"/>
          <w:sz w:val="24"/>
          <w:szCs w:val="24"/>
        </w:rPr>
        <w:t xml:space="preserve">należy rozumieć zmiany zaakceptowane </w:t>
      </w:r>
      <w:r w:rsidR="006D4D39" w:rsidRPr="005A0427">
        <w:rPr>
          <w:rFonts w:ascii="Arial Narrow" w:eastAsia="Arial Narrow" w:hAnsi="Arial Narrow" w:cs="Arial Narrow"/>
          <w:color w:val="auto"/>
          <w:sz w:val="24"/>
          <w:szCs w:val="24"/>
        </w:rPr>
        <w:t>pisemnie bądź elektronicznie</w:t>
      </w:r>
      <w:r w:rsidRPr="005A0427">
        <w:rPr>
          <w:rFonts w:ascii="Arial Narrow" w:eastAsia="Arial Narrow" w:hAnsi="Arial Narrow" w:cs="Arial Narrow"/>
          <w:color w:val="auto"/>
          <w:sz w:val="24"/>
          <w:szCs w:val="24"/>
        </w:rPr>
        <w:t xml:space="preserve"> przez osobę upoważnioną.</w:t>
      </w:r>
    </w:p>
    <w:p w:rsidR="006D4D39" w:rsidRPr="005A0427" w:rsidRDefault="006D4D39" w:rsidP="006D4D3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Beneficjent informuje o zmianach za pośrednictwem SL2014 przed ich dokonaniem oraz nie później niż przed złożeniem wniosku o płatność końcową. </w:t>
      </w:r>
    </w:p>
    <w:p w:rsidR="0060336C" w:rsidRPr="005A0427" w:rsidRDefault="00D81D73" w:rsidP="00D81D73">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Z</w:t>
      </w:r>
      <w:r w:rsidR="006D426D" w:rsidRPr="005A0427">
        <w:rPr>
          <w:rFonts w:ascii="Arial Narrow" w:eastAsia="Arial Narrow" w:hAnsi="Arial Narrow" w:cs="Arial Narrow"/>
          <w:color w:val="auto"/>
          <w:sz w:val="24"/>
          <w:szCs w:val="24"/>
        </w:rPr>
        <w:t>mian</w:t>
      </w:r>
      <w:r w:rsidRPr="005A0427">
        <w:rPr>
          <w:rFonts w:ascii="Arial Narrow" w:eastAsia="Arial Narrow" w:hAnsi="Arial Narrow" w:cs="Arial Narrow"/>
          <w:color w:val="auto"/>
          <w:sz w:val="24"/>
          <w:szCs w:val="24"/>
        </w:rPr>
        <w:t>y</w:t>
      </w:r>
      <w:r w:rsidR="006D426D" w:rsidRPr="005A0427">
        <w:rPr>
          <w:rFonts w:ascii="Arial Narrow" w:eastAsia="Arial Narrow" w:hAnsi="Arial Narrow" w:cs="Arial Narrow"/>
          <w:color w:val="auto"/>
          <w:sz w:val="24"/>
          <w:szCs w:val="24"/>
        </w:rPr>
        <w:t xml:space="preserve"> w porozumieniu/umowie </w:t>
      </w:r>
      <w:r w:rsidR="004E0ABE" w:rsidRPr="005A0427">
        <w:rPr>
          <w:rFonts w:ascii="Arial Narrow" w:eastAsia="Arial Narrow" w:hAnsi="Arial Narrow" w:cs="Arial Narrow"/>
          <w:color w:val="auto"/>
          <w:sz w:val="24"/>
          <w:szCs w:val="24"/>
        </w:rPr>
        <w:t xml:space="preserve">partnerskiej </w:t>
      </w:r>
      <w:r w:rsidRPr="005A0427">
        <w:rPr>
          <w:rFonts w:ascii="Arial Narrow" w:eastAsia="Arial Narrow" w:hAnsi="Arial Narrow" w:cs="Arial Narrow"/>
          <w:color w:val="auto"/>
          <w:sz w:val="24"/>
          <w:szCs w:val="24"/>
        </w:rPr>
        <w:t xml:space="preserve">nie wymagają akceptacji Instytucji </w:t>
      </w:r>
      <w:del w:id="442" w:author="pszmaglinski" w:date="2016-07-13T09:23:00Z">
        <w:r w:rsidRPr="005A0427" w:rsidDel="00442587">
          <w:rPr>
            <w:rFonts w:ascii="Arial Narrow" w:eastAsia="Arial Narrow" w:hAnsi="Arial Narrow" w:cs="Arial Narrow"/>
            <w:color w:val="auto"/>
            <w:sz w:val="24"/>
            <w:szCs w:val="24"/>
          </w:rPr>
          <w:delText>Zarządzającej</w:delText>
        </w:r>
      </w:del>
      <w:ins w:id="443" w:author="pszmaglinski" w:date="2016-07-13T09:23:00Z">
        <w:r w:rsidR="00442587">
          <w:rPr>
            <w:rFonts w:ascii="Arial Narrow" w:eastAsia="Arial Narrow" w:hAnsi="Arial Narrow" w:cs="Arial Narrow"/>
            <w:color w:val="auto"/>
            <w:sz w:val="24"/>
            <w:szCs w:val="24"/>
          </w:rPr>
          <w:t>Pośredniczącej</w:t>
        </w:r>
      </w:ins>
      <w:r w:rsidR="006D426D" w:rsidRPr="005A0427">
        <w:rPr>
          <w:rFonts w:ascii="Arial Narrow" w:eastAsia="Arial Narrow" w:hAnsi="Arial Narrow" w:cs="Arial Narrow"/>
          <w:color w:val="auto"/>
          <w:sz w:val="24"/>
          <w:szCs w:val="24"/>
        </w:rPr>
        <w:t xml:space="preserve">, o ile nie dotyczą podziału zadań pomiędzy </w:t>
      </w:r>
      <w:r w:rsidR="00614A8A" w:rsidRPr="005A0427">
        <w:rPr>
          <w:rFonts w:ascii="Arial Narrow" w:eastAsia="Arial Narrow" w:hAnsi="Arial Narrow" w:cs="Arial Narrow"/>
          <w:color w:val="auto"/>
          <w:sz w:val="24"/>
          <w:szCs w:val="24"/>
        </w:rPr>
        <w:t>stronami porozumienia lub umowy</w:t>
      </w:r>
      <w:r w:rsidR="004E0ABE" w:rsidRPr="005A0427">
        <w:rPr>
          <w:rFonts w:ascii="Arial Narrow" w:eastAsia="Arial Narrow" w:hAnsi="Arial Narrow" w:cs="Arial Narrow"/>
          <w:color w:val="auto"/>
          <w:sz w:val="24"/>
          <w:szCs w:val="24"/>
        </w:rPr>
        <w:t xml:space="preserve"> partnerskiej </w:t>
      </w:r>
      <w:r w:rsidR="006D426D" w:rsidRPr="005A0427">
        <w:rPr>
          <w:rFonts w:ascii="Arial Narrow" w:eastAsia="Arial Narrow" w:hAnsi="Arial Narrow" w:cs="Arial Narrow"/>
          <w:color w:val="auto"/>
          <w:sz w:val="24"/>
          <w:szCs w:val="24"/>
        </w:rPr>
        <w:t xml:space="preserve">lub zmiany Partnerów </w:t>
      </w:r>
      <w:r w:rsidR="0049056E" w:rsidRPr="005A0427">
        <w:rPr>
          <w:rFonts w:ascii="Arial Narrow" w:eastAsia="Arial Narrow" w:hAnsi="Arial Narrow" w:cs="Arial Narrow"/>
          <w:color w:val="auto"/>
          <w:sz w:val="24"/>
          <w:szCs w:val="24"/>
        </w:rPr>
        <w:t>P</w:t>
      </w:r>
      <w:r w:rsidR="006D426D" w:rsidRPr="005A0427">
        <w:rPr>
          <w:rFonts w:ascii="Arial Narrow" w:eastAsia="Arial Narrow" w:hAnsi="Arial Narrow" w:cs="Arial Narrow"/>
          <w:color w:val="auto"/>
          <w:sz w:val="24"/>
          <w:szCs w:val="24"/>
        </w:rPr>
        <w:t>rojektu i o ile nie za</w:t>
      </w:r>
      <w:r w:rsidR="008A4D8E" w:rsidRPr="005A0427">
        <w:rPr>
          <w:rFonts w:ascii="Arial Narrow" w:eastAsia="Arial Narrow" w:hAnsi="Arial Narrow" w:cs="Arial Narrow"/>
          <w:color w:val="auto"/>
          <w:sz w:val="24"/>
          <w:szCs w:val="24"/>
        </w:rPr>
        <w:t>grażają prawidłowej realizacji P</w:t>
      </w:r>
      <w:r w:rsidR="006D426D" w:rsidRPr="005A0427">
        <w:rPr>
          <w:rFonts w:ascii="Arial Narrow" w:eastAsia="Arial Narrow" w:hAnsi="Arial Narrow" w:cs="Arial Narrow"/>
          <w:color w:val="auto"/>
          <w:sz w:val="24"/>
          <w:szCs w:val="24"/>
        </w:rPr>
        <w:t>rojektu</w:t>
      </w:r>
      <w:r w:rsidRPr="005A0427">
        <w:rPr>
          <w:rFonts w:ascii="Arial Narrow" w:eastAsia="Arial Narrow" w:hAnsi="Arial Narrow" w:cs="Arial Narrow"/>
          <w:color w:val="auto"/>
          <w:sz w:val="24"/>
          <w:szCs w:val="24"/>
        </w:rPr>
        <w:t>.</w:t>
      </w:r>
      <w:r w:rsidR="006D4D39" w:rsidRPr="005A0427">
        <w:rPr>
          <w:rFonts w:ascii="Arial Narrow" w:eastAsia="Arial Narrow" w:hAnsi="Arial Narrow" w:cs="Arial Narrow"/>
          <w:color w:val="auto"/>
          <w:sz w:val="24"/>
          <w:szCs w:val="24"/>
          <w:vertAlign w:val="superscript"/>
        </w:rPr>
        <w:t>*</w:t>
      </w:r>
    </w:p>
    <w:p w:rsidR="0060336C" w:rsidRPr="005A0427" w:rsidRDefault="006D426D">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Zmiany polegające na:</w:t>
      </w:r>
    </w:p>
    <w:p w:rsidR="00BB44F2" w:rsidRPr="005A0427" w:rsidRDefault="006D426D" w:rsidP="00257676">
      <w:pPr>
        <w:pStyle w:val="Normalny1"/>
        <w:widowControl w:val="0"/>
        <w:numPr>
          <w:ilvl w:val="0"/>
          <w:numId w:val="52"/>
        </w:numPr>
        <w:spacing w:after="0" w:line="240" w:lineRule="auto"/>
        <w:ind w:left="709" w:hanging="425"/>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zmianie </w:t>
      </w:r>
      <w:r w:rsidR="009A154A" w:rsidRPr="005A0427">
        <w:rPr>
          <w:rFonts w:ascii="Arial Narrow" w:eastAsia="Arial Narrow" w:hAnsi="Arial Narrow" w:cs="Arial Narrow"/>
          <w:color w:val="auto"/>
          <w:sz w:val="24"/>
          <w:szCs w:val="24"/>
        </w:rPr>
        <w:t xml:space="preserve">całkowitej wartości Projektu, </w:t>
      </w:r>
      <w:r w:rsidRPr="005A0427">
        <w:rPr>
          <w:rFonts w:ascii="Arial Narrow" w:eastAsia="Arial Narrow" w:hAnsi="Arial Narrow" w:cs="Arial Narrow"/>
          <w:color w:val="auto"/>
          <w:sz w:val="24"/>
          <w:szCs w:val="24"/>
        </w:rPr>
        <w:t xml:space="preserve">wartości </w:t>
      </w:r>
      <w:r w:rsidR="00C81F33" w:rsidRPr="005A0427">
        <w:rPr>
          <w:rFonts w:ascii="Arial Narrow" w:eastAsia="Arial Narrow" w:hAnsi="Arial Narrow" w:cs="Arial Narrow"/>
          <w:color w:val="auto"/>
          <w:sz w:val="24"/>
          <w:szCs w:val="24"/>
        </w:rPr>
        <w:t xml:space="preserve">całkowitych </w:t>
      </w:r>
      <w:r w:rsidRPr="005A0427">
        <w:rPr>
          <w:rFonts w:ascii="Arial Narrow" w:eastAsia="Arial Narrow" w:hAnsi="Arial Narrow" w:cs="Arial Narrow"/>
          <w:color w:val="auto"/>
          <w:sz w:val="24"/>
          <w:szCs w:val="24"/>
        </w:rPr>
        <w:t>wydatków kwalifikowa</w:t>
      </w:r>
      <w:r w:rsidR="00BA0D4E" w:rsidRPr="005A0427">
        <w:rPr>
          <w:rFonts w:ascii="Arial Narrow" w:eastAsia="Arial Narrow" w:hAnsi="Arial Narrow" w:cs="Arial Narrow"/>
          <w:color w:val="auto"/>
          <w:sz w:val="24"/>
          <w:szCs w:val="24"/>
        </w:rPr>
        <w:t>l</w:t>
      </w:r>
      <w:r w:rsidRPr="005A0427">
        <w:rPr>
          <w:rFonts w:ascii="Arial Narrow" w:eastAsia="Arial Narrow" w:hAnsi="Arial Narrow" w:cs="Arial Narrow"/>
          <w:color w:val="auto"/>
          <w:sz w:val="24"/>
          <w:szCs w:val="24"/>
        </w:rPr>
        <w:t>nych i dofinansowania Projektu;</w:t>
      </w:r>
    </w:p>
    <w:p w:rsidR="00742F95" w:rsidRPr="005A0427" w:rsidRDefault="00742F95" w:rsidP="004C1D28">
      <w:pPr>
        <w:pStyle w:val="Normalny1"/>
        <w:widowControl w:val="0"/>
        <w:numPr>
          <w:ilvl w:val="0"/>
          <w:numId w:val="52"/>
        </w:numPr>
        <w:spacing w:after="0" w:line="240" w:lineRule="auto"/>
        <w:ind w:left="709" w:hanging="425"/>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przesunięć środków pomiędzy poszczególnymi kategoriami wydatków polegających na dostosowaniu budżetu Projektu do wartości udzielonych zamówień publicznych, o ile zamówienia zostały przeprowadzone </w:t>
      </w:r>
      <w:r w:rsidRPr="005A0427">
        <w:rPr>
          <w:rFonts w:ascii="Arial Narrow" w:eastAsia="Arial Narrow" w:hAnsi="Arial Narrow" w:cs="Arial Narrow"/>
          <w:color w:val="auto"/>
          <w:sz w:val="24"/>
          <w:szCs w:val="24"/>
        </w:rPr>
        <w:lastRenderedPageBreak/>
        <w:t>zgodnie z wytycznymi dotyczącymi kwalifikowania wydatków;</w:t>
      </w:r>
    </w:p>
    <w:p w:rsidR="00BB44F2" w:rsidRPr="005A0427" w:rsidRDefault="006D426D" w:rsidP="004A1DC9">
      <w:pPr>
        <w:pStyle w:val="Normalny1"/>
        <w:widowControl w:val="0"/>
        <w:numPr>
          <w:ilvl w:val="0"/>
          <w:numId w:val="52"/>
        </w:numPr>
        <w:spacing w:after="0" w:line="240" w:lineRule="auto"/>
        <w:ind w:left="284" w:firstLine="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zmianie okresów realizacji </w:t>
      </w:r>
      <w:r w:rsidR="00712E9F" w:rsidRPr="005A0427">
        <w:rPr>
          <w:rFonts w:ascii="Arial Narrow" w:eastAsia="Arial Narrow" w:hAnsi="Arial Narrow" w:cs="Arial Narrow"/>
          <w:color w:val="auto"/>
          <w:sz w:val="24"/>
          <w:szCs w:val="24"/>
        </w:rPr>
        <w:t>P</w:t>
      </w:r>
      <w:r w:rsidRPr="005A0427">
        <w:rPr>
          <w:rFonts w:ascii="Arial Narrow" w:eastAsia="Arial Narrow" w:hAnsi="Arial Narrow" w:cs="Arial Narrow"/>
          <w:color w:val="auto"/>
          <w:sz w:val="24"/>
          <w:szCs w:val="24"/>
        </w:rPr>
        <w:t>rojektu, o których mowa w § 3;</w:t>
      </w:r>
    </w:p>
    <w:p w:rsidR="00BB44F2" w:rsidRPr="005A0427" w:rsidRDefault="006D426D" w:rsidP="004A1DC9">
      <w:pPr>
        <w:pStyle w:val="Normalny1"/>
        <w:widowControl w:val="0"/>
        <w:numPr>
          <w:ilvl w:val="0"/>
          <w:numId w:val="52"/>
        </w:numPr>
        <w:spacing w:after="0" w:line="240" w:lineRule="auto"/>
        <w:ind w:left="284" w:firstLine="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zmianach w obrębie wskaźników produktu i rezultatu zdefiniowanych we </w:t>
      </w:r>
      <w:r w:rsidR="00C81F33" w:rsidRPr="005A0427">
        <w:rPr>
          <w:rFonts w:ascii="Arial Narrow" w:eastAsia="Arial Narrow" w:hAnsi="Arial Narrow" w:cs="Arial Narrow"/>
          <w:color w:val="auto"/>
          <w:sz w:val="24"/>
          <w:szCs w:val="24"/>
        </w:rPr>
        <w:t>W</w:t>
      </w:r>
      <w:r w:rsidRPr="005A0427">
        <w:rPr>
          <w:rFonts w:ascii="Arial Narrow" w:eastAsia="Arial Narrow" w:hAnsi="Arial Narrow" w:cs="Arial Narrow"/>
          <w:color w:val="auto"/>
          <w:sz w:val="24"/>
          <w:szCs w:val="24"/>
        </w:rPr>
        <w:t>niosku o dofinansowanie;</w:t>
      </w:r>
    </w:p>
    <w:p w:rsidR="00BB44F2" w:rsidRPr="005A0427" w:rsidRDefault="00BA0D4E" w:rsidP="004A1DC9">
      <w:pPr>
        <w:pStyle w:val="Normalny1"/>
        <w:widowControl w:val="0"/>
        <w:numPr>
          <w:ilvl w:val="0"/>
          <w:numId w:val="52"/>
        </w:numPr>
        <w:spacing w:after="0" w:line="240" w:lineRule="auto"/>
        <w:ind w:left="284" w:firstLine="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zmianie Partnera P</w:t>
      </w:r>
      <w:r w:rsidR="006D426D" w:rsidRPr="005A0427">
        <w:rPr>
          <w:rFonts w:ascii="Arial Narrow" w:eastAsia="Arial Narrow" w:hAnsi="Arial Narrow" w:cs="Arial Narrow"/>
          <w:color w:val="auto"/>
          <w:sz w:val="24"/>
          <w:szCs w:val="24"/>
        </w:rPr>
        <w:t>rojektu</w:t>
      </w:r>
      <w:r w:rsidR="00F84C66" w:rsidRPr="005A0427">
        <w:rPr>
          <w:rFonts w:ascii="Arial Narrow" w:eastAsia="Arial Narrow" w:hAnsi="Arial Narrow" w:cs="Arial Narrow"/>
          <w:color w:val="auto"/>
          <w:sz w:val="24"/>
          <w:szCs w:val="24"/>
        </w:rPr>
        <w:t>*</w:t>
      </w:r>
      <w:r w:rsidR="006D426D" w:rsidRPr="005A0427">
        <w:rPr>
          <w:rFonts w:ascii="Arial Narrow" w:eastAsia="Arial Narrow" w:hAnsi="Arial Narrow" w:cs="Arial Narrow"/>
          <w:color w:val="auto"/>
          <w:sz w:val="24"/>
          <w:szCs w:val="24"/>
        </w:rPr>
        <w:t>;</w:t>
      </w:r>
    </w:p>
    <w:p w:rsidR="00BB44F2" w:rsidRPr="005A0427" w:rsidRDefault="006D426D" w:rsidP="004A1DC9">
      <w:pPr>
        <w:pStyle w:val="Normalny1"/>
        <w:widowControl w:val="0"/>
        <w:numPr>
          <w:ilvl w:val="0"/>
          <w:numId w:val="52"/>
        </w:numPr>
        <w:spacing w:after="0" w:line="240" w:lineRule="auto"/>
        <w:ind w:left="284" w:firstLine="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modyfikacji zakresu kategorii lub dodanie </w:t>
      </w:r>
      <w:proofErr w:type="spellStart"/>
      <w:r w:rsidRPr="005A0427">
        <w:rPr>
          <w:rFonts w:ascii="Arial Narrow" w:eastAsia="Arial Narrow" w:hAnsi="Arial Narrow" w:cs="Arial Narrow"/>
          <w:color w:val="auto"/>
          <w:sz w:val="24"/>
          <w:szCs w:val="24"/>
        </w:rPr>
        <w:t>podkategorii</w:t>
      </w:r>
      <w:proofErr w:type="spellEnd"/>
      <w:r w:rsidRPr="005A0427">
        <w:rPr>
          <w:rFonts w:ascii="Arial Narrow" w:eastAsia="Arial Narrow" w:hAnsi="Arial Narrow" w:cs="Arial Narrow"/>
          <w:color w:val="auto"/>
          <w:sz w:val="24"/>
          <w:szCs w:val="24"/>
        </w:rPr>
        <w:t xml:space="preserve"> wydatków</w:t>
      </w:r>
    </w:p>
    <w:p w:rsidR="00BB44F2" w:rsidRPr="005A0427" w:rsidRDefault="006D426D" w:rsidP="004A1DC9">
      <w:pPr>
        <w:pStyle w:val="Normalny1"/>
        <w:widowControl w:val="0"/>
        <w:spacing w:after="0" w:line="240" w:lineRule="auto"/>
        <w:ind w:left="284"/>
        <w:rPr>
          <w:rFonts w:ascii="Arial Narrow" w:hAnsi="Arial Narrow"/>
          <w:color w:val="auto"/>
          <w:sz w:val="24"/>
          <w:szCs w:val="24"/>
        </w:rPr>
      </w:pPr>
      <w:r w:rsidRPr="005A0427">
        <w:rPr>
          <w:rFonts w:ascii="Arial Narrow" w:eastAsia="Arial Narrow" w:hAnsi="Arial Narrow" w:cs="Arial Narrow"/>
          <w:color w:val="auto"/>
          <w:sz w:val="24"/>
          <w:szCs w:val="24"/>
        </w:rPr>
        <w:t xml:space="preserve">wymagają akceptacji Instytucji </w:t>
      </w:r>
      <w:del w:id="444" w:author="pszmaglinski" w:date="2016-07-13T09:24:00Z">
        <w:r w:rsidRPr="005A0427" w:rsidDel="00442587">
          <w:rPr>
            <w:rFonts w:ascii="Arial Narrow" w:eastAsia="Arial Narrow" w:hAnsi="Arial Narrow" w:cs="Arial Narrow"/>
            <w:color w:val="auto"/>
            <w:sz w:val="24"/>
            <w:szCs w:val="24"/>
          </w:rPr>
          <w:delText xml:space="preserve">Zarządzającej </w:delText>
        </w:r>
      </w:del>
      <w:ins w:id="445" w:author="pszmaglinski" w:date="2016-07-13T09:24:00Z">
        <w:r w:rsidR="00442587">
          <w:rPr>
            <w:rFonts w:ascii="Arial Narrow" w:eastAsia="Arial Narrow" w:hAnsi="Arial Narrow" w:cs="Arial Narrow"/>
            <w:color w:val="auto"/>
            <w:sz w:val="24"/>
            <w:szCs w:val="24"/>
          </w:rPr>
          <w:t>Pośredniczącej</w:t>
        </w:r>
        <w:r w:rsidR="00442587" w:rsidRPr="005A0427">
          <w:rPr>
            <w:rFonts w:ascii="Arial Narrow" w:eastAsia="Arial Narrow" w:hAnsi="Arial Narrow" w:cs="Arial Narrow"/>
            <w:color w:val="auto"/>
            <w:sz w:val="24"/>
            <w:szCs w:val="24"/>
          </w:rPr>
          <w:t xml:space="preserve"> </w:t>
        </w:r>
      </w:ins>
      <w:r w:rsidRPr="005A0427">
        <w:rPr>
          <w:rFonts w:ascii="Arial Narrow" w:eastAsia="Arial Narrow" w:hAnsi="Arial Narrow" w:cs="Arial Narrow"/>
          <w:color w:val="auto"/>
          <w:sz w:val="24"/>
          <w:szCs w:val="24"/>
        </w:rPr>
        <w:t>i są</w:t>
      </w:r>
      <w:r w:rsidR="00BA0D4E" w:rsidRPr="005A0427">
        <w:rPr>
          <w:rFonts w:ascii="Arial Narrow" w:eastAsia="Arial Narrow" w:hAnsi="Arial Narrow" w:cs="Arial Narrow"/>
          <w:color w:val="auto"/>
          <w:sz w:val="24"/>
          <w:szCs w:val="24"/>
        </w:rPr>
        <w:t xml:space="preserve"> wprowadzane aneksem do Umowy.</w:t>
      </w:r>
    </w:p>
    <w:p w:rsidR="00BB44F2" w:rsidRPr="005A0427" w:rsidRDefault="00AD35FE" w:rsidP="004A1DC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Niezależnie od postanowień zawartych w ust. 5, z</w:t>
      </w:r>
      <w:r w:rsidR="006D426D" w:rsidRPr="005A0427">
        <w:rPr>
          <w:rFonts w:ascii="Arial Narrow" w:eastAsia="Arial Narrow" w:hAnsi="Arial Narrow" w:cs="Arial Narrow"/>
          <w:color w:val="auto"/>
          <w:sz w:val="24"/>
          <w:szCs w:val="24"/>
        </w:rPr>
        <w:t>mi</w:t>
      </w:r>
      <w:r w:rsidR="00D71333" w:rsidRPr="005A0427">
        <w:rPr>
          <w:rFonts w:ascii="Arial Narrow" w:eastAsia="Arial Narrow" w:hAnsi="Arial Narrow" w:cs="Arial Narrow"/>
          <w:color w:val="auto"/>
          <w:sz w:val="24"/>
          <w:szCs w:val="24"/>
        </w:rPr>
        <w:t>any inne, niż określone w ust. 4</w:t>
      </w:r>
      <w:r w:rsidR="006D426D" w:rsidRPr="005A0427">
        <w:rPr>
          <w:rFonts w:ascii="Arial Narrow" w:eastAsia="Arial Narrow" w:hAnsi="Arial Narrow" w:cs="Arial Narrow"/>
          <w:color w:val="auto"/>
          <w:sz w:val="24"/>
          <w:szCs w:val="24"/>
        </w:rPr>
        <w:t xml:space="preserve">, </w:t>
      </w:r>
      <w:r w:rsidRPr="005A0427">
        <w:rPr>
          <w:rFonts w:ascii="Arial Narrow" w:eastAsia="Arial Narrow" w:hAnsi="Arial Narrow" w:cs="Arial Narrow"/>
          <w:color w:val="auto"/>
          <w:sz w:val="24"/>
          <w:szCs w:val="24"/>
        </w:rPr>
        <w:t xml:space="preserve">również </w:t>
      </w:r>
      <w:r w:rsidR="006D426D" w:rsidRPr="005A0427">
        <w:rPr>
          <w:rFonts w:ascii="Arial Narrow" w:eastAsia="Arial Narrow" w:hAnsi="Arial Narrow" w:cs="Arial Narrow"/>
          <w:color w:val="auto"/>
          <w:sz w:val="24"/>
          <w:szCs w:val="24"/>
        </w:rPr>
        <w:t xml:space="preserve">wymagają pisemnej akceptacji Instytucji </w:t>
      </w:r>
      <w:ins w:id="446" w:author="pszmaglinski" w:date="2016-07-13T09:25:00Z">
        <w:r w:rsidR="00442587">
          <w:rPr>
            <w:rFonts w:ascii="Arial Narrow" w:eastAsia="Arial Narrow" w:hAnsi="Arial Narrow" w:cs="Arial Narrow"/>
            <w:color w:val="auto"/>
            <w:sz w:val="24"/>
            <w:szCs w:val="24"/>
          </w:rPr>
          <w:t>Pośredniczącej</w:t>
        </w:r>
      </w:ins>
      <w:del w:id="447" w:author="pszmaglinski" w:date="2016-07-13T09:25:00Z">
        <w:r w:rsidR="006D426D" w:rsidRPr="005A0427" w:rsidDel="00442587">
          <w:rPr>
            <w:rFonts w:ascii="Arial Narrow" w:eastAsia="Arial Narrow" w:hAnsi="Arial Narrow" w:cs="Arial Narrow"/>
            <w:color w:val="auto"/>
            <w:sz w:val="24"/>
            <w:szCs w:val="24"/>
          </w:rPr>
          <w:delText>Zarządzającej</w:delText>
        </w:r>
      </w:del>
      <w:r w:rsidR="006D426D" w:rsidRPr="005A0427">
        <w:rPr>
          <w:rFonts w:ascii="Arial Narrow" w:eastAsia="Arial Narrow" w:hAnsi="Arial Narrow" w:cs="Arial Narrow"/>
          <w:color w:val="auto"/>
          <w:sz w:val="24"/>
          <w:szCs w:val="24"/>
        </w:rPr>
        <w:t>. Decyzję</w:t>
      </w:r>
      <w:r w:rsidRPr="005A0427">
        <w:rPr>
          <w:rFonts w:ascii="Arial Narrow" w:eastAsia="Arial Narrow" w:hAnsi="Arial Narrow" w:cs="Arial Narrow"/>
          <w:color w:val="auto"/>
          <w:sz w:val="24"/>
          <w:szCs w:val="24"/>
        </w:rPr>
        <w:t xml:space="preserve"> </w:t>
      </w:r>
      <w:r w:rsidR="006D426D" w:rsidRPr="005A0427">
        <w:rPr>
          <w:rFonts w:ascii="Arial Narrow" w:eastAsia="Arial Narrow" w:hAnsi="Arial Narrow" w:cs="Arial Narrow"/>
          <w:color w:val="auto"/>
          <w:sz w:val="24"/>
          <w:szCs w:val="24"/>
        </w:rPr>
        <w:t>o konie</w:t>
      </w:r>
      <w:r w:rsidR="007A2104" w:rsidRPr="005A0427">
        <w:rPr>
          <w:rFonts w:ascii="Arial Narrow" w:eastAsia="Arial Narrow" w:hAnsi="Arial Narrow" w:cs="Arial Narrow"/>
          <w:color w:val="auto"/>
          <w:sz w:val="24"/>
          <w:szCs w:val="24"/>
        </w:rPr>
        <w:t>czności sporządzenia aneksu do U</w:t>
      </w:r>
      <w:r w:rsidR="006D426D" w:rsidRPr="005A0427">
        <w:rPr>
          <w:rFonts w:ascii="Arial Narrow" w:eastAsia="Arial Narrow" w:hAnsi="Arial Narrow" w:cs="Arial Narrow"/>
          <w:color w:val="auto"/>
          <w:sz w:val="24"/>
          <w:szCs w:val="24"/>
        </w:rPr>
        <w:t xml:space="preserve">mowy podejmuje Instytucja </w:t>
      </w:r>
      <w:ins w:id="448" w:author="pszmaglinski" w:date="2016-07-13T09:25:00Z">
        <w:r w:rsidR="00442587">
          <w:rPr>
            <w:rFonts w:ascii="Arial Narrow" w:eastAsia="Arial Narrow" w:hAnsi="Arial Narrow" w:cs="Arial Narrow"/>
            <w:color w:val="auto"/>
            <w:sz w:val="24"/>
            <w:szCs w:val="24"/>
          </w:rPr>
          <w:t>Pośrednicząca</w:t>
        </w:r>
      </w:ins>
      <w:del w:id="449" w:author="pszmaglinski" w:date="2016-07-13T09:25:00Z">
        <w:r w:rsidR="006D426D" w:rsidRPr="005A0427" w:rsidDel="00442587">
          <w:rPr>
            <w:rFonts w:ascii="Arial Narrow" w:eastAsia="Arial Narrow" w:hAnsi="Arial Narrow" w:cs="Arial Narrow"/>
            <w:color w:val="auto"/>
            <w:sz w:val="24"/>
            <w:szCs w:val="24"/>
          </w:rPr>
          <w:delText>Zarządzająca</w:delText>
        </w:r>
      </w:del>
      <w:r w:rsidR="006D426D" w:rsidRPr="005A0427">
        <w:rPr>
          <w:rFonts w:ascii="Arial Narrow" w:eastAsia="Arial Narrow" w:hAnsi="Arial Narrow" w:cs="Arial Narrow"/>
          <w:color w:val="auto"/>
          <w:sz w:val="24"/>
          <w:szCs w:val="24"/>
        </w:rPr>
        <w:t>.</w:t>
      </w:r>
    </w:p>
    <w:p w:rsidR="00BB44F2" w:rsidRPr="005A0427" w:rsidRDefault="006D426D" w:rsidP="004A1DC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Po otrzymaniu zgłoszenia planowanej zmiany innej niż wskazana w ust. </w:t>
      </w:r>
      <w:r w:rsidR="007D5331">
        <w:rPr>
          <w:rFonts w:ascii="Arial Narrow" w:eastAsia="Arial Narrow" w:hAnsi="Arial Narrow" w:cs="Arial Narrow"/>
          <w:color w:val="auto"/>
          <w:sz w:val="24"/>
          <w:szCs w:val="24"/>
        </w:rPr>
        <w:t>5</w:t>
      </w:r>
      <w:r w:rsidRPr="005A0427">
        <w:rPr>
          <w:rFonts w:ascii="Arial Narrow" w:eastAsia="Arial Narrow" w:hAnsi="Arial Narrow" w:cs="Arial Narrow"/>
          <w:color w:val="auto"/>
          <w:sz w:val="24"/>
          <w:szCs w:val="24"/>
        </w:rPr>
        <w:t xml:space="preserve">, Instytucja </w:t>
      </w:r>
      <w:del w:id="450" w:author="pszmaglinski" w:date="2016-07-13T09:25:00Z">
        <w:r w:rsidRPr="005A0427" w:rsidDel="00442587">
          <w:rPr>
            <w:rFonts w:ascii="Arial Narrow" w:eastAsia="Arial Narrow" w:hAnsi="Arial Narrow" w:cs="Arial Narrow"/>
            <w:color w:val="auto"/>
            <w:sz w:val="24"/>
            <w:szCs w:val="24"/>
          </w:rPr>
          <w:delText xml:space="preserve">Zarządzająca </w:delText>
        </w:r>
      </w:del>
      <w:ins w:id="451" w:author="pszmaglinski" w:date="2016-07-13T09:25:00Z">
        <w:r w:rsidR="00442587">
          <w:rPr>
            <w:rFonts w:ascii="Arial Narrow" w:eastAsia="Arial Narrow" w:hAnsi="Arial Narrow" w:cs="Arial Narrow"/>
            <w:color w:val="auto"/>
            <w:sz w:val="24"/>
            <w:szCs w:val="24"/>
          </w:rPr>
          <w:t>Pośrednicząca</w:t>
        </w:r>
        <w:r w:rsidR="00442587" w:rsidRPr="005A0427">
          <w:rPr>
            <w:rFonts w:ascii="Arial Narrow" w:eastAsia="Arial Narrow" w:hAnsi="Arial Narrow" w:cs="Arial Narrow"/>
            <w:color w:val="auto"/>
            <w:sz w:val="24"/>
            <w:szCs w:val="24"/>
          </w:rPr>
          <w:t xml:space="preserve"> </w:t>
        </w:r>
      </w:ins>
      <w:r w:rsidRPr="005A0427">
        <w:rPr>
          <w:rFonts w:ascii="Arial Narrow" w:eastAsia="Arial Narrow" w:hAnsi="Arial Narrow" w:cs="Arial Narrow"/>
          <w:color w:val="auto"/>
          <w:sz w:val="24"/>
          <w:szCs w:val="24"/>
        </w:rPr>
        <w:t>każdorazowo sprawdza, czy istnieje ryzyko, że w przypadku wprowadzenia zmiany Projekt przestałby spełniać kryteria wyboru projektów, których spełnienie było niezbędne, by Projekt mógł otrzymać dofinansowanie. W razie stwierdzenia istnienia takiego ryzyka, Projekt jest kierowany do ponownej oceny</w:t>
      </w:r>
      <w:r w:rsidR="00E45F5E" w:rsidRPr="005A0427">
        <w:rPr>
          <w:rFonts w:ascii="Arial Narrow" w:eastAsia="Arial Narrow" w:hAnsi="Arial Narrow" w:cs="Arial Narrow"/>
          <w:color w:val="auto"/>
          <w:sz w:val="24"/>
          <w:szCs w:val="24"/>
        </w:rPr>
        <w:t xml:space="preserve"> merytorycznej</w:t>
      </w:r>
      <w:r w:rsidR="00D05329" w:rsidRPr="005A0427">
        <w:rPr>
          <w:rFonts w:ascii="Arial Narrow" w:eastAsia="Arial Narrow" w:hAnsi="Arial Narrow" w:cs="Arial Narrow"/>
          <w:color w:val="auto"/>
          <w:sz w:val="24"/>
          <w:szCs w:val="24"/>
        </w:rPr>
        <w:t xml:space="preserve">/opinii </w:t>
      </w:r>
      <w:r w:rsidRPr="005A0427">
        <w:rPr>
          <w:rFonts w:ascii="Arial Narrow" w:eastAsia="Arial Narrow" w:hAnsi="Arial Narrow" w:cs="Arial Narrow"/>
          <w:color w:val="auto"/>
          <w:sz w:val="24"/>
          <w:szCs w:val="24"/>
        </w:rPr>
        <w:t xml:space="preserve">w zakresie odpowiednich kryteriów. Nie jest dopuszczalna zmiana w Projekcie, w rezultacie której Projekt przestałby spełniać kryteria wyboru projektów, których spełnienie było niezbędne, by </w:t>
      </w:r>
      <w:r w:rsidR="008C7F01" w:rsidRPr="005A0427">
        <w:rPr>
          <w:rFonts w:ascii="Arial Narrow" w:eastAsia="Arial Narrow" w:hAnsi="Arial Narrow" w:cs="Arial Narrow"/>
          <w:color w:val="auto"/>
          <w:sz w:val="24"/>
          <w:szCs w:val="24"/>
        </w:rPr>
        <w:t>P</w:t>
      </w:r>
      <w:r w:rsidRPr="005A0427">
        <w:rPr>
          <w:rFonts w:ascii="Arial Narrow" w:eastAsia="Arial Narrow" w:hAnsi="Arial Narrow" w:cs="Arial Narrow"/>
          <w:color w:val="auto"/>
          <w:sz w:val="24"/>
          <w:szCs w:val="24"/>
        </w:rPr>
        <w:t>rojekt mógł otrzymać dofinansowanie.</w:t>
      </w:r>
    </w:p>
    <w:p w:rsidR="00BB44F2" w:rsidRPr="005A0427" w:rsidRDefault="006D426D" w:rsidP="004A1DC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Instytucja </w:t>
      </w:r>
      <w:del w:id="452" w:author="pszmaglinski" w:date="2016-07-13T09:26:00Z">
        <w:r w:rsidRPr="005A0427" w:rsidDel="00442587">
          <w:rPr>
            <w:rFonts w:ascii="Arial Narrow" w:eastAsia="Arial Narrow" w:hAnsi="Arial Narrow" w:cs="Arial Narrow"/>
            <w:color w:val="auto"/>
            <w:sz w:val="24"/>
            <w:szCs w:val="24"/>
          </w:rPr>
          <w:delText xml:space="preserve">Zarządzająca </w:delText>
        </w:r>
      </w:del>
      <w:ins w:id="453" w:author="pszmaglinski" w:date="2016-07-13T09:26:00Z">
        <w:r w:rsidR="00442587">
          <w:rPr>
            <w:rFonts w:ascii="Arial Narrow" w:eastAsia="Arial Narrow" w:hAnsi="Arial Narrow" w:cs="Arial Narrow"/>
            <w:color w:val="auto"/>
            <w:sz w:val="24"/>
            <w:szCs w:val="24"/>
          </w:rPr>
          <w:t>Pośrednicząca</w:t>
        </w:r>
        <w:r w:rsidR="00442587" w:rsidRPr="005A0427">
          <w:rPr>
            <w:rFonts w:ascii="Arial Narrow" w:eastAsia="Arial Narrow" w:hAnsi="Arial Narrow" w:cs="Arial Narrow"/>
            <w:color w:val="auto"/>
            <w:sz w:val="24"/>
            <w:szCs w:val="24"/>
          </w:rPr>
          <w:t xml:space="preserve"> </w:t>
        </w:r>
      </w:ins>
      <w:r w:rsidRPr="005A0427">
        <w:rPr>
          <w:rFonts w:ascii="Arial Narrow" w:eastAsia="Arial Narrow" w:hAnsi="Arial Narrow" w:cs="Arial Narrow"/>
          <w:color w:val="auto"/>
          <w:sz w:val="24"/>
          <w:szCs w:val="24"/>
        </w:rPr>
        <w:t>ustosunkowuje się do wnioskowanych zmian w okresie nie dłuższym niż 21 dni licząc</w:t>
      </w:r>
      <w:r w:rsidR="00114C18" w:rsidRPr="005A0427">
        <w:rPr>
          <w:rFonts w:ascii="Arial Narrow" w:eastAsia="Arial Narrow" w:hAnsi="Arial Narrow" w:cs="Arial Narrow"/>
          <w:color w:val="auto"/>
          <w:sz w:val="24"/>
          <w:szCs w:val="24"/>
        </w:rPr>
        <w:br/>
      </w:r>
      <w:r w:rsidRPr="005A0427">
        <w:rPr>
          <w:rFonts w:ascii="Arial Narrow" w:eastAsia="Arial Narrow" w:hAnsi="Arial Narrow" w:cs="Arial Narrow"/>
          <w:color w:val="auto"/>
          <w:sz w:val="24"/>
          <w:szCs w:val="24"/>
        </w:rPr>
        <w:t xml:space="preserve">od daty wpływu wniosku o zmianę, z zastrzeżeniem ust. </w:t>
      </w:r>
      <w:r w:rsidR="007D5331">
        <w:rPr>
          <w:rFonts w:ascii="Arial Narrow" w:eastAsia="Arial Narrow" w:hAnsi="Arial Narrow" w:cs="Arial Narrow"/>
          <w:color w:val="auto"/>
          <w:sz w:val="24"/>
          <w:szCs w:val="24"/>
        </w:rPr>
        <w:t>5</w:t>
      </w:r>
      <w:r w:rsidRPr="005A0427">
        <w:rPr>
          <w:rFonts w:ascii="Arial Narrow" w:eastAsia="Arial Narrow" w:hAnsi="Arial Narrow" w:cs="Arial Narrow"/>
          <w:color w:val="auto"/>
          <w:sz w:val="24"/>
          <w:szCs w:val="24"/>
        </w:rPr>
        <w:t xml:space="preserve">. Jeżeli Instytucja </w:t>
      </w:r>
      <w:del w:id="454" w:author="pszmaglinski" w:date="2016-07-13T09:26:00Z">
        <w:r w:rsidRPr="005A0427" w:rsidDel="00442587">
          <w:rPr>
            <w:rFonts w:ascii="Arial Narrow" w:eastAsia="Arial Narrow" w:hAnsi="Arial Narrow" w:cs="Arial Narrow"/>
            <w:color w:val="auto"/>
            <w:sz w:val="24"/>
            <w:szCs w:val="24"/>
          </w:rPr>
          <w:delText xml:space="preserve">Zarządzająca </w:delText>
        </w:r>
      </w:del>
      <w:ins w:id="455" w:author="pszmaglinski" w:date="2016-07-13T09:26:00Z">
        <w:r w:rsidR="00442587">
          <w:rPr>
            <w:rFonts w:ascii="Arial Narrow" w:eastAsia="Arial Narrow" w:hAnsi="Arial Narrow" w:cs="Arial Narrow"/>
            <w:color w:val="auto"/>
            <w:sz w:val="24"/>
            <w:szCs w:val="24"/>
          </w:rPr>
          <w:t>Pośrednicząca</w:t>
        </w:r>
        <w:r w:rsidR="00442587" w:rsidRPr="005A0427">
          <w:rPr>
            <w:rFonts w:ascii="Arial Narrow" w:eastAsia="Arial Narrow" w:hAnsi="Arial Narrow" w:cs="Arial Narrow"/>
            <w:color w:val="auto"/>
            <w:sz w:val="24"/>
            <w:szCs w:val="24"/>
          </w:rPr>
          <w:t xml:space="preserve"> </w:t>
        </w:r>
      </w:ins>
      <w:r w:rsidRPr="005A0427">
        <w:rPr>
          <w:rFonts w:ascii="Arial Narrow" w:eastAsia="Arial Narrow" w:hAnsi="Arial Narrow" w:cs="Arial Narrow"/>
          <w:color w:val="auto"/>
          <w:sz w:val="24"/>
          <w:szCs w:val="24"/>
        </w:rPr>
        <w:t>nie może zająć stanowiska bez konsultacji z podmiotami/ekspertami zewnętrznymi, bieg terminu</w:t>
      </w:r>
      <w:r w:rsidR="00870A3E" w:rsidRPr="005A0427">
        <w:rPr>
          <w:rFonts w:ascii="Arial Narrow" w:eastAsia="Arial Narrow" w:hAnsi="Arial Narrow" w:cs="Arial Narrow"/>
          <w:color w:val="auto"/>
          <w:sz w:val="24"/>
          <w:szCs w:val="24"/>
        </w:rPr>
        <w:t>,</w:t>
      </w:r>
      <w:r w:rsidRPr="005A0427">
        <w:rPr>
          <w:rFonts w:ascii="Arial Narrow" w:eastAsia="Arial Narrow" w:hAnsi="Arial Narrow" w:cs="Arial Narrow"/>
          <w:color w:val="auto"/>
          <w:sz w:val="24"/>
          <w:szCs w:val="24"/>
        </w:rPr>
        <w:t xml:space="preserve"> o którym mowa w niniejszym ustępie jest wstrzymywany o okres uzyskania niezbędnych opinii.</w:t>
      </w:r>
    </w:p>
    <w:p w:rsidR="00BB44F2" w:rsidRPr="005A0427" w:rsidRDefault="006D426D" w:rsidP="004A1DC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Pod rygorem niekwalifikowalności wydatków, Beneficjent, Partner lub inny podmiot upoważniony do ponoszenia wydatków kwalifikowalnych nie może zaciągnąć zobowiązania finansowego przed wystąpieniem o uzyskanie zgody Instytucji </w:t>
      </w:r>
      <w:del w:id="456" w:author="pszmaglinski" w:date="2016-07-13T09:28:00Z">
        <w:r w:rsidRPr="005A0427" w:rsidDel="00442587">
          <w:rPr>
            <w:rFonts w:ascii="Arial Narrow" w:eastAsia="Arial Narrow" w:hAnsi="Arial Narrow" w:cs="Arial Narrow"/>
            <w:color w:val="auto"/>
            <w:sz w:val="24"/>
            <w:szCs w:val="24"/>
          </w:rPr>
          <w:delText xml:space="preserve">Zarządzającej </w:delText>
        </w:r>
      </w:del>
      <w:ins w:id="457" w:author="pszmaglinski" w:date="2016-07-13T09:28:00Z">
        <w:r w:rsidR="00442587">
          <w:rPr>
            <w:rFonts w:ascii="Arial Narrow" w:eastAsia="Arial Narrow" w:hAnsi="Arial Narrow" w:cs="Arial Narrow"/>
            <w:color w:val="auto"/>
            <w:sz w:val="24"/>
            <w:szCs w:val="24"/>
          </w:rPr>
          <w:t xml:space="preserve">Pośredniczącej </w:t>
        </w:r>
      </w:ins>
      <w:r w:rsidRPr="005A0427">
        <w:rPr>
          <w:rFonts w:ascii="Arial Narrow" w:eastAsia="Arial Narrow" w:hAnsi="Arial Narrow" w:cs="Arial Narrow"/>
          <w:color w:val="auto"/>
          <w:sz w:val="24"/>
          <w:szCs w:val="24"/>
        </w:rPr>
        <w:t xml:space="preserve">na zmianę zakresu </w:t>
      </w:r>
      <w:r w:rsidR="00785361" w:rsidRPr="005A0427">
        <w:rPr>
          <w:rFonts w:ascii="Arial Narrow" w:eastAsia="Arial Narrow" w:hAnsi="Arial Narrow" w:cs="Arial Narrow"/>
          <w:color w:val="auto"/>
          <w:sz w:val="24"/>
          <w:szCs w:val="24"/>
        </w:rPr>
        <w:t>P</w:t>
      </w:r>
      <w:r w:rsidRPr="005A0427">
        <w:rPr>
          <w:rFonts w:ascii="Arial Narrow" w:eastAsia="Arial Narrow" w:hAnsi="Arial Narrow" w:cs="Arial Narrow"/>
          <w:color w:val="auto"/>
          <w:sz w:val="24"/>
          <w:szCs w:val="24"/>
        </w:rPr>
        <w:t>rojektu.</w:t>
      </w:r>
    </w:p>
    <w:p w:rsidR="00BB44F2" w:rsidRPr="005A0427" w:rsidRDefault="006D426D" w:rsidP="004A1DC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Do czasu uzyskania zgody Instytucji </w:t>
      </w:r>
      <w:del w:id="458" w:author="pszmaglinski" w:date="2016-07-13T09:29:00Z">
        <w:r w:rsidRPr="005A0427" w:rsidDel="00442587">
          <w:rPr>
            <w:rFonts w:ascii="Arial Narrow" w:eastAsia="Arial Narrow" w:hAnsi="Arial Narrow" w:cs="Arial Narrow"/>
            <w:color w:val="auto"/>
            <w:sz w:val="24"/>
            <w:szCs w:val="24"/>
          </w:rPr>
          <w:delText xml:space="preserve">Zarządzającej </w:delText>
        </w:r>
      </w:del>
      <w:proofErr w:type="spellStart"/>
      <w:ins w:id="459" w:author="pszmaglinski" w:date="2016-07-13T09:29:00Z">
        <w:r w:rsidR="00442587">
          <w:rPr>
            <w:rFonts w:ascii="Arial Narrow" w:eastAsia="Arial Narrow" w:hAnsi="Arial Narrow" w:cs="Arial Narrow"/>
            <w:color w:val="auto"/>
            <w:sz w:val="24"/>
            <w:szCs w:val="24"/>
          </w:rPr>
          <w:t>Posredniczącej</w:t>
        </w:r>
        <w:proofErr w:type="spellEnd"/>
        <w:r w:rsidR="00442587" w:rsidRPr="005A0427">
          <w:rPr>
            <w:rFonts w:ascii="Arial Narrow" w:eastAsia="Arial Narrow" w:hAnsi="Arial Narrow" w:cs="Arial Narrow"/>
            <w:color w:val="auto"/>
            <w:sz w:val="24"/>
            <w:szCs w:val="24"/>
          </w:rPr>
          <w:t xml:space="preserve"> </w:t>
        </w:r>
      </w:ins>
      <w:r w:rsidRPr="005A0427">
        <w:rPr>
          <w:rFonts w:ascii="Arial Narrow" w:eastAsia="Arial Narrow" w:hAnsi="Arial Narrow" w:cs="Arial Narrow"/>
          <w:color w:val="auto"/>
          <w:sz w:val="24"/>
          <w:szCs w:val="24"/>
        </w:rPr>
        <w:t>w formie, określonej w ust</w:t>
      </w:r>
      <w:r w:rsidR="00785361" w:rsidRPr="005A0427">
        <w:rPr>
          <w:rFonts w:ascii="Arial Narrow" w:eastAsia="Arial Narrow" w:hAnsi="Arial Narrow" w:cs="Arial Narrow"/>
          <w:color w:val="auto"/>
          <w:sz w:val="24"/>
          <w:szCs w:val="24"/>
        </w:rPr>
        <w:t>.</w:t>
      </w:r>
      <w:r w:rsidRPr="005A0427">
        <w:rPr>
          <w:rFonts w:ascii="Arial Narrow" w:eastAsia="Arial Narrow" w:hAnsi="Arial Narrow" w:cs="Arial Narrow"/>
          <w:color w:val="auto"/>
          <w:sz w:val="24"/>
          <w:szCs w:val="24"/>
        </w:rPr>
        <w:t xml:space="preserve"> 2, Beneficjent może ponosić wydatki na własne ryzyko. Jeżeli osta</w:t>
      </w:r>
      <w:r w:rsidR="00022675" w:rsidRPr="005A0427">
        <w:rPr>
          <w:rFonts w:ascii="Arial Narrow" w:eastAsia="Arial Narrow" w:hAnsi="Arial Narrow" w:cs="Arial Narrow"/>
          <w:color w:val="auto"/>
          <w:sz w:val="24"/>
          <w:szCs w:val="24"/>
        </w:rPr>
        <w:t xml:space="preserve">tecznie Instytucja </w:t>
      </w:r>
      <w:del w:id="460" w:author="pszmaglinski" w:date="2016-07-13T09:29:00Z">
        <w:r w:rsidR="00022675" w:rsidRPr="005A0427" w:rsidDel="00442587">
          <w:rPr>
            <w:rFonts w:ascii="Arial Narrow" w:eastAsia="Arial Narrow" w:hAnsi="Arial Narrow" w:cs="Arial Narrow"/>
            <w:color w:val="auto"/>
            <w:sz w:val="24"/>
            <w:szCs w:val="24"/>
          </w:rPr>
          <w:delText>Zarządzająca</w:delText>
        </w:r>
        <w:r w:rsidRPr="005A0427" w:rsidDel="00442587">
          <w:rPr>
            <w:rFonts w:ascii="Arial Narrow" w:eastAsia="Arial Narrow" w:hAnsi="Arial Narrow" w:cs="Arial Narrow"/>
            <w:color w:val="auto"/>
            <w:sz w:val="24"/>
            <w:szCs w:val="24"/>
          </w:rPr>
          <w:delText xml:space="preserve"> </w:delText>
        </w:r>
      </w:del>
      <w:ins w:id="461" w:author="pszmaglinski" w:date="2016-07-13T09:29:00Z">
        <w:r w:rsidR="00442587">
          <w:rPr>
            <w:rFonts w:ascii="Arial Narrow" w:eastAsia="Arial Narrow" w:hAnsi="Arial Narrow" w:cs="Arial Narrow"/>
            <w:color w:val="auto"/>
            <w:sz w:val="24"/>
            <w:szCs w:val="24"/>
          </w:rPr>
          <w:t>Pośrednicząca</w:t>
        </w:r>
        <w:r w:rsidR="00442587" w:rsidRPr="005A0427">
          <w:rPr>
            <w:rFonts w:ascii="Arial Narrow" w:eastAsia="Arial Narrow" w:hAnsi="Arial Narrow" w:cs="Arial Narrow"/>
            <w:color w:val="auto"/>
            <w:sz w:val="24"/>
            <w:szCs w:val="24"/>
          </w:rPr>
          <w:t xml:space="preserve"> </w:t>
        </w:r>
      </w:ins>
      <w:r w:rsidRPr="005A0427">
        <w:rPr>
          <w:rFonts w:ascii="Arial Narrow" w:eastAsia="Arial Narrow" w:hAnsi="Arial Narrow" w:cs="Arial Narrow"/>
          <w:color w:val="auto"/>
          <w:sz w:val="24"/>
          <w:szCs w:val="24"/>
        </w:rPr>
        <w:t>ustosunkuje się pozytywnie do wniosku Beneficjenta, wydatki mogą podlegać rozliczeniu</w:t>
      </w:r>
      <w:r w:rsidR="00CC6DC7" w:rsidRPr="005A0427">
        <w:rPr>
          <w:rFonts w:ascii="Arial Narrow" w:eastAsia="Arial Narrow" w:hAnsi="Arial Narrow" w:cs="Arial Narrow"/>
          <w:color w:val="auto"/>
          <w:sz w:val="24"/>
          <w:szCs w:val="24"/>
        </w:rPr>
        <w:t>/refundacji</w:t>
      </w:r>
      <w:r w:rsidRPr="005A0427">
        <w:rPr>
          <w:rFonts w:ascii="Arial Narrow" w:eastAsia="Arial Narrow" w:hAnsi="Arial Narrow" w:cs="Arial Narrow"/>
          <w:color w:val="auto"/>
          <w:sz w:val="24"/>
          <w:szCs w:val="24"/>
        </w:rPr>
        <w:t xml:space="preserve"> w ramach Projektu. Jeżeli Instytucja </w:t>
      </w:r>
      <w:del w:id="462" w:author="pszmaglinski" w:date="2016-07-13T09:30:00Z">
        <w:r w:rsidRPr="005A0427" w:rsidDel="00442587">
          <w:rPr>
            <w:rFonts w:ascii="Arial Narrow" w:eastAsia="Arial Narrow" w:hAnsi="Arial Narrow" w:cs="Arial Narrow"/>
            <w:color w:val="auto"/>
            <w:sz w:val="24"/>
            <w:szCs w:val="24"/>
          </w:rPr>
          <w:delText>Zarządzając</w:delText>
        </w:r>
        <w:r w:rsidR="00CC6DC7" w:rsidRPr="005A0427" w:rsidDel="00442587">
          <w:rPr>
            <w:rFonts w:ascii="Arial Narrow" w:eastAsia="Arial Narrow" w:hAnsi="Arial Narrow" w:cs="Arial Narrow"/>
            <w:color w:val="auto"/>
            <w:sz w:val="24"/>
            <w:szCs w:val="24"/>
          </w:rPr>
          <w:delText>a</w:delText>
        </w:r>
        <w:r w:rsidRPr="005A0427" w:rsidDel="00442587">
          <w:rPr>
            <w:rFonts w:ascii="Arial Narrow" w:eastAsia="Arial Narrow" w:hAnsi="Arial Narrow" w:cs="Arial Narrow"/>
            <w:color w:val="auto"/>
            <w:sz w:val="24"/>
            <w:szCs w:val="24"/>
          </w:rPr>
          <w:delText xml:space="preserve"> </w:delText>
        </w:r>
      </w:del>
      <w:ins w:id="463" w:author="pszmaglinski" w:date="2016-07-13T09:30:00Z">
        <w:r w:rsidR="00442587">
          <w:rPr>
            <w:rFonts w:ascii="Arial Narrow" w:eastAsia="Arial Narrow" w:hAnsi="Arial Narrow" w:cs="Arial Narrow"/>
            <w:color w:val="auto"/>
            <w:sz w:val="24"/>
            <w:szCs w:val="24"/>
          </w:rPr>
          <w:t>Pośrednicząca</w:t>
        </w:r>
        <w:r w:rsidR="00442587" w:rsidRPr="005A0427">
          <w:rPr>
            <w:rFonts w:ascii="Arial Narrow" w:eastAsia="Arial Narrow" w:hAnsi="Arial Narrow" w:cs="Arial Narrow"/>
            <w:color w:val="auto"/>
            <w:sz w:val="24"/>
            <w:szCs w:val="24"/>
          </w:rPr>
          <w:t xml:space="preserve"> </w:t>
        </w:r>
      </w:ins>
      <w:r w:rsidRPr="005A0427">
        <w:rPr>
          <w:rFonts w:ascii="Arial Narrow" w:eastAsia="Arial Narrow" w:hAnsi="Arial Narrow" w:cs="Arial Narrow"/>
          <w:color w:val="auto"/>
          <w:sz w:val="24"/>
          <w:szCs w:val="24"/>
        </w:rPr>
        <w:t>zakwestionuje wnioskowane zmiany, wydatki poniesione w ich wyniku zostaj</w:t>
      </w:r>
      <w:r w:rsidR="008A1C3F" w:rsidRPr="005A0427">
        <w:rPr>
          <w:rFonts w:ascii="Arial Narrow" w:eastAsia="Arial Narrow" w:hAnsi="Arial Narrow" w:cs="Arial Narrow"/>
          <w:color w:val="auto"/>
          <w:sz w:val="24"/>
          <w:szCs w:val="24"/>
        </w:rPr>
        <w:t>ą uznane za niekwalifikowalne.</w:t>
      </w:r>
    </w:p>
    <w:p w:rsidR="00BB44F2" w:rsidRPr="005A0427" w:rsidRDefault="006D426D" w:rsidP="004A1DC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Beneficjent niezwłocznie informuje pisemnie Instytucję </w:t>
      </w:r>
      <w:del w:id="464" w:author="pszmaglinski" w:date="2016-07-13T09:30:00Z">
        <w:r w:rsidRPr="005A0427" w:rsidDel="00442587">
          <w:rPr>
            <w:rFonts w:ascii="Arial Narrow" w:eastAsia="Arial Narrow" w:hAnsi="Arial Narrow" w:cs="Arial Narrow"/>
            <w:color w:val="auto"/>
            <w:sz w:val="24"/>
            <w:szCs w:val="24"/>
          </w:rPr>
          <w:delText xml:space="preserve">Zarządzającą </w:delText>
        </w:r>
      </w:del>
      <w:ins w:id="465" w:author="pszmaglinski" w:date="2016-07-13T09:30:00Z">
        <w:r w:rsidR="00442587">
          <w:rPr>
            <w:rFonts w:ascii="Arial Narrow" w:eastAsia="Arial Narrow" w:hAnsi="Arial Narrow" w:cs="Arial Narrow"/>
            <w:color w:val="auto"/>
            <w:sz w:val="24"/>
            <w:szCs w:val="24"/>
          </w:rPr>
          <w:t>Pośredniczącą</w:t>
        </w:r>
        <w:r w:rsidR="00442587" w:rsidRPr="005A0427">
          <w:rPr>
            <w:rFonts w:ascii="Arial Narrow" w:eastAsia="Arial Narrow" w:hAnsi="Arial Narrow" w:cs="Arial Narrow"/>
            <w:color w:val="auto"/>
            <w:sz w:val="24"/>
            <w:szCs w:val="24"/>
          </w:rPr>
          <w:t xml:space="preserve"> </w:t>
        </w:r>
      </w:ins>
      <w:r w:rsidRPr="005A0427">
        <w:rPr>
          <w:rFonts w:ascii="Arial Narrow" w:eastAsia="Arial Narrow" w:hAnsi="Arial Narrow" w:cs="Arial Narrow"/>
          <w:color w:val="auto"/>
          <w:sz w:val="24"/>
          <w:szCs w:val="24"/>
        </w:rPr>
        <w:t xml:space="preserve">o wszelkich okolicznościach mogących powodować </w:t>
      </w:r>
      <w:r w:rsidR="00717156" w:rsidRPr="005A0427">
        <w:rPr>
          <w:rFonts w:ascii="Arial Narrow" w:eastAsia="Arial Narrow" w:hAnsi="Arial Narrow" w:cs="Arial Narrow"/>
          <w:color w:val="auto"/>
          <w:sz w:val="24"/>
          <w:szCs w:val="24"/>
        </w:rPr>
        <w:t>istotną zmianę</w:t>
      </w:r>
      <w:r w:rsidR="00D12C29" w:rsidRPr="005A0427">
        <w:rPr>
          <w:rFonts w:ascii="Arial Narrow" w:eastAsia="Arial Narrow" w:hAnsi="Arial Narrow" w:cs="Arial Narrow"/>
          <w:color w:val="auto"/>
          <w:sz w:val="24"/>
          <w:szCs w:val="24"/>
        </w:rPr>
        <w:t xml:space="preserve"> Projektu w rozumieniu art. 71 Rozporządzenia</w:t>
      </w:r>
      <w:r w:rsidRPr="005A0427">
        <w:rPr>
          <w:rFonts w:ascii="Arial Narrow" w:eastAsia="Arial Narrow" w:hAnsi="Arial Narrow" w:cs="Arial Narrow"/>
          <w:color w:val="auto"/>
          <w:sz w:val="24"/>
          <w:szCs w:val="24"/>
        </w:rPr>
        <w:t xml:space="preserve"> nr 1303/2013. Każdorazowo Instytucja </w:t>
      </w:r>
      <w:del w:id="466" w:author="pszmaglinski" w:date="2016-07-13T09:30:00Z">
        <w:r w:rsidRPr="005A0427" w:rsidDel="00442587">
          <w:rPr>
            <w:rFonts w:ascii="Arial Narrow" w:eastAsia="Arial Narrow" w:hAnsi="Arial Narrow" w:cs="Arial Narrow"/>
            <w:color w:val="auto"/>
            <w:sz w:val="24"/>
            <w:szCs w:val="24"/>
          </w:rPr>
          <w:delText xml:space="preserve">Zarządzająca </w:delText>
        </w:r>
      </w:del>
      <w:ins w:id="467" w:author="pszmaglinski" w:date="2016-07-13T09:30:00Z">
        <w:r w:rsidR="00442587">
          <w:rPr>
            <w:rFonts w:ascii="Arial Narrow" w:eastAsia="Arial Narrow" w:hAnsi="Arial Narrow" w:cs="Arial Narrow"/>
            <w:color w:val="auto"/>
            <w:sz w:val="24"/>
            <w:szCs w:val="24"/>
          </w:rPr>
          <w:t>Pośrednicząca</w:t>
        </w:r>
        <w:r w:rsidR="00442587" w:rsidRPr="005A0427">
          <w:rPr>
            <w:rFonts w:ascii="Arial Narrow" w:eastAsia="Arial Narrow" w:hAnsi="Arial Narrow" w:cs="Arial Narrow"/>
            <w:color w:val="auto"/>
            <w:sz w:val="24"/>
            <w:szCs w:val="24"/>
          </w:rPr>
          <w:t xml:space="preserve"> </w:t>
        </w:r>
      </w:ins>
      <w:r w:rsidRPr="005A0427">
        <w:rPr>
          <w:rFonts w:ascii="Arial Narrow" w:eastAsia="Arial Narrow" w:hAnsi="Arial Narrow" w:cs="Arial Narrow"/>
          <w:color w:val="auto"/>
          <w:sz w:val="24"/>
          <w:szCs w:val="24"/>
        </w:rPr>
        <w:t>dokonuje oceny, czy wprowadzona do Projektu modyfikacja nie prowadzi do zasadniczej jego modyfikacji.</w:t>
      </w:r>
    </w:p>
    <w:p w:rsidR="00F259E4" w:rsidRDefault="00F259E4" w:rsidP="00442AC1">
      <w:pPr>
        <w:widowControl w:val="0"/>
        <w:spacing w:after="0" w:line="240" w:lineRule="auto"/>
        <w:jc w:val="center"/>
        <w:rPr>
          <w:rFonts w:ascii="Arial Narrow" w:eastAsia="Arial Narrow" w:hAnsi="Arial Narrow" w:cs="Arial Narrow"/>
          <w:b/>
          <w:sz w:val="24"/>
        </w:rPr>
      </w:pPr>
    </w:p>
    <w:p w:rsidR="00442AC1" w:rsidRPr="005A0427" w:rsidRDefault="00442AC1" w:rsidP="00442AC1">
      <w:pPr>
        <w:widowControl w:val="0"/>
        <w:spacing w:after="0" w:line="240" w:lineRule="auto"/>
        <w:jc w:val="center"/>
      </w:pPr>
      <w:r w:rsidRPr="005A0427">
        <w:rPr>
          <w:rFonts w:ascii="Arial Narrow" w:eastAsia="Arial Narrow" w:hAnsi="Arial Narrow" w:cs="Arial Narrow"/>
          <w:b/>
          <w:sz w:val="24"/>
        </w:rPr>
        <w:t>§ 20</w:t>
      </w:r>
      <w:r w:rsidRPr="005A0427">
        <w:rPr>
          <w:rFonts w:ascii="Arial Narrow" w:eastAsia="Arial Narrow" w:hAnsi="Arial Narrow" w:cs="Arial Narrow"/>
          <w:b/>
          <w:sz w:val="24"/>
          <w:vertAlign w:val="superscript"/>
        </w:rPr>
        <w:footnoteReference w:id="34"/>
      </w:r>
    </w:p>
    <w:p w:rsidR="00442AC1" w:rsidRPr="005A0427" w:rsidRDefault="00442AC1" w:rsidP="00442AC1">
      <w:pPr>
        <w:widowControl w:val="0"/>
        <w:spacing w:after="0" w:line="240" w:lineRule="auto"/>
        <w:jc w:val="center"/>
      </w:pPr>
      <w:r w:rsidRPr="005A0427">
        <w:rPr>
          <w:rFonts w:ascii="Arial Narrow" w:eastAsia="Arial Narrow" w:hAnsi="Arial Narrow" w:cs="Arial Narrow"/>
          <w:b/>
          <w:sz w:val="24"/>
        </w:rPr>
        <w:t>Zabezpieczenie prawidłowej realizacji Umowy</w:t>
      </w:r>
    </w:p>
    <w:p w:rsidR="00442AC1" w:rsidRPr="005A0427"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5A0427">
        <w:rPr>
          <w:rFonts w:ascii="Arial Narrow" w:eastAsia="Arial Narrow" w:hAnsi="Arial Narrow" w:cs="Arial Narrow"/>
          <w:sz w:val="24"/>
          <w:szCs w:val="24"/>
        </w:rPr>
        <w:t>Dofinansowanie wypłacane jest po ustanowieniu i wniesieniu przez Beneficjenta zabezpieczenia należytego wykonania zobowiązań wynikających z Umowy.</w:t>
      </w:r>
    </w:p>
    <w:p w:rsidR="00442AC1" w:rsidRPr="005A0427" w:rsidRDefault="007B3A98" w:rsidP="00442AC1">
      <w:pPr>
        <w:numPr>
          <w:ilvl w:val="0"/>
          <w:numId w:val="67"/>
        </w:numPr>
        <w:spacing w:after="0" w:line="240" w:lineRule="auto"/>
        <w:ind w:left="284" w:hanging="284"/>
        <w:jc w:val="both"/>
        <w:rPr>
          <w:rFonts w:ascii="Arial Narrow" w:eastAsia="Arial Narrow" w:hAnsi="Arial Narrow" w:cs="Arial Narrow"/>
          <w:sz w:val="24"/>
        </w:rPr>
      </w:pPr>
      <w:r w:rsidRPr="00933D3C">
        <w:rPr>
          <w:rFonts w:ascii="Arial Narrow" w:eastAsia="Arial Narrow" w:hAnsi="Arial Narrow" w:cs="Arial Narrow"/>
          <w:sz w:val="24"/>
        </w:rPr>
        <w:t xml:space="preserve">Beneficjent wnosi do Instytucji </w:t>
      </w:r>
      <w:del w:id="468" w:author="pszmaglinski" w:date="2016-07-13T09:31:00Z">
        <w:r w:rsidR="0041213F" w:rsidRPr="0041213F">
          <w:rPr>
            <w:rFonts w:ascii="Arial Narrow" w:eastAsia="Arial Narrow" w:hAnsi="Arial Narrow" w:cs="Arial Narrow"/>
            <w:sz w:val="24"/>
          </w:rPr>
          <w:delText xml:space="preserve">Zarządzającej </w:delText>
        </w:r>
      </w:del>
      <w:ins w:id="469" w:author="pszmaglinski" w:date="2016-07-13T09:31:00Z">
        <w:r w:rsidR="000F55CA" w:rsidRPr="000F55CA">
          <w:rPr>
            <w:rFonts w:ascii="Arial Narrow" w:eastAsia="Arial Narrow" w:hAnsi="Arial Narrow" w:cs="Arial Narrow"/>
            <w:sz w:val="24"/>
          </w:rPr>
          <w:t>Po</w:t>
        </w:r>
      </w:ins>
      <w:ins w:id="470" w:author="maniskiewicz" w:date="2016-10-14T13:04:00Z">
        <w:r w:rsidR="006B7525" w:rsidRPr="006B7525">
          <w:rPr>
            <w:rFonts w:ascii="Arial Narrow" w:eastAsia="Arial Narrow" w:hAnsi="Arial Narrow" w:cs="Arial Narrow"/>
            <w:sz w:val="24"/>
            <w:rPrChange w:id="471" w:author="maniskiewicz" w:date="2016-10-17T12:00:00Z">
              <w:rPr>
                <w:rFonts w:ascii="Arial Narrow" w:eastAsia="Arial Narrow" w:hAnsi="Arial Narrow" w:cs="Arial Narrow"/>
                <w:sz w:val="24"/>
                <w:szCs w:val="16"/>
                <w:highlight w:val="yellow"/>
              </w:rPr>
            </w:rPrChange>
          </w:rPr>
          <w:t>ś</w:t>
        </w:r>
      </w:ins>
      <w:ins w:id="472" w:author="pszmaglinski" w:date="2016-07-13T09:31:00Z">
        <w:del w:id="473" w:author="maniskiewicz" w:date="2016-10-14T13:04:00Z">
          <w:r w:rsidRPr="00933D3C">
            <w:rPr>
              <w:rFonts w:ascii="Arial Narrow" w:eastAsia="Arial Narrow" w:hAnsi="Arial Narrow" w:cs="Arial Narrow"/>
              <w:sz w:val="24"/>
            </w:rPr>
            <w:delText>s</w:delText>
          </w:r>
        </w:del>
        <w:r w:rsidR="0041213F" w:rsidRPr="0041213F">
          <w:rPr>
            <w:rFonts w:ascii="Arial Narrow" w:eastAsia="Arial Narrow" w:hAnsi="Arial Narrow" w:cs="Arial Narrow"/>
            <w:sz w:val="24"/>
          </w:rPr>
          <w:t xml:space="preserve">redniczącej </w:t>
        </w:r>
      </w:ins>
      <w:r w:rsidR="000F55CA" w:rsidRPr="000F55CA">
        <w:rPr>
          <w:rFonts w:ascii="Arial Narrow" w:eastAsia="Arial Narrow" w:hAnsi="Arial Narrow" w:cs="Arial Narrow"/>
          <w:sz w:val="24"/>
        </w:rPr>
        <w:t>poprawnie ustanowione zabezpieczenie/d</w:t>
      </w:r>
      <w:r w:rsidR="00442AC1" w:rsidRPr="005A0427">
        <w:rPr>
          <w:rFonts w:ascii="Arial Narrow" w:eastAsia="Arial Narrow" w:hAnsi="Arial Narrow" w:cs="Arial Narrow"/>
          <w:sz w:val="24"/>
        </w:rPr>
        <w:t xml:space="preserve">okumenty potwierdzające ustanowienie zabezpieczenia prawidłowej realizacji Umowy nie później niż w terminie do </w:t>
      </w:r>
      <w:r w:rsidR="00442AC1" w:rsidRPr="005A0427">
        <w:rPr>
          <w:rFonts w:ascii="Arial Narrow" w:eastAsia="Arial Narrow" w:hAnsi="Arial Narrow" w:cs="Arial Narrow"/>
          <w:b/>
          <w:sz w:val="24"/>
        </w:rPr>
        <w:t>30 dni kalendarzowych</w:t>
      </w:r>
      <w:r w:rsidR="00442AC1" w:rsidRPr="005A0427">
        <w:rPr>
          <w:rFonts w:ascii="Arial Narrow" w:eastAsia="Arial Narrow" w:hAnsi="Arial Narrow" w:cs="Arial Narrow"/>
          <w:sz w:val="24"/>
        </w:rPr>
        <w:t xml:space="preserve"> od dnia zawarcia Umowy, po weryfikacji i zaakceptowaniu ich przez Instytucję </w:t>
      </w:r>
      <w:del w:id="474" w:author="pszmaglinski" w:date="2016-07-13T09:32:00Z">
        <w:r w:rsidR="00442AC1" w:rsidRPr="005A0427" w:rsidDel="00442587">
          <w:rPr>
            <w:rFonts w:ascii="Arial Narrow" w:eastAsia="Arial Narrow" w:hAnsi="Arial Narrow" w:cs="Arial Narrow"/>
            <w:sz w:val="24"/>
          </w:rPr>
          <w:delText xml:space="preserve">Zarządzającą </w:delText>
        </w:r>
      </w:del>
      <w:ins w:id="475" w:author="pszmaglinski" w:date="2016-07-13T09:32:00Z">
        <w:r w:rsidR="00442587">
          <w:rPr>
            <w:rFonts w:ascii="Arial Narrow" w:eastAsia="Arial Narrow" w:hAnsi="Arial Narrow" w:cs="Arial Narrow"/>
            <w:sz w:val="24"/>
          </w:rPr>
          <w:t>Pośredniczącą</w:t>
        </w:r>
        <w:r w:rsidR="00442587" w:rsidRPr="005A0427">
          <w:rPr>
            <w:rFonts w:ascii="Arial Narrow" w:eastAsia="Arial Narrow" w:hAnsi="Arial Narrow" w:cs="Arial Narrow"/>
            <w:sz w:val="24"/>
          </w:rPr>
          <w:t xml:space="preserve"> </w:t>
        </w:r>
      </w:ins>
      <w:r w:rsidR="00442AC1" w:rsidRPr="005A0427">
        <w:rPr>
          <w:rFonts w:ascii="Arial Narrow" w:eastAsia="Arial Narrow" w:hAnsi="Arial Narrow" w:cs="Arial Narrow"/>
          <w:sz w:val="24"/>
        </w:rPr>
        <w:t>na kwotę nie mniejszą niż wysokość łącznej kwoty dofinansowania w formie/formach* …………...</w:t>
      </w:r>
    </w:p>
    <w:p w:rsidR="00442AC1" w:rsidRPr="005A0427"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5A0427">
        <w:rPr>
          <w:rFonts w:ascii="Arial Narrow" w:eastAsia="Arial Narrow" w:hAnsi="Arial Narrow" w:cs="Arial Narrow"/>
          <w:sz w:val="24"/>
        </w:rPr>
        <w:t>30 dniowy termin na złożenie zabezpieczenia może zostać przedłużony (z przyczyn niezależnych</w:t>
      </w:r>
      <w:r w:rsidR="00114C18" w:rsidRPr="005A0427">
        <w:rPr>
          <w:rFonts w:ascii="Arial Narrow" w:eastAsia="Arial Narrow" w:hAnsi="Arial Narrow" w:cs="Arial Narrow"/>
          <w:sz w:val="24"/>
        </w:rPr>
        <w:br/>
      </w:r>
      <w:r w:rsidRPr="005A0427">
        <w:rPr>
          <w:rFonts w:ascii="Arial Narrow" w:eastAsia="Arial Narrow" w:hAnsi="Arial Narrow" w:cs="Arial Narrow"/>
          <w:sz w:val="24"/>
        </w:rPr>
        <w:t xml:space="preserve">od Beneficjenta) wyłącznie na podstawie zaakceptowanego przez Instytucję </w:t>
      </w:r>
      <w:del w:id="476" w:author="pszmaglinski" w:date="2016-07-13T09:36:00Z">
        <w:r w:rsidRPr="005A0427" w:rsidDel="00442587">
          <w:rPr>
            <w:rFonts w:ascii="Arial Narrow" w:eastAsia="Arial Narrow" w:hAnsi="Arial Narrow" w:cs="Arial Narrow"/>
            <w:sz w:val="24"/>
          </w:rPr>
          <w:delText xml:space="preserve">Zarządzającą </w:delText>
        </w:r>
      </w:del>
      <w:ins w:id="477" w:author="pszmaglinski" w:date="2016-07-13T09:36:00Z">
        <w:r w:rsidR="00442587">
          <w:rPr>
            <w:rFonts w:ascii="Arial Narrow" w:eastAsia="Arial Narrow" w:hAnsi="Arial Narrow" w:cs="Arial Narrow"/>
            <w:sz w:val="24"/>
          </w:rPr>
          <w:t>Pośredniczącą</w:t>
        </w:r>
        <w:r w:rsidR="00442587" w:rsidRPr="005A0427">
          <w:rPr>
            <w:rFonts w:ascii="Arial Narrow" w:eastAsia="Arial Narrow" w:hAnsi="Arial Narrow" w:cs="Arial Narrow"/>
            <w:sz w:val="24"/>
          </w:rPr>
          <w:t xml:space="preserve"> </w:t>
        </w:r>
      </w:ins>
      <w:r w:rsidRPr="005A0427">
        <w:rPr>
          <w:rFonts w:ascii="Arial Narrow" w:eastAsia="Arial Narrow" w:hAnsi="Arial Narrow" w:cs="Arial Narrow"/>
          <w:sz w:val="24"/>
        </w:rPr>
        <w:lastRenderedPageBreak/>
        <w:t xml:space="preserve">wniosku Beneficjenta w tej sprawie. Wniosek Beneficjenta w sprawie wydłużenia terminu na złożenie zabezpieczenia musi zawierać szczegółowe uzasadnienie przyczyny zaistniałej sytuacji. Akceptacja wniosku Beneficjenta w sprawie wydłużenia terminu na złożenie zabezpieczenia ma charakter incydentalny. </w:t>
      </w:r>
    </w:p>
    <w:p w:rsidR="00442AC1" w:rsidRPr="005A0427" w:rsidRDefault="00442AC1" w:rsidP="00442AC1">
      <w:pPr>
        <w:numPr>
          <w:ilvl w:val="0"/>
          <w:numId w:val="67"/>
        </w:numPr>
        <w:spacing w:after="0" w:line="240" w:lineRule="auto"/>
        <w:ind w:left="285" w:hanging="285"/>
        <w:contextualSpacing/>
        <w:jc w:val="both"/>
        <w:rPr>
          <w:rFonts w:ascii="Arial Narrow" w:eastAsia="Arial Narrow" w:hAnsi="Arial Narrow" w:cs="Arial Narrow"/>
          <w:sz w:val="24"/>
        </w:rPr>
      </w:pPr>
      <w:r w:rsidRPr="005A0427">
        <w:rPr>
          <w:rFonts w:ascii="Arial Narrow" w:eastAsia="Arial Narrow" w:hAnsi="Arial Narrow" w:cs="Arial Narrow"/>
          <w:sz w:val="24"/>
        </w:rPr>
        <w:t xml:space="preserve">Instytucja </w:t>
      </w:r>
      <w:del w:id="478" w:author="pszmaglinski" w:date="2016-07-13T09:36:00Z">
        <w:r w:rsidRPr="005A0427" w:rsidDel="00442587">
          <w:rPr>
            <w:rFonts w:ascii="Arial Narrow" w:eastAsia="Arial Narrow" w:hAnsi="Arial Narrow" w:cs="Arial Narrow"/>
            <w:sz w:val="24"/>
          </w:rPr>
          <w:delText xml:space="preserve">Zarządzająca </w:delText>
        </w:r>
      </w:del>
      <w:ins w:id="479" w:author="pszmaglinski" w:date="2016-07-13T09:36:00Z">
        <w:r w:rsidR="00442587">
          <w:rPr>
            <w:rFonts w:ascii="Arial Narrow" w:eastAsia="Arial Narrow" w:hAnsi="Arial Narrow" w:cs="Arial Narrow"/>
            <w:sz w:val="24"/>
          </w:rPr>
          <w:t>Pośrednicząca</w:t>
        </w:r>
        <w:r w:rsidR="00442587" w:rsidRPr="005A0427">
          <w:rPr>
            <w:rFonts w:ascii="Arial Narrow" w:eastAsia="Arial Narrow" w:hAnsi="Arial Narrow" w:cs="Arial Narrow"/>
            <w:sz w:val="24"/>
          </w:rPr>
          <w:t xml:space="preserve"> </w:t>
        </w:r>
      </w:ins>
      <w:r w:rsidRPr="005A0427">
        <w:rPr>
          <w:rFonts w:ascii="Arial Narrow" w:eastAsia="Arial Narrow" w:hAnsi="Arial Narrow" w:cs="Arial Narrow"/>
          <w:sz w:val="24"/>
        </w:rPr>
        <w:t xml:space="preserve">weryfikuje, m. in. prawidłowość zadeklarowanych przez Beneficjenta rodzajów zabezpieczeń z uwzględnieniem: formy prawnej, przyznanej kwoty dofinansowania </w:t>
      </w:r>
      <w:r w:rsidR="00C05C5E" w:rsidRPr="005A0427">
        <w:rPr>
          <w:rFonts w:ascii="Arial Narrow" w:eastAsia="Arial Narrow" w:hAnsi="Arial Narrow" w:cs="Arial Narrow"/>
          <w:sz w:val="24"/>
        </w:rPr>
        <w:t>P</w:t>
      </w:r>
      <w:r w:rsidRPr="005A0427">
        <w:rPr>
          <w:rFonts w:ascii="Arial Narrow" w:eastAsia="Arial Narrow" w:hAnsi="Arial Narrow" w:cs="Arial Narrow"/>
          <w:sz w:val="24"/>
        </w:rPr>
        <w:t>rojektu oraz efektywności zaproponowanego zabezpieczenia. W przypadku stwierdzenia, że:</w:t>
      </w:r>
    </w:p>
    <w:p w:rsidR="00442AC1" w:rsidRPr="005A0427" w:rsidRDefault="00442AC1" w:rsidP="00870A3E">
      <w:pPr>
        <w:spacing w:after="0" w:line="240" w:lineRule="auto"/>
        <w:ind w:left="567" w:hanging="297"/>
        <w:jc w:val="both"/>
      </w:pPr>
      <w:r w:rsidRPr="005A0427">
        <w:rPr>
          <w:rFonts w:ascii="Arial Narrow" w:eastAsia="Arial Narrow" w:hAnsi="Arial Narrow" w:cs="Arial Narrow"/>
          <w:sz w:val="24"/>
        </w:rPr>
        <w:t>a) zaproponowane zabezpieczenie w sposób niewystarczający gwarantuje należyte wykonanie Umowy,</w:t>
      </w:r>
    </w:p>
    <w:p w:rsidR="00442AC1" w:rsidRPr="005A0427" w:rsidRDefault="00442AC1" w:rsidP="00442AC1">
      <w:pPr>
        <w:spacing w:after="0" w:line="240" w:lineRule="auto"/>
        <w:ind w:left="284"/>
        <w:jc w:val="both"/>
      </w:pPr>
      <w:r w:rsidRPr="005A0427">
        <w:rPr>
          <w:rFonts w:ascii="Arial Narrow" w:eastAsia="Arial Narrow" w:hAnsi="Arial Narrow" w:cs="Arial Narrow"/>
          <w:sz w:val="24"/>
        </w:rPr>
        <w:t>b)</w:t>
      </w:r>
      <w:r w:rsidRPr="005A0427">
        <w:rPr>
          <w:rFonts w:ascii="Arial Narrow" w:eastAsia="Arial Narrow" w:hAnsi="Arial Narrow" w:cs="Arial Narrow"/>
          <w:b/>
          <w:sz w:val="24"/>
        </w:rPr>
        <w:t xml:space="preserve"> </w:t>
      </w:r>
      <w:r w:rsidRPr="005A0427">
        <w:rPr>
          <w:rFonts w:ascii="Arial Narrow" w:eastAsia="Arial Narrow" w:hAnsi="Arial Narrow" w:cs="Arial Narrow"/>
          <w:sz w:val="24"/>
        </w:rPr>
        <w:t>w zabezpieczeniu znajdują się uchybienia lub braki (w tym braki formalne),</w:t>
      </w:r>
      <w:r w:rsidRPr="005A0427">
        <w:t xml:space="preserve"> </w:t>
      </w:r>
    </w:p>
    <w:p w:rsidR="00442AC1" w:rsidRPr="005A0427" w:rsidRDefault="00442AC1" w:rsidP="00442AC1">
      <w:pPr>
        <w:spacing w:after="0" w:line="240" w:lineRule="auto"/>
        <w:ind w:left="284"/>
        <w:jc w:val="both"/>
      </w:pPr>
      <w:r w:rsidRPr="005A0427">
        <w:rPr>
          <w:rFonts w:ascii="Arial Narrow" w:eastAsia="Arial Narrow" w:hAnsi="Arial Narrow" w:cs="Arial Narrow"/>
          <w:sz w:val="24"/>
        </w:rPr>
        <w:t xml:space="preserve">Beneficjent zobowiązany jest do złożenia uzupełnienia i/lub dokonania korekt w terminie określonym przez Instytucję </w:t>
      </w:r>
      <w:del w:id="480" w:author="pszmaglinski" w:date="2016-07-13T09:37:00Z">
        <w:r w:rsidRPr="005A0427" w:rsidDel="00442587">
          <w:rPr>
            <w:rFonts w:ascii="Arial Narrow" w:eastAsia="Arial Narrow" w:hAnsi="Arial Narrow" w:cs="Arial Narrow"/>
            <w:sz w:val="24"/>
          </w:rPr>
          <w:delText>Zarządzającą</w:delText>
        </w:r>
      </w:del>
      <w:ins w:id="481" w:author="pszmaglinski" w:date="2016-07-13T09:37:00Z">
        <w:r w:rsidR="00442587">
          <w:rPr>
            <w:rFonts w:ascii="Arial Narrow" w:eastAsia="Arial Narrow" w:hAnsi="Arial Narrow" w:cs="Arial Narrow"/>
            <w:sz w:val="24"/>
          </w:rPr>
          <w:t>Pośredniczącą</w:t>
        </w:r>
      </w:ins>
      <w:r w:rsidRPr="005A0427">
        <w:rPr>
          <w:rFonts w:ascii="Arial Narrow" w:eastAsia="Arial Narrow" w:hAnsi="Arial Narrow" w:cs="Arial Narrow"/>
          <w:sz w:val="24"/>
        </w:rPr>
        <w:t xml:space="preserve">. Ponadto Instytucja </w:t>
      </w:r>
      <w:del w:id="482" w:author="pszmaglinski" w:date="2016-07-13T09:37:00Z">
        <w:r w:rsidRPr="005A0427" w:rsidDel="00442587">
          <w:rPr>
            <w:rFonts w:ascii="Arial Narrow" w:eastAsia="Arial Narrow" w:hAnsi="Arial Narrow" w:cs="Arial Narrow"/>
            <w:sz w:val="24"/>
          </w:rPr>
          <w:delText xml:space="preserve">Zarządzająca </w:delText>
        </w:r>
      </w:del>
      <w:ins w:id="483" w:author="pszmaglinski" w:date="2016-07-13T09:37:00Z">
        <w:r w:rsidR="00442587">
          <w:rPr>
            <w:rFonts w:ascii="Arial Narrow" w:eastAsia="Arial Narrow" w:hAnsi="Arial Narrow" w:cs="Arial Narrow"/>
            <w:sz w:val="24"/>
          </w:rPr>
          <w:t>Pośrednicząca</w:t>
        </w:r>
        <w:r w:rsidR="00442587" w:rsidRPr="005A0427">
          <w:rPr>
            <w:rFonts w:ascii="Arial Narrow" w:eastAsia="Arial Narrow" w:hAnsi="Arial Narrow" w:cs="Arial Narrow"/>
            <w:sz w:val="24"/>
          </w:rPr>
          <w:t xml:space="preserve"> </w:t>
        </w:r>
      </w:ins>
      <w:r w:rsidRPr="005A0427">
        <w:rPr>
          <w:rFonts w:ascii="Arial Narrow" w:eastAsia="Arial Narrow" w:hAnsi="Arial Narrow" w:cs="Arial Narrow"/>
          <w:sz w:val="24"/>
        </w:rPr>
        <w:t>nie wyklucza możliwości negocjacji formy</w:t>
      </w:r>
      <w:r w:rsidR="00114C18" w:rsidRPr="005A0427">
        <w:rPr>
          <w:rFonts w:ascii="Arial Narrow" w:eastAsia="Arial Narrow" w:hAnsi="Arial Narrow" w:cs="Arial Narrow"/>
          <w:sz w:val="24"/>
        </w:rPr>
        <w:br/>
      </w:r>
      <w:r w:rsidRPr="005A0427">
        <w:rPr>
          <w:rFonts w:ascii="Arial Narrow" w:eastAsia="Arial Narrow" w:hAnsi="Arial Narrow" w:cs="Arial Narrow"/>
          <w:sz w:val="24"/>
        </w:rPr>
        <w:t xml:space="preserve">i/lub wysokości zadeklarowanego przez Beneficjenta zabezpieczenia. W szczególnych przypadkach może zaistnieć sytuacja, że Beneficjent będzie zobligowany, przez Instytucję </w:t>
      </w:r>
      <w:del w:id="484" w:author="pszmaglinski" w:date="2016-07-13T09:37:00Z">
        <w:r w:rsidRPr="005A0427" w:rsidDel="00442587">
          <w:rPr>
            <w:rFonts w:ascii="Arial Narrow" w:eastAsia="Arial Narrow" w:hAnsi="Arial Narrow" w:cs="Arial Narrow"/>
            <w:sz w:val="24"/>
          </w:rPr>
          <w:delText xml:space="preserve">Zarządzającą </w:delText>
        </w:r>
      </w:del>
      <w:ins w:id="485" w:author="pszmaglinski" w:date="2016-07-13T09:37:00Z">
        <w:r w:rsidR="00442587">
          <w:rPr>
            <w:rFonts w:ascii="Arial Narrow" w:eastAsia="Arial Narrow" w:hAnsi="Arial Narrow" w:cs="Arial Narrow"/>
            <w:sz w:val="24"/>
          </w:rPr>
          <w:t>Pośredniczącą</w:t>
        </w:r>
        <w:r w:rsidR="00442587" w:rsidRPr="005A0427">
          <w:rPr>
            <w:rFonts w:ascii="Arial Narrow" w:eastAsia="Arial Narrow" w:hAnsi="Arial Narrow" w:cs="Arial Narrow"/>
            <w:sz w:val="24"/>
          </w:rPr>
          <w:t xml:space="preserve"> </w:t>
        </w:r>
      </w:ins>
      <w:r w:rsidRPr="005A0427">
        <w:rPr>
          <w:rFonts w:ascii="Arial Narrow" w:eastAsia="Arial Narrow" w:hAnsi="Arial Narrow" w:cs="Arial Narrow"/>
          <w:sz w:val="24"/>
        </w:rPr>
        <w:t xml:space="preserve">do zwiększenia wysokości zabezpieczenia i/lub przedstawienia alternatywnej formy zabezpieczenia przyszłych wierzytelności Instytucji </w:t>
      </w:r>
      <w:del w:id="486" w:author="pszmaglinski" w:date="2016-07-13T09:38:00Z">
        <w:r w:rsidRPr="005A0427" w:rsidDel="00442587">
          <w:rPr>
            <w:rFonts w:ascii="Arial Narrow" w:eastAsia="Arial Narrow" w:hAnsi="Arial Narrow" w:cs="Arial Narrow"/>
            <w:sz w:val="24"/>
          </w:rPr>
          <w:delText xml:space="preserve">Zarządzającej </w:delText>
        </w:r>
      </w:del>
      <w:ins w:id="487" w:author="pszmaglinski" w:date="2016-07-13T09:38:00Z">
        <w:r w:rsidR="00442587">
          <w:rPr>
            <w:rFonts w:ascii="Arial Narrow" w:eastAsia="Arial Narrow" w:hAnsi="Arial Narrow" w:cs="Arial Narrow"/>
            <w:sz w:val="24"/>
          </w:rPr>
          <w:t>Pośredniczącej</w:t>
        </w:r>
        <w:r w:rsidR="00442587" w:rsidRPr="005A0427">
          <w:rPr>
            <w:rFonts w:ascii="Arial Narrow" w:eastAsia="Arial Narrow" w:hAnsi="Arial Narrow" w:cs="Arial Narrow"/>
            <w:sz w:val="24"/>
          </w:rPr>
          <w:t xml:space="preserve"> </w:t>
        </w:r>
      </w:ins>
      <w:r w:rsidRPr="005A0427">
        <w:rPr>
          <w:rFonts w:ascii="Arial Narrow" w:eastAsia="Arial Narrow" w:hAnsi="Arial Narrow" w:cs="Arial Narrow"/>
          <w:sz w:val="24"/>
        </w:rPr>
        <w:t xml:space="preserve">z tytułu zawartej z Beneficjentem Umowy. Sytuacja taka może wystąpić po dokładnej analizie przedłożonej dokumentacji potwierdzającej prawidłowe ustanowienie zabezpieczenia należytego wykonania Umowy. Każdorazowa zmiana i/lub korekta zabezpieczenia złożonego przez Beneficjenta, podlega ponownej procedurze weryfikacji. </w:t>
      </w:r>
    </w:p>
    <w:p w:rsidR="00442AC1" w:rsidRPr="005A0427"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5A0427">
        <w:rPr>
          <w:rFonts w:ascii="Arial Narrow" w:eastAsia="Arial Narrow" w:hAnsi="Arial Narrow" w:cs="Arial Narrow"/>
          <w:sz w:val="24"/>
        </w:rPr>
        <w:t xml:space="preserve">Podpisanie dokumentów zabezpieczających wierzytelności Instytucji </w:t>
      </w:r>
      <w:del w:id="488" w:author="pszmaglinski" w:date="2016-07-13T09:38:00Z">
        <w:r w:rsidRPr="005A0427" w:rsidDel="00442587">
          <w:rPr>
            <w:rFonts w:ascii="Arial Narrow" w:eastAsia="Arial Narrow" w:hAnsi="Arial Narrow" w:cs="Arial Narrow"/>
            <w:sz w:val="24"/>
          </w:rPr>
          <w:delText>Zarządzającej</w:delText>
        </w:r>
      </w:del>
      <w:ins w:id="489" w:author="pszmaglinski" w:date="2016-07-13T09:38:00Z">
        <w:r w:rsidR="00442587">
          <w:rPr>
            <w:rFonts w:ascii="Arial Narrow" w:eastAsia="Arial Narrow" w:hAnsi="Arial Narrow" w:cs="Arial Narrow"/>
            <w:sz w:val="24"/>
          </w:rPr>
          <w:t>Pośredniczącej</w:t>
        </w:r>
      </w:ins>
      <w:r w:rsidRPr="005A0427">
        <w:rPr>
          <w:rFonts w:ascii="Arial Narrow" w:eastAsia="Arial Narrow" w:hAnsi="Arial Narrow" w:cs="Arial Narrow"/>
          <w:sz w:val="24"/>
        </w:rPr>
        <w:t>, co do zasady, ma miejsce</w:t>
      </w:r>
      <w:r w:rsidR="00114C18" w:rsidRPr="005A0427">
        <w:rPr>
          <w:rFonts w:ascii="Arial Narrow" w:eastAsia="Arial Narrow" w:hAnsi="Arial Narrow" w:cs="Arial Narrow"/>
          <w:sz w:val="24"/>
        </w:rPr>
        <w:br/>
      </w:r>
      <w:r w:rsidRPr="005A0427">
        <w:rPr>
          <w:rFonts w:ascii="Arial Narrow" w:eastAsia="Arial Narrow" w:hAnsi="Arial Narrow" w:cs="Arial Narrow"/>
          <w:sz w:val="24"/>
        </w:rPr>
        <w:t xml:space="preserve">w siedzibie Instytucji </w:t>
      </w:r>
      <w:del w:id="490" w:author="pszmaglinski" w:date="2016-07-13T09:38:00Z">
        <w:r w:rsidRPr="005A0427" w:rsidDel="00442587">
          <w:rPr>
            <w:rFonts w:ascii="Arial Narrow" w:eastAsia="Arial Narrow" w:hAnsi="Arial Narrow" w:cs="Arial Narrow"/>
            <w:sz w:val="24"/>
          </w:rPr>
          <w:delText xml:space="preserve">Zarządzającej </w:delText>
        </w:r>
      </w:del>
      <w:ins w:id="491" w:author="pszmaglinski" w:date="2016-07-13T09:38:00Z">
        <w:r w:rsidR="00442587">
          <w:rPr>
            <w:rFonts w:ascii="Arial Narrow" w:eastAsia="Arial Narrow" w:hAnsi="Arial Narrow" w:cs="Arial Narrow"/>
            <w:sz w:val="24"/>
          </w:rPr>
          <w:t>Pośredniczącej</w:t>
        </w:r>
        <w:r w:rsidR="00442587" w:rsidRPr="005A0427">
          <w:rPr>
            <w:rFonts w:ascii="Arial Narrow" w:eastAsia="Arial Narrow" w:hAnsi="Arial Narrow" w:cs="Arial Narrow"/>
            <w:sz w:val="24"/>
          </w:rPr>
          <w:t xml:space="preserve"> </w:t>
        </w:r>
      </w:ins>
      <w:r w:rsidRPr="005A0427">
        <w:rPr>
          <w:rFonts w:ascii="Arial Narrow" w:eastAsia="Arial Narrow" w:hAnsi="Arial Narrow" w:cs="Arial Narrow"/>
          <w:sz w:val="24"/>
        </w:rPr>
        <w:t xml:space="preserve">i odbywa się w obecności dwóch pracowników Instytucji </w:t>
      </w:r>
      <w:del w:id="492" w:author="pszmaglinski" w:date="2016-07-13T09:39:00Z">
        <w:r w:rsidRPr="005A0427" w:rsidDel="00442587">
          <w:rPr>
            <w:rFonts w:ascii="Arial Narrow" w:eastAsia="Arial Narrow" w:hAnsi="Arial Narrow" w:cs="Arial Narrow"/>
            <w:sz w:val="24"/>
          </w:rPr>
          <w:delText>Zarządzającej</w:delText>
        </w:r>
      </w:del>
      <w:ins w:id="493" w:author="pszmaglinski" w:date="2016-07-13T09:39:00Z">
        <w:r w:rsidR="00442587">
          <w:rPr>
            <w:rFonts w:ascii="Arial Narrow" w:eastAsia="Arial Narrow" w:hAnsi="Arial Narrow" w:cs="Arial Narrow"/>
            <w:sz w:val="24"/>
          </w:rPr>
          <w:t>Pośredniczącej</w:t>
        </w:r>
      </w:ins>
      <w:r w:rsidRPr="005A0427">
        <w:rPr>
          <w:rFonts w:ascii="Arial Narrow" w:eastAsia="Arial Narrow" w:hAnsi="Arial Narrow" w:cs="Arial Narrow"/>
          <w:sz w:val="24"/>
        </w:rPr>
        <w:t>, którzy potwierdzają autentyczność złożonego/</w:t>
      </w:r>
      <w:proofErr w:type="spellStart"/>
      <w:r w:rsidRPr="005A0427">
        <w:rPr>
          <w:rFonts w:ascii="Arial Narrow" w:eastAsia="Arial Narrow" w:hAnsi="Arial Narrow" w:cs="Arial Narrow"/>
          <w:sz w:val="24"/>
        </w:rPr>
        <w:t>ych</w:t>
      </w:r>
      <w:proofErr w:type="spellEnd"/>
      <w:r w:rsidRPr="005A0427">
        <w:rPr>
          <w:rFonts w:ascii="Arial Narrow" w:eastAsia="Arial Narrow" w:hAnsi="Arial Narrow" w:cs="Arial Narrow"/>
          <w:sz w:val="24"/>
        </w:rPr>
        <w:t xml:space="preserve"> przez Beneficjenta podpisu/ów. </w:t>
      </w:r>
    </w:p>
    <w:p w:rsidR="00442AC1" w:rsidRPr="005A0427"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5A0427">
        <w:rPr>
          <w:rFonts w:ascii="Arial Narrow" w:eastAsia="Arial Narrow" w:hAnsi="Arial Narrow" w:cs="Arial Narrow"/>
          <w:sz w:val="24"/>
        </w:rPr>
        <w:t>Wniesienie zabezpieczenia należytego wykonania Umowy</w:t>
      </w:r>
      <w:r w:rsidR="00874FE5" w:rsidRPr="005A0427">
        <w:rPr>
          <w:rFonts w:ascii="Arial Narrow" w:eastAsia="Arial Narrow" w:hAnsi="Arial Narrow" w:cs="Arial Narrow"/>
          <w:sz w:val="24"/>
        </w:rPr>
        <w:t xml:space="preserve"> </w:t>
      </w:r>
      <w:r w:rsidRPr="005A0427">
        <w:rPr>
          <w:rFonts w:ascii="Arial Narrow" w:eastAsia="Arial Narrow" w:hAnsi="Arial Narrow" w:cs="Arial Narrow"/>
          <w:sz w:val="24"/>
        </w:rPr>
        <w:t xml:space="preserve">ustanowionego poza siedzibą Instytucji </w:t>
      </w:r>
      <w:ins w:id="494" w:author="pszmaglinski" w:date="2016-07-13T09:39:00Z">
        <w:r w:rsidR="00442587">
          <w:rPr>
            <w:rFonts w:ascii="Arial Narrow" w:eastAsia="Arial Narrow" w:hAnsi="Arial Narrow" w:cs="Arial Narrow"/>
            <w:color w:val="auto"/>
            <w:sz w:val="24"/>
            <w:szCs w:val="24"/>
          </w:rPr>
          <w:t>Pośredniczącej</w:t>
        </w:r>
      </w:ins>
      <w:del w:id="495" w:author="pszmaglinski" w:date="2016-07-13T09:39:00Z">
        <w:r w:rsidRPr="005A0427" w:rsidDel="00442587">
          <w:rPr>
            <w:rFonts w:ascii="Arial Narrow" w:eastAsia="Arial Narrow" w:hAnsi="Arial Narrow" w:cs="Arial Narrow"/>
            <w:sz w:val="24"/>
          </w:rPr>
          <w:delText>Zarządzającej</w:delText>
        </w:r>
      </w:del>
      <w:r w:rsidRPr="005A0427">
        <w:rPr>
          <w:rFonts w:ascii="Arial Narrow" w:eastAsia="Arial Narrow" w:hAnsi="Arial Narrow" w:cs="Arial Narrow"/>
          <w:sz w:val="24"/>
        </w:rPr>
        <w:t xml:space="preserve"> (np. wystawienie gwarancji bankowej, gwarancji ubezpieczeniowej, podpisanie aktu notarialnego ustanowienia hipoteki) wymaga dostarczenia do Instytucji </w:t>
      </w:r>
      <w:ins w:id="496" w:author="pszmaglinski" w:date="2016-07-13T09:39:00Z">
        <w:r w:rsidR="00442587">
          <w:rPr>
            <w:rFonts w:ascii="Arial Narrow" w:eastAsia="Arial Narrow" w:hAnsi="Arial Narrow" w:cs="Arial Narrow"/>
            <w:color w:val="auto"/>
            <w:sz w:val="24"/>
            <w:szCs w:val="24"/>
          </w:rPr>
          <w:t>Pośredniczącej</w:t>
        </w:r>
      </w:ins>
      <w:del w:id="497" w:author="pszmaglinski" w:date="2016-07-13T09:39:00Z">
        <w:r w:rsidRPr="005A0427" w:rsidDel="00442587">
          <w:rPr>
            <w:rFonts w:ascii="Arial Narrow" w:eastAsia="Arial Narrow" w:hAnsi="Arial Narrow" w:cs="Arial Narrow"/>
            <w:sz w:val="24"/>
          </w:rPr>
          <w:delText>Zarządzającej</w:delText>
        </w:r>
      </w:del>
      <w:r w:rsidRPr="005A0427">
        <w:rPr>
          <w:rFonts w:ascii="Arial Narrow" w:eastAsia="Arial Narrow" w:hAnsi="Arial Narrow" w:cs="Arial Narrow"/>
          <w:sz w:val="24"/>
        </w:rPr>
        <w:t xml:space="preserve"> oryginałów tych dokumentów </w:t>
      </w:r>
      <w:r w:rsidR="00795FAA" w:rsidRPr="005A0427">
        <w:rPr>
          <w:rFonts w:ascii="Arial Narrow" w:eastAsia="Arial Narrow" w:hAnsi="Arial Narrow" w:cs="Arial Narrow"/>
          <w:sz w:val="24"/>
        </w:rPr>
        <w:t xml:space="preserve">lub </w:t>
      </w:r>
      <w:r w:rsidR="00E43961" w:rsidRPr="005A0427">
        <w:rPr>
          <w:rFonts w:ascii="Arial Narrow" w:eastAsia="Arial Narrow" w:hAnsi="Arial Narrow" w:cs="Arial Narrow"/>
          <w:sz w:val="24"/>
        </w:rPr>
        <w:t xml:space="preserve">poświadczonych notarialnie za zgodność z oryginałem </w:t>
      </w:r>
      <w:r w:rsidR="00BE1074" w:rsidRPr="005A0427">
        <w:rPr>
          <w:rFonts w:ascii="Arial Narrow" w:eastAsia="Arial Narrow" w:hAnsi="Arial Narrow" w:cs="Arial Narrow"/>
          <w:sz w:val="24"/>
        </w:rPr>
        <w:t>odpisów/</w:t>
      </w:r>
      <w:r w:rsidR="00E43961" w:rsidRPr="005A0427">
        <w:rPr>
          <w:rFonts w:ascii="Arial Narrow" w:eastAsia="Arial Narrow" w:hAnsi="Arial Narrow" w:cs="Arial Narrow"/>
          <w:sz w:val="24"/>
        </w:rPr>
        <w:t xml:space="preserve">kopii </w:t>
      </w:r>
      <w:r w:rsidR="002C3DC3" w:rsidRPr="005A0427">
        <w:rPr>
          <w:rFonts w:ascii="Arial Narrow" w:eastAsia="Arial Narrow" w:hAnsi="Arial Narrow" w:cs="Arial Narrow"/>
          <w:sz w:val="24"/>
        </w:rPr>
        <w:t>dokumentów.</w:t>
      </w:r>
    </w:p>
    <w:p w:rsidR="00442AC1" w:rsidRPr="005A0427"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5A0427">
        <w:rPr>
          <w:rFonts w:ascii="Arial Narrow" w:eastAsia="Arial Narrow" w:hAnsi="Arial Narrow" w:cs="Arial Narrow"/>
          <w:sz w:val="24"/>
        </w:rPr>
        <w:t xml:space="preserve">Ustanowienie zabezpieczenia przez pełnomocnika Beneficjenta wymaga złożenia oryginału pełnomocnictwa upoważniającego do dokonania czynności ustanowienia zabezpieczenia w imieniu Beneficjenta. Upoważnienia do zaciągnięcia zobowiązań wekslowych wymagają pełnomocnictwa rodzajowego </w:t>
      </w:r>
      <w:r w:rsidR="006339D5" w:rsidRPr="005A0427">
        <w:rPr>
          <w:rFonts w:ascii="Arial Narrow" w:eastAsia="Arial Narrow" w:hAnsi="Arial Narrow" w:cs="Arial Narrow"/>
          <w:sz w:val="24"/>
        </w:rPr>
        <w:t xml:space="preserve"> sporządzonego </w:t>
      </w:r>
      <w:r w:rsidRPr="005A0427">
        <w:rPr>
          <w:rFonts w:ascii="Arial Narrow" w:eastAsia="Arial Narrow" w:hAnsi="Arial Narrow" w:cs="Arial Narrow"/>
          <w:sz w:val="24"/>
        </w:rPr>
        <w:t>na wzorze ustalonym przez Instytucję</w:t>
      </w:r>
      <w:ins w:id="498" w:author="maniskiewicz" w:date="2016-10-17T11:32:00Z">
        <w:r w:rsidR="004E6E33">
          <w:rPr>
            <w:rFonts w:ascii="Arial Narrow" w:eastAsia="Arial Narrow" w:hAnsi="Arial Narrow" w:cs="Arial Narrow"/>
            <w:sz w:val="24"/>
          </w:rPr>
          <w:t xml:space="preserve"> Pośredniczącą </w:t>
        </w:r>
      </w:ins>
      <w:del w:id="499" w:author="maniskiewicz" w:date="2016-10-17T11:32:00Z">
        <w:r w:rsidRPr="005A0427" w:rsidDel="004E6E33">
          <w:rPr>
            <w:rFonts w:ascii="Arial Narrow" w:eastAsia="Arial Narrow" w:hAnsi="Arial Narrow" w:cs="Arial Narrow"/>
            <w:sz w:val="24"/>
          </w:rPr>
          <w:delText xml:space="preserve"> </w:delText>
        </w:r>
        <w:commentRangeStart w:id="500"/>
        <w:r w:rsidRPr="005A0427" w:rsidDel="004E6E33">
          <w:rPr>
            <w:rFonts w:ascii="Arial Narrow" w:eastAsia="Arial Narrow" w:hAnsi="Arial Narrow" w:cs="Arial Narrow"/>
            <w:sz w:val="24"/>
          </w:rPr>
          <w:delText>Zarządzającą</w:delText>
        </w:r>
        <w:commentRangeEnd w:id="500"/>
        <w:r w:rsidR="00442587" w:rsidDel="004E6E33">
          <w:rPr>
            <w:rStyle w:val="Odwoaniedokomentarza"/>
          </w:rPr>
          <w:commentReference w:id="500"/>
        </w:r>
        <w:r w:rsidRPr="005A0427" w:rsidDel="004E6E33">
          <w:rPr>
            <w:rFonts w:ascii="Arial Narrow" w:eastAsia="Arial Narrow" w:hAnsi="Arial Narrow" w:cs="Arial Narrow"/>
            <w:sz w:val="24"/>
          </w:rPr>
          <w:delText xml:space="preserve"> </w:delText>
        </w:r>
      </w:del>
      <w:r w:rsidRPr="005A0427">
        <w:rPr>
          <w:rFonts w:ascii="Arial Narrow" w:eastAsia="Arial Narrow" w:hAnsi="Arial Narrow" w:cs="Arial Narrow"/>
          <w:sz w:val="24"/>
        </w:rPr>
        <w:t>udzielonego przez Beneficjenta z podpisem notarialnie poświadczonym.</w:t>
      </w:r>
    </w:p>
    <w:p w:rsidR="00442AC1" w:rsidRPr="005A0427"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5A0427">
        <w:rPr>
          <w:rFonts w:ascii="Arial Narrow" w:eastAsia="Arial Narrow" w:hAnsi="Arial Narrow" w:cs="Arial Narrow"/>
          <w:sz w:val="24"/>
        </w:rPr>
        <w:t>W przypadku Beneficjentów, będących osobami fizycznymi prowadzącymi działalność gospodarczą</w:t>
      </w:r>
      <w:r w:rsidR="00114C18" w:rsidRPr="005A0427">
        <w:rPr>
          <w:rFonts w:ascii="Arial Narrow" w:eastAsia="Arial Narrow" w:hAnsi="Arial Narrow" w:cs="Arial Narrow"/>
          <w:sz w:val="24"/>
        </w:rPr>
        <w:br/>
      </w:r>
      <w:r w:rsidRPr="005A0427">
        <w:rPr>
          <w:rFonts w:ascii="Arial Narrow" w:eastAsia="Arial Narrow" w:hAnsi="Arial Narrow" w:cs="Arial Narrow"/>
          <w:sz w:val="24"/>
        </w:rPr>
        <w:t xml:space="preserve">lub prowadzącymi działalność w ramach spółki osobowej pozostających w związku małżeńskim, przy składaniu zabezpieczeń w siedzibie Instytucji </w:t>
      </w:r>
      <w:del w:id="501" w:author="pszmaglinski" w:date="2016-07-13T09:41:00Z">
        <w:r w:rsidRPr="005A0427" w:rsidDel="00442587">
          <w:rPr>
            <w:rFonts w:ascii="Arial Narrow" w:eastAsia="Arial Narrow" w:hAnsi="Arial Narrow" w:cs="Arial Narrow"/>
            <w:sz w:val="24"/>
          </w:rPr>
          <w:delText>Zarządzającej</w:delText>
        </w:r>
      </w:del>
      <w:ins w:id="502" w:author="pszmaglinski" w:date="2016-07-13T09:41:00Z">
        <w:r w:rsidR="00442587">
          <w:rPr>
            <w:rFonts w:ascii="Arial Narrow" w:eastAsia="Arial Narrow" w:hAnsi="Arial Narrow" w:cs="Arial Narrow"/>
            <w:sz w:val="24"/>
          </w:rPr>
          <w:t>Pośredniczącej</w:t>
        </w:r>
      </w:ins>
      <w:r w:rsidRPr="005A0427">
        <w:rPr>
          <w:rFonts w:ascii="Arial Narrow" w:eastAsia="Arial Narrow" w:hAnsi="Arial Narrow" w:cs="Arial Narrow"/>
          <w:sz w:val="24"/>
        </w:rPr>
        <w:t>,</w:t>
      </w:r>
      <w:r w:rsidRPr="005A0427">
        <w:rPr>
          <w:rFonts w:ascii="Arial Narrow" w:eastAsia="Arial Narrow" w:hAnsi="Arial Narrow" w:cs="Arial Narrow"/>
          <w:b/>
          <w:sz w:val="24"/>
        </w:rPr>
        <w:t xml:space="preserve"> </w:t>
      </w:r>
      <w:r w:rsidRPr="005A0427">
        <w:rPr>
          <w:rFonts w:ascii="Arial Narrow" w:eastAsia="Arial Narrow" w:hAnsi="Arial Narrow" w:cs="Arial Narrow"/>
          <w:sz w:val="24"/>
        </w:rPr>
        <w:t>konieczne jest - dodatkowo</w:t>
      </w:r>
      <w:r w:rsidRPr="005A0427">
        <w:rPr>
          <w:rFonts w:ascii="Arial Narrow" w:eastAsia="Arial Narrow" w:hAnsi="Arial Narrow" w:cs="Arial Narrow"/>
          <w:b/>
          <w:sz w:val="24"/>
        </w:rPr>
        <w:t xml:space="preserve"> </w:t>
      </w:r>
      <w:r w:rsidRPr="005A0427">
        <w:rPr>
          <w:rFonts w:ascii="Arial Narrow" w:eastAsia="Arial Narrow" w:hAnsi="Arial Narrow" w:cs="Arial Narrow"/>
          <w:sz w:val="24"/>
        </w:rPr>
        <w:t xml:space="preserve">- złożenie przez małżonka Beneficjenta oświadczenia o wyrażeniu zgody na podpisanie przez męża/żonę Beneficjenta dokumentów, umów zabezpieczających wierzytelność Instytucji </w:t>
      </w:r>
      <w:ins w:id="503" w:author="pszmaglinski" w:date="2016-07-13T09:41:00Z">
        <w:r w:rsidR="00442587">
          <w:rPr>
            <w:rFonts w:ascii="Arial Narrow" w:eastAsia="Arial Narrow" w:hAnsi="Arial Narrow" w:cs="Arial Narrow"/>
            <w:color w:val="auto"/>
            <w:sz w:val="24"/>
            <w:szCs w:val="24"/>
          </w:rPr>
          <w:t>Pośredniczącej</w:t>
        </w:r>
      </w:ins>
      <w:del w:id="504" w:author="pszmaglinski" w:date="2016-07-13T09:41:00Z">
        <w:r w:rsidRPr="005A0427" w:rsidDel="00442587">
          <w:rPr>
            <w:rFonts w:ascii="Arial Narrow" w:eastAsia="Arial Narrow" w:hAnsi="Arial Narrow" w:cs="Arial Narrow"/>
            <w:sz w:val="24"/>
          </w:rPr>
          <w:delText>Zarządzającej</w:delText>
        </w:r>
      </w:del>
      <w:r w:rsidRPr="005A0427">
        <w:rPr>
          <w:rFonts w:ascii="Arial Narrow" w:eastAsia="Arial Narrow" w:hAnsi="Arial Narrow" w:cs="Arial Narrow"/>
          <w:sz w:val="24"/>
        </w:rPr>
        <w:t xml:space="preserve"> z tytułu prz</w:t>
      </w:r>
      <w:r w:rsidR="00DD18BB" w:rsidRPr="005A0427">
        <w:rPr>
          <w:rFonts w:ascii="Arial Narrow" w:eastAsia="Arial Narrow" w:hAnsi="Arial Narrow" w:cs="Arial Narrow"/>
          <w:sz w:val="24"/>
        </w:rPr>
        <w:t>yznanej Beneficjentowi dotacji P</w:t>
      </w:r>
      <w:r w:rsidRPr="005A0427">
        <w:rPr>
          <w:rFonts w:ascii="Arial Narrow" w:eastAsia="Arial Narrow" w:hAnsi="Arial Narrow" w:cs="Arial Narrow"/>
          <w:sz w:val="24"/>
        </w:rPr>
        <w:t>rojektu.</w:t>
      </w:r>
      <w:r w:rsidR="00114C18" w:rsidRPr="005A0427">
        <w:rPr>
          <w:rFonts w:ascii="Arial Narrow" w:eastAsia="Arial Narrow" w:hAnsi="Arial Narrow" w:cs="Arial Narrow"/>
          <w:sz w:val="24"/>
        </w:rPr>
        <w:br/>
      </w:r>
      <w:r w:rsidRPr="005A0427">
        <w:rPr>
          <w:rFonts w:ascii="Arial Narrow" w:eastAsia="Arial Narrow" w:hAnsi="Arial Narrow" w:cs="Arial Narrow"/>
          <w:sz w:val="24"/>
        </w:rPr>
        <w:t>W przypadku</w:t>
      </w:r>
      <w:r w:rsidR="00C93327" w:rsidRPr="005A0427">
        <w:rPr>
          <w:rFonts w:ascii="Arial Narrow" w:eastAsia="Arial Narrow" w:hAnsi="Arial Narrow" w:cs="Arial Narrow"/>
          <w:sz w:val="24"/>
        </w:rPr>
        <w:t>,</w:t>
      </w:r>
      <w:r w:rsidRPr="005A0427">
        <w:rPr>
          <w:rFonts w:ascii="Arial Narrow" w:eastAsia="Arial Narrow" w:hAnsi="Arial Narrow" w:cs="Arial Narrow"/>
          <w:sz w:val="24"/>
        </w:rPr>
        <w:t xml:space="preserve"> gdy małżonek Beneficjenta nie może złożyć Oświadczenia, o którym mowa powyżej w siedzibie Instytucji </w:t>
      </w:r>
      <w:ins w:id="505" w:author="pszmaglinski" w:date="2016-07-13T09:42:00Z">
        <w:r w:rsidR="00442587">
          <w:rPr>
            <w:rFonts w:ascii="Arial Narrow" w:eastAsia="Arial Narrow" w:hAnsi="Arial Narrow" w:cs="Arial Narrow"/>
            <w:color w:val="auto"/>
            <w:sz w:val="24"/>
            <w:szCs w:val="24"/>
          </w:rPr>
          <w:t>Pośredniczącej</w:t>
        </w:r>
      </w:ins>
      <w:del w:id="506" w:author="pszmaglinski" w:date="2016-07-13T09:42:00Z">
        <w:r w:rsidRPr="005A0427" w:rsidDel="00442587">
          <w:rPr>
            <w:rFonts w:ascii="Arial Narrow" w:eastAsia="Arial Narrow" w:hAnsi="Arial Narrow" w:cs="Arial Narrow"/>
            <w:sz w:val="24"/>
          </w:rPr>
          <w:delText>Zarządzającej</w:delText>
        </w:r>
      </w:del>
      <w:r w:rsidRPr="005A0427">
        <w:rPr>
          <w:rFonts w:ascii="Arial Narrow" w:eastAsia="Arial Narrow" w:hAnsi="Arial Narrow" w:cs="Arial Narrow"/>
          <w:sz w:val="24"/>
        </w:rPr>
        <w:t xml:space="preserve">, możliwe jest złożenie niniejszego Oświadczenia poza siedzibą Instytucji </w:t>
      </w:r>
      <w:ins w:id="507" w:author="pszmaglinski" w:date="2016-07-13T09:42:00Z">
        <w:r w:rsidR="00442587">
          <w:rPr>
            <w:rFonts w:ascii="Arial Narrow" w:eastAsia="Arial Narrow" w:hAnsi="Arial Narrow" w:cs="Arial Narrow"/>
            <w:color w:val="auto"/>
            <w:sz w:val="24"/>
            <w:szCs w:val="24"/>
          </w:rPr>
          <w:t>Pośredniczącej</w:t>
        </w:r>
      </w:ins>
      <w:del w:id="508" w:author="pszmaglinski" w:date="2016-07-13T09:42:00Z">
        <w:r w:rsidRPr="005A0427" w:rsidDel="00442587">
          <w:rPr>
            <w:rFonts w:ascii="Arial Narrow" w:eastAsia="Arial Narrow" w:hAnsi="Arial Narrow" w:cs="Arial Narrow"/>
            <w:sz w:val="24"/>
          </w:rPr>
          <w:delText>Zarządzającej</w:delText>
        </w:r>
      </w:del>
      <w:r w:rsidR="00114C18" w:rsidRPr="005A0427">
        <w:rPr>
          <w:rFonts w:ascii="Arial Narrow" w:eastAsia="Arial Narrow" w:hAnsi="Arial Narrow" w:cs="Arial Narrow"/>
          <w:sz w:val="24"/>
        </w:rPr>
        <w:br/>
      </w:r>
      <w:r w:rsidRPr="005A0427">
        <w:rPr>
          <w:rFonts w:ascii="Arial Narrow" w:eastAsia="Arial Narrow" w:hAnsi="Arial Narrow" w:cs="Arial Narrow"/>
          <w:sz w:val="24"/>
        </w:rPr>
        <w:t>w formie pisemnej z podpisem poświadczonym notarialnie.</w:t>
      </w:r>
      <w:r w:rsidRPr="005A0427">
        <w:rPr>
          <w:rFonts w:ascii="Arial Narrow" w:eastAsia="Arial Narrow" w:hAnsi="Arial Narrow" w:cs="Arial Narrow"/>
          <w:b/>
          <w:sz w:val="24"/>
        </w:rPr>
        <w:t xml:space="preserve"> </w:t>
      </w:r>
      <w:r w:rsidRPr="005A0427">
        <w:rPr>
          <w:rFonts w:ascii="Arial Narrow" w:eastAsia="Arial Narrow" w:hAnsi="Arial Narrow" w:cs="Arial Narrow"/>
          <w:sz w:val="24"/>
        </w:rPr>
        <w:t>W przypadku rozdzielności majątkowej pomiędzy małż</w:t>
      </w:r>
      <w:r w:rsidR="00B07083" w:rsidRPr="005A0427">
        <w:rPr>
          <w:rFonts w:ascii="Arial Narrow" w:eastAsia="Arial Narrow" w:hAnsi="Arial Narrow" w:cs="Arial Narrow"/>
          <w:sz w:val="24"/>
        </w:rPr>
        <w:t xml:space="preserve">onkami, </w:t>
      </w:r>
      <w:r w:rsidRPr="005A0427">
        <w:rPr>
          <w:rFonts w:ascii="Arial Narrow" w:eastAsia="Arial Narrow" w:hAnsi="Arial Narrow" w:cs="Arial Narrow"/>
          <w:sz w:val="24"/>
        </w:rPr>
        <w:t xml:space="preserve">Beneficjent nie jest obowiązany do uzyskania </w:t>
      </w:r>
      <w:r w:rsidR="00EE0C00" w:rsidRPr="005A0427">
        <w:rPr>
          <w:rFonts w:ascii="Arial Narrow" w:eastAsia="Arial Narrow" w:hAnsi="Arial Narrow" w:cs="Arial Narrow"/>
          <w:sz w:val="24"/>
        </w:rPr>
        <w:t xml:space="preserve">zgody małżonka na zawarcie umów </w:t>
      </w:r>
      <w:r w:rsidRPr="005A0427">
        <w:rPr>
          <w:rFonts w:ascii="Arial Narrow" w:eastAsia="Arial Narrow" w:hAnsi="Arial Narrow" w:cs="Arial Narrow"/>
          <w:sz w:val="24"/>
        </w:rPr>
        <w:t xml:space="preserve">zabezpieczających należyte wykonanie obowiązków wynikających z Umowy, pod warunkiem przedłożenia pracownikom Instytucji </w:t>
      </w:r>
      <w:ins w:id="509" w:author="pszmaglinski" w:date="2016-07-13T09:42:00Z">
        <w:r w:rsidR="00442587">
          <w:rPr>
            <w:rFonts w:ascii="Arial Narrow" w:eastAsia="Arial Narrow" w:hAnsi="Arial Narrow" w:cs="Arial Narrow"/>
            <w:color w:val="auto"/>
            <w:sz w:val="24"/>
            <w:szCs w:val="24"/>
          </w:rPr>
          <w:t>Pośredniczącej</w:t>
        </w:r>
      </w:ins>
      <w:del w:id="510" w:author="pszmaglinski" w:date="2016-07-13T09:42:00Z">
        <w:r w:rsidRPr="005A0427" w:rsidDel="00442587">
          <w:rPr>
            <w:rFonts w:ascii="Arial Narrow" w:eastAsia="Arial Narrow" w:hAnsi="Arial Narrow" w:cs="Arial Narrow"/>
            <w:sz w:val="24"/>
          </w:rPr>
          <w:delText>Zarządzającej</w:delText>
        </w:r>
      </w:del>
      <w:r w:rsidRPr="005A0427">
        <w:rPr>
          <w:rFonts w:ascii="Arial Narrow" w:eastAsia="Arial Narrow" w:hAnsi="Arial Narrow" w:cs="Arial Narrow"/>
          <w:sz w:val="24"/>
        </w:rPr>
        <w:t>, dowodu zniesienia wspólności ustawowej małżeńskiej (w szczególności oryginałów bądź kopii potwierdzonych za zgodność z oryginałem</w:t>
      </w:r>
      <w:r w:rsidR="00285AE1" w:rsidRPr="005A0427">
        <w:rPr>
          <w:rFonts w:ascii="Arial Narrow" w:eastAsia="Arial Narrow" w:hAnsi="Arial Narrow" w:cs="Arial Narrow"/>
          <w:sz w:val="24"/>
        </w:rPr>
        <w:t>:</w:t>
      </w:r>
      <w:r w:rsidRPr="005A0427">
        <w:rPr>
          <w:rFonts w:ascii="Arial Narrow" w:eastAsia="Arial Narrow" w:hAnsi="Arial Narrow" w:cs="Arial Narrow"/>
          <w:sz w:val="24"/>
        </w:rPr>
        <w:t xml:space="preserve"> umowy</w:t>
      </w:r>
      <w:r w:rsidR="00EE0C00" w:rsidRPr="005A0427">
        <w:rPr>
          <w:rFonts w:ascii="Arial Narrow" w:eastAsia="Arial Narrow" w:hAnsi="Arial Narrow" w:cs="Arial Narrow"/>
          <w:sz w:val="24"/>
        </w:rPr>
        <w:t xml:space="preserve"> </w:t>
      </w:r>
      <w:r w:rsidRPr="005A0427">
        <w:rPr>
          <w:rFonts w:ascii="Arial Narrow" w:eastAsia="Arial Narrow" w:hAnsi="Arial Narrow" w:cs="Arial Narrow"/>
          <w:sz w:val="24"/>
        </w:rPr>
        <w:t>o rozdzielności majątkowej, prawomocnego orzeczenia sądu) oraz wskazania sposobu podziału majątku wspólnego.</w:t>
      </w:r>
      <w:r w:rsidR="00117774" w:rsidRPr="005A0427">
        <w:rPr>
          <w:rStyle w:val="Odwoanieprzypisudolnego"/>
          <w:rFonts w:ascii="Arial Narrow" w:eastAsia="Arial Narrow" w:hAnsi="Arial Narrow" w:cs="Arial Narrow"/>
          <w:sz w:val="24"/>
        </w:rPr>
        <w:footnoteReference w:id="35"/>
      </w:r>
    </w:p>
    <w:p w:rsidR="00442AC1" w:rsidRPr="005A0427"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5A0427">
        <w:rPr>
          <w:rFonts w:ascii="Arial Narrow" w:eastAsia="Arial Narrow" w:hAnsi="Arial Narrow" w:cs="Arial Narrow"/>
          <w:sz w:val="24"/>
        </w:rPr>
        <w:lastRenderedPageBreak/>
        <w:t>Istnieje także możliwość dostarczenia prawidłowo usta</w:t>
      </w:r>
      <w:r w:rsidR="00061CF2" w:rsidRPr="005A0427">
        <w:rPr>
          <w:rFonts w:ascii="Arial Narrow" w:eastAsia="Arial Narrow" w:hAnsi="Arial Narrow" w:cs="Arial Narrow"/>
          <w:sz w:val="24"/>
        </w:rPr>
        <w:t xml:space="preserve">nowionego zabezpieczenia Umowy </w:t>
      </w:r>
      <w:r w:rsidRPr="005A0427">
        <w:rPr>
          <w:rFonts w:ascii="Arial Narrow" w:eastAsia="Arial Narrow" w:hAnsi="Arial Narrow" w:cs="Arial Narrow"/>
          <w:sz w:val="24"/>
        </w:rPr>
        <w:t xml:space="preserve">do siedziby Instytucji </w:t>
      </w:r>
      <w:ins w:id="511" w:author="pszmaglinski" w:date="2016-07-13T09:43:00Z">
        <w:r w:rsidR="00442587">
          <w:rPr>
            <w:rFonts w:ascii="Arial Narrow" w:eastAsia="Arial Narrow" w:hAnsi="Arial Narrow" w:cs="Arial Narrow"/>
            <w:color w:val="auto"/>
            <w:sz w:val="24"/>
            <w:szCs w:val="24"/>
          </w:rPr>
          <w:t>Pośredniczącej</w:t>
        </w:r>
      </w:ins>
      <w:del w:id="512" w:author="pszmaglinski" w:date="2016-07-13T09:43:00Z">
        <w:r w:rsidRPr="005A0427" w:rsidDel="00442587">
          <w:rPr>
            <w:rFonts w:ascii="Arial Narrow" w:eastAsia="Arial Narrow" w:hAnsi="Arial Narrow" w:cs="Arial Narrow"/>
            <w:sz w:val="24"/>
          </w:rPr>
          <w:delText>Zarządzającej</w:delText>
        </w:r>
      </w:del>
      <w:r w:rsidRPr="005A0427">
        <w:rPr>
          <w:rFonts w:ascii="Arial Narrow" w:eastAsia="Arial Narrow" w:hAnsi="Arial Narrow" w:cs="Arial Narrow"/>
          <w:sz w:val="24"/>
        </w:rPr>
        <w:t>, w inny, nie osobisty sposób, np. za pośrednictwem poczty</w:t>
      </w:r>
      <w:r w:rsidR="00061CF2" w:rsidRPr="005A0427">
        <w:rPr>
          <w:rFonts w:ascii="Arial Narrow" w:eastAsia="Arial Narrow" w:hAnsi="Arial Narrow" w:cs="Arial Narrow"/>
          <w:sz w:val="24"/>
        </w:rPr>
        <w:t xml:space="preserve"> </w:t>
      </w:r>
      <w:r w:rsidRPr="005A0427">
        <w:rPr>
          <w:rFonts w:ascii="Arial Narrow" w:eastAsia="Arial Narrow" w:hAnsi="Arial Narrow" w:cs="Arial Narrow"/>
          <w:sz w:val="24"/>
        </w:rPr>
        <w:t>lub kuriera (wyłącznie za potwierdzeniem odbioru). W przypadku wyboru przez Beneficjenta przekazania</w:t>
      </w:r>
      <w:r w:rsidR="00EE0C00" w:rsidRPr="005A0427">
        <w:rPr>
          <w:rFonts w:ascii="Arial Narrow" w:eastAsia="Arial Narrow" w:hAnsi="Arial Narrow" w:cs="Arial Narrow"/>
          <w:sz w:val="24"/>
        </w:rPr>
        <w:t xml:space="preserve"> </w:t>
      </w:r>
      <w:r w:rsidRPr="005A0427">
        <w:rPr>
          <w:rFonts w:ascii="Arial Narrow" w:eastAsia="Arial Narrow" w:hAnsi="Arial Narrow" w:cs="Arial Narrow"/>
          <w:sz w:val="24"/>
        </w:rPr>
        <w:t xml:space="preserve">i złożenia należytego zabezpieczenia Umowy za pośrednictwem poczty </w:t>
      </w:r>
      <w:r w:rsidR="009009FE" w:rsidRPr="005A0427">
        <w:rPr>
          <w:rFonts w:ascii="Arial Narrow" w:eastAsia="Arial Narrow" w:hAnsi="Arial Narrow" w:cs="Arial Narrow"/>
          <w:sz w:val="24"/>
        </w:rPr>
        <w:t xml:space="preserve">lub kuriera, </w:t>
      </w:r>
      <w:r w:rsidRPr="005A0427">
        <w:rPr>
          <w:rFonts w:ascii="Arial Narrow" w:eastAsia="Arial Narrow" w:hAnsi="Arial Narrow" w:cs="Arial Narrow"/>
          <w:sz w:val="24"/>
        </w:rPr>
        <w:t xml:space="preserve">obowiązuje poświadczenie notarialne wszystkich złożonych podpisów na dokumentacji zabezpieczającej, w tym również na wekslu. </w:t>
      </w:r>
    </w:p>
    <w:p w:rsidR="00442AC1" w:rsidRPr="005A0427"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5A0427">
        <w:rPr>
          <w:rFonts w:ascii="Arial Narrow" w:eastAsia="Arial Narrow" w:hAnsi="Arial Narrow" w:cs="Arial Narrow"/>
          <w:sz w:val="24"/>
        </w:rPr>
        <w:t>W przypadku wprowadzenia zmian do Umowy, które skutkują zmianą formy zabezpieczenia</w:t>
      </w:r>
      <w:r w:rsidR="00061CF2" w:rsidRPr="005A0427">
        <w:rPr>
          <w:rFonts w:ascii="Arial Narrow" w:eastAsia="Arial Narrow" w:hAnsi="Arial Narrow" w:cs="Arial Narrow"/>
          <w:sz w:val="24"/>
        </w:rPr>
        <w:t xml:space="preserve"> </w:t>
      </w:r>
      <w:r w:rsidRPr="005A0427">
        <w:rPr>
          <w:rFonts w:ascii="Arial Narrow" w:eastAsia="Arial Narrow" w:hAnsi="Arial Narrow" w:cs="Arial Narrow"/>
          <w:sz w:val="24"/>
        </w:rPr>
        <w:t xml:space="preserve">lub </w:t>
      </w:r>
      <w:r w:rsidR="00F8376C" w:rsidRPr="005A0427">
        <w:rPr>
          <w:rFonts w:ascii="Arial Narrow" w:eastAsia="Arial Narrow" w:hAnsi="Arial Narrow" w:cs="Arial Narrow"/>
          <w:sz w:val="24"/>
        </w:rPr>
        <w:t>zwiększeni</w:t>
      </w:r>
      <w:r w:rsidR="00B1273E" w:rsidRPr="005A0427">
        <w:rPr>
          <w:rFonts w:ascii="Arial Narrow" w:eastAsia="Arial Narrow" w:hAnsi="Arial Narrow" w:cs="Arial Narrow"/>
          <w:sz w:val="24"/>
        </w:rPr>
        <w:t>em</w:t>
      </w:r>
      <w:r w:rsidR="00F8376C" w:rsidRPr="005A0427">
        <w:rPr>
          <w:rFonts w:ascii="Arial Narrow" w:eastAsia="Arial Narrow" w:hAnsi="Arial Narrow" w:cs="Arial Narrow"/>
          <w:sz w:val="24"/>
        </w:rPr>
        <w:t xml:space="preserve"> </w:t>
      </w:r>
      <w:r w:rsidRPr="005A0427">
        <w:rPr>
          <w:rFonts w:ascii="Arial Narrow" w:eastAsia="Arial Narrow" w:hAnsi="Arial Narrow" w:cs="Arial Narrow"/>
          <w:sz w:val="24"/>
        </w:rPr>
        <w:t>jego wartości, Beneficjent zobowiązany jest do dokonania odpowiedniej zmiany zabezpieczenia należytego wykonania Umowy.</w:t>
      </w:r>
    </w:p>
    <w:p w:rsidR="00442AC1" w:rsidRPr="005A0427"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5A0427">
        <w:rPr>
          <w:rFonts w:ascii="Arial Narrow" w:eastAsia="Arial Narrow" w:hAnsi="Arial Narrow" w:cs="Arial Narrow"/>
          <w:sz w:val="24"/>
        </w:rPr>
        <w:t>W przypadku, gdy Beneficjent nie złożył w wymaganym terminie zabezpieczenia, które w sposób wystarczający zagwarantuje należyte wykonanie Umowy lub w zadeklarowanym zabezpieczeniu znajdują się uchybienia</w:t>
      </w:r>
      <w:r w:rsidR="00F14819">
        <w:rPr>
          <w:rFonts w:ascii="Arial Narrow" w:eastAsia="Arial Narrow" w:hAnsi="Arial Narrow" w:cs="Arial Narrow"/>
          <w:sz w:val="24"/>
        </w:rPr>
        <w:br/>
      </w:r>
      <w:r w:rsidRPr="005A0427">
        <w:rPr>
          <w:rFonts w:ascii="Arial Narrow" w:eastAsia="Arial Narrow" w:hAnsi="Arial Narrow" w:cs="Arial Narrow"/>
          <w:sz w:val="24"/>
        </w:rPr>
        <w:t xml:space="preserve">lub braki, których Beneficjent nie poprawił, Instytucja </w:t>
      </w:r>
      <w:ins w:id="513" w:author="pszmaglinski" w:date="2016-07-13T09:43:00Z">
        <w:r w:rsidR="00442587">
          <w:rPr>
            <w:rFonts w:ascii="Arial Narrow" w:eastAsia="Arial Narrow" w:hAnsi="Arial Narrow" w:cs="Arial Narrow"/>
            <w:sz w:val="24"/>
          </w:rPr>
          <w:t xml:space="preserve">Pośrednicząca </w:t>
        </w:r>
      </w:ins>
      <w:del w:id="514" w:author="pszmaglinski" w:date="2016-07-13T09:43:00Z">
        <w:r w:rsidRPr="005A0427" w:rsidDel="00442587">
          <w:rPr>
            <w:rFonts w:ascii="Arial Narrow" w:eastAsia="Arial Narrow" w:hAnsi="Arial Narrow" w:cs="Arial Narrow"/>
            <w:sz w:val="24"/>
          </w:rPr>
          <w:delText xml:space="preserve">Zarządzająca </w:delText>
        </w:r>
      </w:del>
      <w:r w:rsidRPr="005A0427">
        <w:rPr>
          <w:rFonts w:ascii="Arial Narrow" w:eastAsia="Arial Narrow" w:hAnsi="Arial Narrow" w:cs="Arial Narrow"/>
          <w:sz w:val="24"/>
        </w:rPr>
        <w:t>wzywa B</w:t>
      </w:r>
      <w:r w:rsidR="00F14819">
        <w:rPr>
          <w:rFonts w:ascii="Arial Narrow" w:eastAsia="Arial Narrow" w:hAnsi="Arial Narrow" w:cs="Arial Narrow"/>
          <w:sz w:val="24"/>
        </w:rPr>
        <w:t>eneficjenta (w formie pisemnej)</w:t>
      </w:r>
      <w:r w:rsidR="00F14819">
        <w:rPr>
          <w:rFonts w:ascii="Arial Narrow" w:eastAsia="Arial Narrow" w:hAnsi="Arial Narrow" w:cs="Arial Narrow"/>
          <w:sz w:val="24"/>
        </w:rPr>
        <w:br/>
      </w:r>
      <w:r w:rsidRPr="005A0427">
        <w:rPr>
          <w:rFonts w:ascii="Arial Narrow" w:eastAsia="Arial Narrow" w:hAnsi="Arial Narrow" w:cs="Arial Narrow"/>
          <w:sz w:val="24"/>
        </w:rPr>
        <w:t xml:space="preserve">do złożenia wyjaśnień i niezwłocznego zabezpieczenia wierzytelności Instytucji </w:t>
      </w:r>
      <w:del w:id="515" w:author="pszmaglinski" w:date="2016-07-13T09:43:00Z">
        <w:r w:rsidRPr="005A0427" w:rsidDel="00442587">
          <w:rPr>
            <w:rFonts w:ascii="Arial Narrow" w:eastAsia="Arial Narrow" w:hAnsi="Arial Narrow" w:cs="Arial Narrow"/>
            <w:sz w:val="24"/>
          </w:rPr>
          <w:delText xml:space="preserve">Zarządzającej </w:delText>
        </w:r>
      </w:del>
      <w:ins w:id="516" w:author="pszmaglinski" w:date="2016-07-13T09:43:00Z">
        <w:r w:rsidR="00442587">
          <w:rPr>
            <w:rFonts w:ascii="Arial Narrow" w:eastAsia="Arial Narrow" w:hAnsi="Arial Narrow" w:cs="Arial Narrow"/>
            <w:sz w:val="24"/>
          </w:rPr>
          <w:t>Pośredniczącej</w:t>
        </w:r>
        <w:r w:rsidR="00442587" w:rsidRPr="005A0427">
          <w:rPr>
            <w:rFonts w:ascii="Arial Narrow" w:eastAsia="Arial Narrow" w:hAnsi="Arial Narrow" w:cs="Arial Narrow"/>
            <w:sz w:val="24"/>
          </w:rPr>
          <w:t xml:space="preserve"> </w:t>
        </w:r>
      </w:ins>
      <w:r w:rsidRPr="005A0427">
        <w:rPr>
          <w:rFonts w:ascii="Arial Narrow" w:eastAsia="Arial Narrow" w:hAnsi="Arial Narrow" w:cs="Arial Narrow"/>
          <w:sz w:val="24"/>
        </w:rPr>
        <w:t>w terminie określonym w piśmie.</w:t>
      </w:r>
    </w:p>
    <w:p w:rsidR="00442AC1" w:rsidRPr="005A0427"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5A0427">
        <w:rPr>
          <w:rFonts w:ascii="Arial Narrow" w:eastAsia="Arial Narrow" w:hAnsi="Arial Narrow" w:cs="Arial Narrow"/>
          <w:sz w:val="24"/>
        </w:rPr>
        <w:t>Brak ustanowienia lub niewniesienie zabezpieczenia należytego wykonania zobowiązań wynikających z Umowy</w:t>
      </w:r>
      <w:r w:rsidR="008867C3" w:rsidRPr="005A0427">
        <w:rPr>
          <w:rFonts w:ascii="Arial Narrow" w:eastAsia="Arial Narrow" w:hAnsi="Arial Narrow" w:cs="Arial Narrow"/>
          <w:sz w:val="24"/>
        </w:rPr>
        <w:t xml:space="preserve"> </w:t>
      </w:r>
      <w:r w:rsidR="00EC36A9" w:rsidRPr="005A0427">
        <w:rPr>
          <w:rFonts w:ascii="Arial Narrow" w:eastAsia="Arial Narrow" w:hAnsi="Arial Narrow" w:cs="Arial Narrow"/>
          <w:sz w:val="24"/>
        </w:rPr>
        <w:br/>
      </w:r>
      <w:r w:rsidRPr="005A0427">
        <w:rPr>
          <w:rFonts w:ascii="Arial Narrow" w:eastAsia="Arial Narrow" w:hAnsi="Arial Narrow" w:cs="Arial Narrow"/>
          <w:sz w:val="24"/>
        </w:rPr>
        <w:t>w terminie, o którym mowa w ust. 2, stanowi podstawę do wypowiedzenia Umowy ze skutkiem natychmiastowym.</w:t>
      </w:r>
    </w:p>
    <w:p w:rsidR="00442AC1" w:rsidRPr="005A0427"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5A0427">
        <w:rPr>
          <w:rFonts w:ascii="Arial Narrow" w:eastAsia="Arial Narrow" w:hAnsi="Arial Narrow" w:cs="Arial Narrow"/>
          <w:sz w:val="24"/>
        </w:rPr>
        <w:t xml:space="preserve">Zabezpieczenie ustanawiane </w:t>
      </w:r>
      <w:r w:rsidR="008867C3" w:rsidRPr="005A0427">
        <w:rPr>
          <w:rFonts w:ascii="Arial Narrow" w:eastAsia="Arial Narrow" w:hAnsi="Arial Narrow" w:cs="Arial Narrow"/>
          <w:sz w:val="24"/>
        </w:rPr>
        <w:t>jest na okres od dnia zawarcia U</w:t>
      </w:r>
      <w:r w:rsidRPr="005A0427">
        <w:rPr>
          <w:rFonts w:ascii="Arial Narrow" w:eastAsia="Arial Narrow" w:hAnsi="Arial Narrow" w:cs="Arial Narrow"/>
          <w:sz w:val="24"/>
        </w:rPr>
        <w:t>mowy</w:t>
      </w:r>
      <w:r w:rsidR="008867C3" w:rsidRPr="005A0427">
        <w:rPr>
          <w:rFonts w:ascii="Arial Narrow" w:eastAsia="Arial Narrow" w:hAnsi="Arial Narrow" w:cs="Arial Narrow"/>
          <w:sz w:val="24"/>
        </w:rPr>
        <w:t xml:space="preserve"> </w:t>
      </w:r>
      <w:r w:rsidRPr="005A0427">
        <w:rPr>
          <w:rFonts w:ascii="Arial Narrow" w:eastAsia="Arial Narrow" w:hAnsi="Arial Narrow" w:cs="Arial Narrow"/>
          <w:sz w:val="24"/>
        </w:rPr>
        <w:t>do upływu 5 lat (3 lat w przypadku MŚP</w:t>
      </w:r>
      <w:r w:rsidR="00F14819">
        <w:rPr>
          <w:rFonts w:ascii="Arial Narrow" w:eastAsia="Arial Narrow" w:hAnsi="Arial Narrow" w:cs="Arial Narrow"/>
          <w:sz w:val="24"/>
        </w:rPr>
        <w:br/>
      </w:r>
      <w:r w:rsidR="0002428E" w:rsidRPr="005A0427">
        <w:rPr>
          <w:rFonts w:ascii="Arial Narrow" w:eastAsia="Arial Narrow" w:hAnsi="Arial Narrow" w:cs="Arial Narrow"/>
          <w:sz w:val="24"/>
        </w:rPr>
        <w:t xml:space="preserve">– </w:t>
      </w:r>
      <w:r w:rsidR="007B57BF" w:rsidRPr="005A0427">
        <w:rPr>
          <w:rFonts w:ascii="Arial Narrow" w:eastAsia="Arial Narrow" w:hAnsi="Arial Narrow" w:cs="Arial Narrow"/>
          <w:sz w:val="24"/>
        </w:rPr>
        <w:t>w </w:t>
      </w:r>
      <w:r w:rsidRPr="005A0427">
        <w:rPr>
          <w:rFonts w:ascii="Arial Narrow" w:eastAsia="Arial Narrow" w:hAnsi="Arial Narrow" w:cs="Arial Narrow"/>
          <w:sz w:val="24"/>
        </w:rPr>
        <w:t>odniesieniu do projektów, z którymi związany jest wymóg utrzymania inwestycji lub tworzenie nowych miejsc pracy)* od dnia płatności końcowej na rzecz Beneficjenta, w przypadku, gdy założ</w:t>
      </w:r>
      <w:r w:rsidR="00D24F00" w:rsidRPr="005A0427">
        <w:rPr>
          <w:rFonts w:ascii="Arial Narrow" w:eastAsia="Arial Narrow" w:hAnsi="Arial Narrow" w:cs="Arial Narrow"/>
          <w:sz w:val="24"/>
        </w:rPr>
        <w:t>one w </w:t>
      </w:r>
      <w:r w:rsidR="00616210" w:rsidRPr="005A0427">
        <w:rPr>
          <w:rFonts w:ascii="Arial Narrow" w:eastAsia="Arial Narrow" w:hAnsi="Arial Narrow" w:cs="Arial Narrow"/>
          <w:sz w:val="24"/>
        </w:rPr>
        <w:t>P</w:t>
      </w:r>
      <w:r w:rsidRPr="005A0427">
        <w:rPr>
          <w:rFonts w:ascii="Arial Narrow" w:eastAsia="Arial Narrow" w:hAnsi="Arial Narrow" w:cs="Arial Narrow"/>
          <w:sz w:val="24"/>
        </w:rPr>
        <w:t>rojekcie wskaźniki rezultatu zostały osiągnięte. W przypadku, gdy Wniosek o dofinansowanie nie przewiduje trwałości Projektu</w:t>
      </w:r>
      <w:r w:rsidR="0002428E" w:rsidRPr="005A0427">
        <w:rPr>
          <w:rFonts w:ascii="Arial Narrow" w:eastAsia="Arial Narrow" w:hAnsi="Arial Narrow" w:cs="Arial Narrow"/>
          <w:sz w:val="24"/>
        </w:rPr>
        <w:t xml:space="preserve"> </w:t>
      </w:r>
      <w:r w:rsidRPr="005A0427">
        <w:rPr>
          <w:rFonts w:ascii="Arial Narrow" w:eastAsia="Arial Narrow" w:hAnsi="Arial Narrow" w:cs="Arial Narrow"/>
          <w:sz w:val="24"/>
        </w:rPr>
        <w:t>lub rezultatów, zwrot dokumentu stanowiącego zabezpieczenie, następuje po ostatecznym rozliczeniu Umowy,</w:t>
      </w:r>
      <w:r w:rsidR="004D6B24">
        <w:rPr>
          <w:rFonts w:ascii="Arial Narrow" w:eastAsia="Arial Narrow" w:hAnsi="Arial Narrow" w:cs="Arial Narrow"/>
          <w:sz w:val="24"/>
        </w:rPr>
        <w:br/>
      </w:r>
      <w:r w:rsidRPr="005A0427">
        <w:rPr>
          <w:rFonts w:ascii="Arial Narrow" w:eastAsia="Arial Narrow" w:hAnsi="Arial Narrow" w:cs="Arial Narrow"/>
          <w:sz w:val="24"/>
        </w:rPr>
        <w:t>tj. po zatwierdzen</w:t>
      </w:r>
      <w:r w:rsidR="00DD34FC" w:rsidRPr="005A0427">
        <w:rPr>
          <w:rFonts w:ascii="Arial Narrow" w:eastAsia="Arial Narrow" w:hAnsi="Arial Narrow" w:cs="Arial Narrow"/>
          <w:sz w:val="24"/>
        </w:rPr>
        <w:t>iu końcowego w</w:t>
      </w:r>
      <w:r w:rsidR="00716024" w:rsidRPr="005A0427">
        <w:rPr>
          <w:rFonts w:ascii="Arial Narrow" w:eastAsia="Arial Narrow" w:hAnsi="Arial Narrow" w:cs="Arial Narrow"/>
          <w:sz w:val="24"/>
        </w:rPr>
        <w:t>niosku o płatność</w:t>
      </w:r>
      <w:r w:rsidR="006E5701" w:rsidRPr="005A0427">
        <w:rPr>
          <w:rFonts w:ascii="Arial Narrow" w:eastAsia="Arial Narrow" w:hAnsi="Arial Narrow" w:cs="Arial Narrow"/>
          <w:sz w:val="24"/>
        </w:rPr>
        <w:t xml:space="preserve"> </w:t>
      </w:r>
      <w:r w:rsidRPr="005A0427">
        <w:rPr>
          <w:rFonts w:ascii="Arial Narrow" w:eastAsia="Arial Narrow" w:hAnsi="Arial Narrow" w:cs="Arial Narrow"/>
          <w:sz w:val="24"/>
        </w:rPr>
        <w:t>oraz, jeżeli dotyczy, zwrocie środków niewykorzystanych przez Beneficjenta.</w:t>
      </w:r>
    </w:p>
    <w:p w:rsidR="00442AC1" w:rsidRPr="005A0427"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5A0427">
        <w:rPr>
          <w:rFonts w:ascii="Arial Narrow" w:eastAsia="Arial Narrow" w:hAnsi="Arial Narrow" w:cs="Arial Narrow"/>
          <w:sz w:val="24"/>
        </w:rPr>
        <w:t>W przypadku prawidłowego wypełnienia przez Beneficjenta wszelkich zobowiązań określonych w Umowie,</w:t>
      </w:r>
      <w:r w:rsidR="004D6B24">
        <w:rPr>
          <w:rFonts w:ascii="Arial Narrow" w:eastAsia="Arial Narrow" w:hAnsi="Arial Narrow" w:cs="Arial Narrow"/>
          <w:sz w:val="24"/>
        </w:rPr>
        <w:br/>
      </w:r>
      <w:r w:rsidRPr="005A0427">
        <w:rPr>
          <w:rFonts w:ascii="Arial Narrow" w:eastAsia="Arial Narrow" w:hAnsi="Arial Narrow" w:cs="Arial Narrow"/>
          <w:sz w:val="24"/>
        </w:rPr>
        <w:t xml:space="preserve">po upływie okresu trwałości, zabezpieczenie jest anulowane i przesyłane do Beneficjenta </w:t>
      </w:r>
      <w:r w:rsidR="009009FE" w:rsidRPr="005A0427">
        <w:rPr>
          <w:rFonts w:ascii="Arial Narrow" w:eastAsia="Arial Narrow" w:hAnsi="Arial Narrow" w:cs="Arial Narrow"/>
          <w:sz w:val="24"/>
        </w:rPr>
        <w:t>listem poleconym</w:t>
      </w:r>
      <w:r w:rsidR="004D6B24">
        <w:rPr>
          <w:rFonts w:ascii="Arial Narrow" w:eastAsia="Arial Narrow" w:hAnsi="Arial Narrow" w:cs="Arial Narrow"/>
          <w:sz w:val="24"/>
        </w:rPr>
        <w:br/>
      </w:r>
      <w:r w:rsidR="009009FE" w:rsidRPr="005A0427">
        <w:rPr>
          <w:rFonts w:ascii="Arial Narrow" w:eastAsia="Arial Narrow" w:hAnsi="Arial Narrow" w:cs="Arial Narrow"/>
          <w:sz w:val="24"/>
        </w:rPr>
        <w:t>za zwrotnym potwierdzeniem odbioru</w:t>
      </w:r>
      <w:r w:rsidRPr="005A0427">
        <w:rPr>
          <w:rFonts w:ascii="Arial Narrow" w:eastAsia="Arial Narrow" w:hAnsi="Arial Narrow" w:cs="Arial Narrow"/>
          <w:sz w:val="24"/>
        </w:rPr>
        <w:t>.</w:t>
      </w:r>
    </w:p>
    <w:p w:rsidR="004D6B24" w:rsidRDefault="004D6B24" w:rsidP="004A1DC9">
      <w:pPr>
        <w:pStyle w:val="Normalny1"/>
        <w:widowControl w:val="0"/>
        <w:spacing w:after="0" w:line="240" w:lineRule="auto"/>
        <w:jc w:val="center"/>
        <w:rPr>
          <w:rFonts w:ascii="Arial Narrow" w:eastAsia="Arial Narrow" w:hAnsi="Arial Narrow" w:cs="Arial Narrow"/>
          <w:b/>
          <w:color w:val="auto"/>
          <w:sz w:val="24"/>
          <w:szCs w:val="24"/>
        </w:rPr>
      </w:pPr>
    </w:p>
    <w:p w:rsidR="00BB44F2" w:rsidRPr="005A0427" w:rsidRDefault="006D426D" w:rsidP="004A1DC9">
      <w:pPr>
        <w:pStyle w:val="Normalny1"/>
        <w:widowControl w:val="0"/>
        <w:spacing w:after="0" w:line="240" w:lineRule="auto"/>
        <w:jc w:val="center"/>
        <w:rPr>
          <w:rFonts w:ascii="Arial Narrow" w:hAnsi="Arial Narrow"/>
          <w:color w:val="auto"/>
          <w:sz w:val="24"/>
          <w:szCs w:val="24"/>
        </w:rPr>
      </w:pPr>
      <w:r w:rsidRPr="005A0427">
        <w:rPr>
          <w:rFonts w:ascii="Arial Narrow" w:eastAsia="Arial Narrow" w:hAnsi="Arial Narrow" w:cs="Arial Narrow"/>
          <w:b/>
          <w:color w:val="auto"/>
          <w:sz w:val="24"/>
          <w:szCs w:val="24"/>
        </w:rPr>
        <w:t>§ 21</w:t>
      </w:r>
    </w:p>
    <w:p w:rsidR="00BB44F2" w:rsidRPr="005A0427" w:rsidRDefault="006D426D" w:rsidP="004A1DC9">
      <w:pPr>
        <w:pStyle w:val="Normalny1"/>
        <w:widowControl w:val="0"/>
        <w:spacing w:after="0" w:line="240" w:lineRule="auto"/>
        <w:jc w:val="center"/>
        <w:rPr>
          <w:rFonts w:ascii="Arial Narrow" w:hAnsi="Arial Narrow"/>
          <w:color w:val="auto"/>
          <w:sz w:val="24"/>
          <w:szCs w:val="24"/>
        </w:rPr>
      </w:pPr>
      <w:r w:rsidRPr="005A0427">
        <w:rPr>
          <w:rFonts w:ascii="Arial Narrow" w:eastAsia="Arial Narrow" w:hAnsi="Arial Narrow" w:cs="Arial Narrow"/>
          <w:b/>
          <w:color w:val="auto"/>
          <w:sz w:val="24"/>
          <w:szCs w:val="24"/>
        </w:rPr>
        <w:t>Rozwiązanie Umowy</w:t>
      </w:r>
    </w:p>
    <w:p w:rsidR="00BB44F2" w:rsidRPr="005A0427" w:rsidRDefault="006D426D" w:rsidP="004A1DC9">
      <w:pPr>
        <w:pStyle w:val="Normalny1"/>
        <w:widowControl w:val="0"/>
        <w:numPr>
          <w:ilvl w:val="0"/>
          <w:numId w:val="37"/>
        </w:numPr>
        <w:spacing w:after="0" w:line="240" w:lineRule="auto"/>
        <w:ind w:left="360"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Instytucja </w:t>
      </w:r>
      <w:del w:id="517" w:author="pszmaglinski" w:date="2016-07-13T09:44:00Z">
        <w:r w:rsidRPr="005A0427" w:rsidDel="00442587">
          <w:rPr>
            <w:rFonts w:ascii="Arial Narrow" w:eastAsia="Arial Narrow" w:hAnsi="Arial Narrow" w:cs="Arial Narrow"/>
            <w:color w:val="auto"/>
            <w:sz w:val="24"/>
            <w:szCs w:val="24"/>
          </w:rPr>
          <w:delText xml:space="preserve">Zarządzająca </w:delText>
        </w:r>
      </w:del>
      <w:ins w:id="518" w:author="pszmaglinski" w:date="2016-07-13T09:44:00Z">
        <w:r w:rsidR="00442587">
          <w:rPr>
            <w:rFonts w:ascii="Arial Narrow" w:eastAsia="Arial Narrow" w:hAnsi="Arial Narrow" w:cs="Arial Narrow"/>
            <w:color w:val="auto"/>
            <w:sz w:val="24"/>
            <w:szCs w:val="24"/>
          </w:rPr>
          <w:t>Pośrednicząca</w:t>
        </w:r>
        <w:r w:rsidR="00442587" w:rsidRPr="005A0427">
          <w:rPr>
            <w:rFonts w:ascii="Arial Narrow" w:eastAsia="Arial Narrow" w:hAnsi="Arial Narrow" w:cs="Arial Narrow"/>
            <w:color w:val="auto"/>
            <w:sz w:val="24"/>
            <w:szCs w:val="24"/>
          </w:rPr>
          <w:t xml:space="preserve"> </w:t>
        </w:r>
      </w:ins>
      <w:r w:rsidRPr="005A0427">
        <w:rPr>
          <w:rFonts w:ascii="Arial Narrow" w:eastAsia="Arial Narrow" w:hAnsi="Arial Narrow" w:cs="Arial Narrow"/>
          <w:color w:val="auto"/>
          <w:sz w:val="24"/>
          <w:szCs w:val="24"/>
        </w:rPr>
        <w:t>może rozwiązać Umowę z zachowaniem jednomiesięcznego terminu wypowiedzenia,</w:t>
      </w:r>
      <w:r w:rsidR="00114C18" w:rsidRPr="005A0427">
        <w:rPr>
          <w:rFonts w:ascii="Arial Narrow" w:eastAsia="Arial Narrow" w:hAnsi="Arial Narrow" w:cs="Arial Narrow"/>
          <w:color w:val="auto"/>
          <w:sz w:val="24"/>
          <w:szCs w:val="24"/>
        </w:rPr>
        <w:br/>
      </w:r>
      <w:r w:rsidRPr="005A0427">
        <w:rPr>
          <w:rFonts w:ascii="Arial Narrow" w:eastAsia="Arial Narrow" w:hAnsi="Arial Narrow" w:cs="Arial Narrow"/>
          <w:color w:val="auto"/>
          <w:sz w:val="24"/>
          <w:szCs w:val="24"/>
        </w:rPr>
        <w:t>ze skutkiem na koniec miesiąca kalendarzowego, jeżeli Beneficjent:</w:t>
      </w:r>
    </w:p>
    <w:p w:rsidR="00BB44F2" w:rsidRPr="005A0427" w:rsidRDefault="006D426D" w:rsidP="004A1DC9">
      <w:pPr>
        <w:pStyle w:val="Normalny1"/>
        <w:widowControl w:val="0"/>
        <w:numPr>
          <w:ilvl w:val="0"/>
          <w:numId w:val="17"/>
        </w:numPr>
        <w:spacing w:after="0" w:line="240" w:lineRule="auto"/>
        <w:ind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nie rozpoczął merytorycznych zadań dotyczących realizacji Projektu w terminie 6 miesięcy od daty zawarcia Umowy, z przyczyn przez siebie zawinionych;</w:t>
      </w:r>
    </w:p>
    <w:p w:rsidR="00BB44F2" w:rsidRPr="005A0427" w:rsidRDefault="006D426D" w:rsidP="004A1DC9">
      <w:pPr>
        <w:pStyle w:val="Normalny1"/>
        <w:widowControl w:val="0"/>
        <w:numPr>
          <w:ilvl w:val="0"/>
          <w:numId w:val="17"/>
        </w:numPr>
        <w:spacing w:after="0" w:line="240" w:lineRule="auto"/>
        <w:ind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zaprzestał realizacji Projektu, realizuje go lub zrealizował w sposób niezgodny z Umową</w:t>
      </w:r>
      <w:r w:rsidR="0045675E" w:rsidRPr="005A0427">
        <w:rPr>
          <w:rFonts w:ascii="Arial Narrow" w:eastAsia="Arial Narrow" w:hAnsi="Arial Narrow" w:cs="Arial Narrow"/>
          <w:color w:val="auto"/>
          <w:sz w:val="24"/>
          <w:szCs w:val="24"/>
        </w:rPr>
        <w:t xml:space="preserve"> </w:t>
      </w:r>
      <w:r w:rsidR="003803CD" w:rsidRPr="005A0427">
        <w:rPr>
          <w:rFonts w:ascii="Arial Narrow" w:eastAsia="Arial Narrow" w:hAnsi="Arial Narrow" w:cs="Arial Narrow"/>
          <w:color w:val="auto"/>
          <w:sz w:val="24"/>
          <w:szCs w:val="24"/>
        </w:rPr>
        <w:t>oraz W</w:t>
      </w:r>
      <w:r w:rsidR="00294AD2" w:rsidRPr="005A0427">
        <w:rPr>
          <w:rFonts w:ascii="Arial Narrow" w:eastAsia="Arial Narrow" w:hAnsi="Arial Narrow" w:cs="Arial Narrow"/>
          <w:color w:val="auto"/>
          <w:sz w:val="24"/>
          <w:szCs w:val="24"/>
        </w:rPr>
        <w:t>nioskiem o </w:t>
      </w:r>
      <w:r w:rsidR="0045675E" w:rsidRPr="005A0427">
        <w:rPr>
          <w:rFonts w:ascii="Arial Narrow" w:eastAsia="Arial Narrow" w:hAnsi="Arial Narrow" w:cs="Arial Narrow"/>
          <w:color w:val="auto"/>
          <w:sz w:val="24"/>
          <w:szCs w:val="24"/>
        </w:rPr>
        <w:t xml:space="preserve">dofinansowanie stanowiącym załącznik nr </w:t>
      </w:r>
      <w:r w:rsidR="001C3949" w:rsidRPr="005A0427">
        <w:rPr>
          <w:rFonts w:ascii="Arial Narrow" w:eastAsia="Arial Narrow" w:hAnsi="Arial Narrow" w:cs="Arial Narrow"/>
          <w:color w:val="auto"/>
          <w:sz w:val="24"/>
          <w:szCs w:val="24"/>
        </w:rPr>
        <w:t>1</w:t>
      </w:r>
      <w:r w:rsidR="0045675E" w:rsidRPr="005A0427">
        <w:rPr>
          <w:rFonts w:ascii="Arial Narrow" w:eastAsia="Arial Narrow" w:hAnsi="Arial Narrow" w:cs="Arial Narrow"/>
          <w:color w:val="auto"/>
          <w:sz w:val="24"/>
          <w:szCs w:val="24"/>
        </w:rPr>
        <w:t xml:space="preserve"> do Umowy</w:t>
      </w:r>
      <w:r w:rsidRPr="005A0427">
        <w:rPr>
          <w:rFonts w:ascii="Arial Narrow" w:eastAsia="Arial Narrow" w:hAnsi="Arial Narrow" w:cs="Arial Narrow"/>
          <w:color w:val="auto"/>
          <w:sz w:val="24"/>
          <w:szCs w:val="24"/>
        </w:rPr>
        <w:t>;</w:t>
      </w:r>
    </w:p>
    <w:p w:rsidR="00BB44F2" w:rsidRPr="005A0427" w:rsidRDefault="006D426D" w:rsidP="004A1DC9">
      <w:pPr>
        <w:pStyle w:val="Normalny1"/>
        <w:widowControl w:val="0"/>
        <w:numPr>
          <w:ilvl w:val="0"/>
          <w:numId w:val="17"/>
        </w:numPr>
        <w:spacing w:after="0" w:line="240" w:lineRule="auto"/>
        <w:ind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w terminie określonym przez Instytucję </w:t>
      </w:r>
      <w:del w:id="519" w:author="pszmaglinski" w:date="2016-07-13T09:44:00Z">
        <w:r w:rsidRPr="005A0427" w:rsidDel="00442587">
          <w:rPr>
            <w:rFonts w:ascii="Arial Narrow" w:eastAsia="Arial Narrow" w:hAnsi="Arial Narrow" w:cs="Arial Narrow"/>
            <w:color w:val="auto"/>
            <w:sz w:val="24"/>
            <w:szCs w:val="24"/>
          </w:rPr>
          <w:delText xml:space="preserve">Zarządzającą </w:delText>
        </w:r>
      </w:del>
      <w:ins w:id="520" w:author="pszmaglinski" w:date="2016-07-13T09:44:00Z">
        <w:r w:rsidR="00442587">
          <w:rPr>
            <w:rFonts w:ascii="Arial Narrow" w:eastAsia="Arial Narrow" w:hAnsi="Arial Narrow" w:cs="Arial Narrow"/>
            <w:color w:val="auto"/>
            <w:sz w:val="24"/>
            <w:szCs w:val="24"/>
          </w:rPr>
          <w:t>Pośredniczącą</w:t>
        </w:r>
        <w:r w:rsidR="00442587" w:rsidRPr="005A0427">
          <w:rPr>
            <w:rFonts w:ascii="Arial Narrow" w:eastAsia="Arial Narrow" w:hAnsi="Arial Narrow" w:cs="Arial Narrow"/>
            <w:color w:val="auto"/>
            <w:sz w:val="24"/>
            <w:szCs w:val="24"/>
          </w:rPr>
          <w:t xml:space="preserve"> </w:t>
        </w:r>
      </w:ins>
      <w:r w:rsidRPr="005A0427">
        <w:rPr>
          <w:rFonts w:ascii="Arial Narrow" w:eastAsia="Arial Narrow" w:hAnsi="Arial Narrow" w:cs="Arial Narrow"/>
          <w:color w:val="auto"/>
          <w:sz w:val="24"/>
          <w:szCs w:val="24"/>
        </w:rPr>
        <w:t>nie usunął stwierdzonych nieprawidłowości w ramach Projektu;</w:t>
      </w:r>
    </w:p>
    <w:p w:rsidR="00BB44F2" w:rsidRPr="005A0427" w:rsidRDefault="006D426D" w:rsidP="004A1DC9">
      <w:pPr>
        <w:pStyle w:val="Normalny1"/>
        <w:widowControl w:val="0"/>
        <w:numPr>
          <w:ilvl w:val="0"/>
          <w:numId w:val="17"/>
        </w:numPr>
        <w:spacing w:after="0" w:line="240" w:lineRule="auto"/>
        <w:ind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nie przedkłada wniosków o płatność zgodnie z Umową;</w:t>
      </w:r>
    </w:p>
    <w:p w:rsidR="00BB44F2" w:rsidRPr="005A0427" w:rsidRDefault="006D426D" w:rsidP="004A1DC9">
      <w:pPr>
        <w:pStyle w:val="Normalny1"/>
        <w:widowControl w:val="0"/>
        <w:numPr>
          <w:ilvl w:val="0"/>
          <w:numId w:val="17"/>
        </w:numPr>
        <w:spacing w:after="0" w:line="240" w:lineRule="auto"/>
        <w:ind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nie przestrzega przepisów </w:t>
      </w:r>
      <w:r w:rsidR="000442DE" w:rsidRPr="005A0427">
        <w:rPr>
          <w:rFonts w:ascii="Arial Narrow" w:eastAsia="Arial Narrow" w:hAnsi="Arial Narrow" w:cs="Arial Narrow"/>
          <w:color w:val="auto"/>
          <w:sz w:val="24"/>
          <w:szCs w:val="24"/>
        </w:rPr>
        <w:t>u</w:t>
      </w:r>
      <w:r w:rsidR="00CC0426" w:rsidRPr="005A0427">
        <w:rPr>
          <w:rFonts w:ascii="Arial Narrow" w:eastAsia="Arial Narrow" w:hAnsi="Arial Narrow" w:cs="Arial Narrow"/>
          <w:color w:val="auto"/>
          <w:sz w:val="24"/>
          <w:szCs w:val="24"/>
        </w:rPr>
        <w:t>stawy</w:t>
      </w:r>
      <w:r w:rsidR="003803CD" w:rsidRPr="005A0427">
        <w:rPr>
          <w:rFonts w:ascii="Arial Narrow" w:eastAsia="Arial Narrow" w:hAnsi="Arial Narrow" w:cs="Arial Narrow"/>
          <w:color w:val="auto"/>
          <w:sz w:val="24"/>
          <w:szCs w:val="24"/>
        </w:rPr>
        <w:t xml:space="preserve"> Prawo zamówień publicznych</w:t>
      </w:r>
      <w:r w:rsidR="00CC0426" w:rsidRPr="005A0427">
        <w:rPr>
          <w:rFonts w:ascii="Arial Narrow" w:eastAsia="Arial Narrow" w:hAnsi="Arial Narrow" w:cs="Arial Narrow"/>
          <w:color w:val="auto"/>
          <w:sz w:val="24"/>
          <w:szCs w:val="24"/>
        </w:rPr>
        <w:t xml:space="preserve"> </w:t>
      </w:r>
      <w:r w:rsidRPr="005A0427">
        <w:rPr>
          <w:rFonts w:ascii="Arial Narrow" w:eastAsia="Arial Narrow" w:hAnsi="Arial Narrow" w:cs="Arial Narrow"/>
          <w:color w:val="auto"/>
          <w:sz w:val="24"/>
          <w:szCs w:val="24"/>
        </w:rPr>
        <w:t xml:space="preserve">w zakresie, w jakim ustawa </w:t>
      </w:r>
      <w:r w:rsidR="00CC0426" w:rsidRPr="005A0427">
        <w:rPr>
          <w:rFonts w:ascii="Arial Narrow" w:eastAsia="Arial Narrow" w:hAnsi="Arial Narrow" w:cs="Arial Narrow"/>
          <w:color w:val="auto"/>
          <w:sz w:val="24"/>
          <w:szCs w:val="24"/>
        </w:rPr>
        <w:t xml:space="preserve">ta </w:t>
      </w:r>
      <w:r w:rsidRPr="005A0427">
        <w:rPr>
          <w:rFonts w:ascii="Arial Narrow" w:eastAsia="Arial Narrow" w:hAnsi="Arial Narrow" w:cs="Arial Narrow"/>
          <w:color w:val="auto"/>
          <w:sz w:val="24"/>
          <w:szCs w:val="24"/>
        </w:rPr>
        <w:t>ma zastosowanie do Beneficjenta i realizowanego zamówienia publicznego w Projekcie</w:t>
      </w:r>
      <w:r w:rsidR="00D719FA" w:rsidRPr="005A0427">
        <w:rPr>
          <w:rFonts w:ascii="Arial Narrow" w:eastAsia="Arial Narrow" w:hAnsi="Arial Narrow" w:cs="Arial Narrow"/>
          <w:color w:val="auto"/>
          <w:sz w:val="24"/>
          <w:szCs w:val="24"/>
        </w:rPr>
        <w:t xml:space="preserve"> </w:t>
      </w:r>
      <w:r w:rsidRPr="005A0427">
        <w:rPr>
          <w:rFonts w:ascii="Arial Narrow" w:eastAsia="Arial Narrow" w:hAnsi="Arial Narrow" w:cs="Arial Narrow"/>
          <w:color w:val="auto"/>
          <w:sz w:val="24"/>
          <w:szCs w:val="24"/>
        </w:rPr>
        <w:t xml:space="preserve">lub zasad </w:t>
      </w:r>
      <w:r w:rsidR="002F686C" w:rsidRPr="005A0427">
        <w:rPr>
          <w:rFonts w:ascii="Arial Narrow" w:eastAsia="Arial Narrow" w:hAnsi="Arial Narrow" w:cs="Arial Narrow"/>
          <w:color w:val="auto"/>
          <w:sz w:val="24"/>
          <w:szCs w:val="24"/>
        </w:rPr>
        <w:t xml:space="preserve">konkurencyjności </w:t>
      </w:r>
      <w:r w:rsidRPr="005A0427">
        <w:rPr>
          <w:rFonts w:ascii="Arial Narrow" w:eastAsia="Arial Narrow" w:hAnsi="Arial Narrow" w:cs="Arial Narrow"/>
          <w:color w:val="auto"/>
          <w:sz w:val="24"/>
          <w:szCs w:val="24"/>
        </w:rPr>
        <w:t>określonych w § 9 Umowy, przy wydatkowaniu środków w ramach realizowanego Projektu,</w:t>
      </w:r>
    </w:p>
    <w:p w:rsidR="005D334C" w:rsidRPr="005A0427" w:rsidRDefault="006D426D" w:rsidP="004A1DC9">
      <w:pPr>
        <w:pStyle w:val="Normalny1"/>
        <w:widowControl w:val="0"/>
        <w:numPr>
          <w:ilvl w:val="0"/>
          <w:numId w:val="17"/>
        </w:numPr>
        <w:spacing w:after="0" w:line="240" w:lineRule="auto"/>
        <w:ind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nie wdrożył zaleceń pokontrolnych</w:t>
      </w:r>
      <w:r w:rsidR="005D334C" w:rsidRPr="005A0427">
        <w:rPr>
          <w:rFonts w:ascii="Arial Narrow" w:eastAsia="Arial Narrow" w:hAnsi="Arial Narrow" w:cs="Arial Narrow"/>
          <w:color w:val="auto"/>
          <w:sz w:val="24"/>
          <w:szCs w:val="24"/>
        </w:rPr>
        <w:t>;</w:t>
      </w:r>
    </w:p>
    <w:p w:rsidR="00BB44F2" w:rsidRPr="005A0427" w:rsidRDefault="006D426D" w:rsidP="004A1DC9">
      <w:pPr>
        <w:pStyle w:val="Normalny1"/>
        <w:widowControl w:val="0"/>
        <w:numPr>
          <w:ilvl w:val="0"/>
          <w:numId w:val="37"/>
        </w:numPr>
        <w:spacing w:after="0" w:line="240" w:lineRule="auto"/>
        <w:ind w:left="360"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Instytucja </w:t>
      </w:r>
      <w:del w:id="521" w:author="pszmaglinski" w:date="2016-07-13T09:44:00Z">
        <w:r w:rsidRPr="005A0427" w:rsidDel="00442587">
          <w:rPr>
            <w:rFonts w:ascii="Arial Narrow" w:eastAsia="Arial Narrow" w:hAnsi="Arial Narrow" w:cs="Arial Narrow"/>
            <w:color w:val="auto"/>
            <w:sz w:val="24"/>
            <w:szCs w:val="24"/>
          </w:rPr>
          <w:delText xml:space="preserve">Zarządzająca </w:delText>
        </w:r>
      </w:del>
      <w:ins w:id="522" w:author="pszmaglinski" w:date="2016-07-13T09:44:00Z">
        <w:r w:rsidR="00442587">
          <w:rPr>
            <w:rFonts w:ascii="Arial Narrow" w:eastAsia="Arial Narrow" w:hAnsi="Arial Narrow" w:cs="Arial Narrow"/>
            <w:color w:val="auto"/>
            <w:sz w:val="24"/>
            <w:szCs w:val="24"/>
          </w:rPr>
          <w:t>Pośrednicząca</w:t>
        </w:r>
        <w:r w:rsidR="00442587" w:rsidRPr="005A0427">
          <w:rPr>
            <w:rFonts w:ascii="Arial Narrow" w:eastAsia="Arial Narrow" w:hAnsi="Arial Narrow" w:cs="Arial Narrow"/>
            <w:color w:val="auto"/>
            <w:sz w:val="24"/>
            <w:szCs w:val="24"/>
          </w:rPr>
          <w:t xml:space="preserve"> </w:t>
        </w:r>
      </w:ins>
      <w:r w:rsidRPr="005A0427">
        <w:rPr>
          <w:rFonts w:ascii="Arial Narrow" w:eastAsia="Arial Narrow" w:hAnsi="Arial Narrow" w:cs="Arial Narrow"/>
          <w:color w:val="auto"/>
          <w:sz w:val="24"/>
          <w:szCs w:val="24"/>
        </w:rPr>
        <w:t>może rozwiązać Umowę w trybie natychmiastowym, jeżeli:</w:t>
      </w:r>
    </w:p>
    <w:p w:rsidR="00BB44F2" w:rsidRPr="005A0427" w:rsidRDefault="006D426D" w:rsidP="004A1DC9">
      <w:pPr>
        <w:pStyle w:val="Normalny1"/>
        <w:widowControl w:val="0"/>
        <w:numPr>
          <w:ilvl w:val="0"/>
          <w:numId w:val="21"/>
        </w:numPr>
        <w:spacing w:after="0" w:line="240" w:lineRule="auto"/>
        <w:ind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Beneficjent wykorzystał środki (w całości lub w części) na cel i zakres inny niż określony w Projekcie</w:t>
      </w:r>
      <w:r w:rsidR="00114C18" w:rsidRPr="005A0427">
        <w:rPr>
          <w:rFonts w:ascii="Arial Narrow" w:eastAsia="Arial Narrow" w:hAnsi="Arial Narrow" w:cs="Arial Narrow"/>
          <w:color w:val="auto"/>
          <w:sz w:val="24"/>
          <w:szCs w:val="24"/>
        </w:rPr>
        <w:br/>
      </w:r>
      <w:r w:rsidRPr="005A0427">
        <w:rPr>
          <w:rFonts w:ascii="Arial Narrow" w:eastAsia="Arial Narrow" w:hAnsi="Arial Narrow" w:cs="Arial Narrow"/>
          <w:color w:val="auto"/>
          <w:sz w:val="24"/>
          <w:szCs w:val="24"/>
        </w:rPr>
        <w:t>lub niezgodnie z Umową oraz przepisami prawa lub zasadami i procedurami właściwymi dla Programu;</w:t>
      </w:r>
    </w:p>
    <w:p w:rsidR="00BB44F2" w:rsidRPr="005A0427" w:rsidRDefault="006D426D" w:rsidP="004A1DC9">
      <w:pPr>
        <w:pStyle w:val="Normalny1"/>
        <w:widowControl w:val="0"/>
        <w:numPr>
          <w:ilvl w:val="0"/>
          <w:numId w:val="21"/>
        </w:numPr>
        <w:spacing w:after="0" w:line="240" w:lineRule="auto"/>
        <w:ind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Beneficjent w sposób rażący nie wywiązuje się z obowiązków nałożonych na niego w Umowie</w:t>
      </w:r>
      <w:r w:rsidR="00B57745" w:rsidRPr="005A0427">
        <w:rPr>
          <w:rFonts w:ascii="Arial Narrow" w:eastAsia="Arial Narrow" w:hAnsi="Arial Narrow" w:cs="Arial Narrow"/>
          <w:color w:val="auto"/>
          <w:sz w:val="24"/>
          <w:szCs w:val="24"/>
        </w:rPr>
        <w:t>, w tym</w:t>
      </w:r>
      <w:r w:rsidR="00114C18" w:rsidRPr="005A0427">
        <w:rPr>
          <w:rFonts w:ascii="Arial Narrow" w:eastAsia="Arial Narrow" w:hAnsi="Arial Narrow" w:cs="Arial Narrow"/>
          <w:color w:val="auto"/>
          <w:sz w:val="24"/>
          <w:szCs w:val="24"/>
        </w:rPr>
        <w:br/>
      </w:r>
      <w:r w:rsidR="00B57745" w:rsidRPr="005A0427">
        <w:rPr>
          <w:rFonts w:ascii="Arial Narrow" w:eastAsia="Arial Narrow" w:hAnsi="Arial Narrow" w:cs="Arial Narrow"/>
          <w:color w:val="auto"/>
          <w:sz w:val="24"/>
          <w:szCs w:val="24"/>
        </w:rPr>
        <w:lastRenderedPageBreak/>
        <w:t>w zakresie zgodności z</w:t>
      </w:r>
      <w:r w:rsidR="00AD195C" w:rsidRPr="005A0427">
        <w:rPr>
          <w:rFonts w:ascii="Arial Narrow" w:eastAsia="Arial Narrow" w:hAnsi="Arial Narrow" w:cs="Arial Narrow"/>
          <w:color w:val="auto"/>
          <w:sz w:val="24"/>
          <w:szCs w:val="24"/>
        </w:rPr>
        <w:t xml:space="preserve"> </w:t>
      </w:r>
      <w:r w:rsidR="00B70776" w:rsidRPr="005A0427">
        <w:rPr>
          <w:rFonts w:ascii="Arial Narrow" w:eastAsia="Arial Narrow" w:hAnsi="Arial Narrow" w:cs="Arial Narrow"/>
          <w:color w:val="auto"/>
          <w:sz w:val="24"/>
          <w:szCs w:val="24"/>
        </w:rPr>
        <w:t>W</w:t>
      </w:r>
      <w:r w:rsidR="00B57745" w:rsidRPr="005A0427">
        <w:rPr>
          <w:rFonts w:ascii="Arial Narrow" w:eastAsia="Arial Narrow" w:hAnsi="Arial Narrow" w:cs="Arial Narrow"/>
          <w:color w:val="auto"/>
          <w:sz w:val="24"/>
          <w:szCs w:val="24"/>
        </w:rPr>
        <w:t xml:space="preserve">nioskiem o dofinansowanie stanowiącym załącznik nr </w:t>
      </w:r>
      <w:r w:rsidR="00DA6F63" w:rsidRPr="005A0427">
        <w:rPr>
          <w:rFonts w:ascii="Arial Narrow" w:eastAsia="Arial Narrow" w:hAnsi="Arial Narrow" w:cs="Arial Narrow"/>
          <w:color w:val="auto"/>
          <w:sz w:val="24"/>
          <w:szCs w:val="24"/>
        </w:rPr>
        <w:t>1</w:t>
      </w:r>
      <w:r w:rsidR="00B57745" w:rsidRPr="005A0427">
        <w:rPr>
          <w:rFonts w:ascii="Arial Narrow" w:eastAsia="Arial Narrow" w:hAnsi="Arial Narrow" w:cs="Arial Narrow"/>
          <w:color w:val="auto"/>
          <w:sz w:val="24"/>
          <w:szCs w:val="24"/>
        </w:rPr>
        <w:t xml:space="preserve"> do Umowy</w:t>
      </w:r>
      <w:r w:rsidRPr="005A0427">
        <w:rPr>
          <w:rFonts w:ascii="Arial Narrow" w:eastAsia="Arial Narrow" w:hAnsi="Arial Narrow" w:cs="Arial Narrow"/>
          <w:color w:val="auto"/>
          <w:sz w:val="24"/>
          <w:szCs w:val="24"/>
        </w:rPr>
        <w:t>;</w:t>
      </w:r>
    </w:p>
    <w:p w:rsidR="00BB44F2" w:rsidRPr="005A0427" w:rsidRDefault="006D426D" w:rsidP="004A1DC9">
      <w:pPr>
        <w:pStyle w:val="Normalny1"/>
        <w:widowControl w:val="0"/>
        <w:numPr>
          <w:ilvl w:val="0"/>
          <w:numId w:val="21"/>
        </w:numPr>
        <w:spacing w:after="0" w:line="240" w:lineRule="auto"/>
        <w:ind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Beneficjent odmówił poddania się kontroli lub audytowi Instytucji </w:t>
      </w:r>
      <w:ins w:id="523" w:author="pszmaglinski" w:date="2016-07-13T09:45:00Z">
        <w:r w:rsidR="00442587">
          <w:rPr>
            <w:rFonts w:ascii="Arial Narrow" w:eastAsia="Arial Narrow" w:hAnsi="Arial Narrow" w:cs="Arial Narrow"/>
            <w:color w:val="auto"/>
            <w:sz w:val="24"/>
            <w:szCs w:val="24"/>
          </w:rPr>
          <w:t>Pośredniczącej</w:t>
        </w:r>
      </w:ins>
      <w:del w:id="524" w:author="pszmaglinski" w:date="2016-07-13T09:45:00Z">
        <w:r w:rsidRPr="005A0427" w:rsidDel="00442587">
          <w:rPr>
            <w:rFonts w:ascii="Arial Narrow" w:eastAsia="Arial Narrow" w:hAnsi="Arial Narrow" w:cs="Arial Narrow"/>
            <w:color w:val="auto"/>
            <w:sz w:val="24"/>
            <w:szCs w:val="24"/>
          </w:rPr>
          <w:delText>Zarządzającej</w:delText>
        </w:r>
      </w:del>
      <w:r w:rsidRPr="005A0427">
        <w:rPr>
          <w:rFonts w:ascii="Arial Narrow" w:eastAsia="Arial Narrow" w:hAnsi="Arial Narrow" w:cs="Arial Narrow"/>
          <w:color w:val="auto"/>
          <w:sz w:val="24"/>
          <w:szCs w:val="24"/>
        </w:rPr>
        <w:t xml:space="preserve"> bądź innych uprawnionych podmiotów do przeprowadzenia kontroli lub audytu na podstawie odrębnych przepisów lub utrudniał</w:t>
      </w:r>
      <w:r w:rsidR="00114C18" w:rsidRPr="005A0427">
        <w:rPr>
          <w:rFonts w:ascii="Arial Narrow" w:eastAsia="Arial Narrow" w:hAnsi="Arial Narrow" w:cs="Arial Narrow"/>
          <w:color w:val="auto"/>
          <w:sz w:val="24"/>
          <w:szCs w:val="24"/>
        </w:rPr>
        <w:br/>
      </w:r>
      <w:r w:rsidRPr="005A0427">
        <w:rPr>
          <w:rFonts w:ascii="Arial Narrow" w:eastAsia="Arial Narrow" w:hAnsi="Arial Narrow" w:cs="Arial Narrow"/>
          <w:color w:val="auto"/>
          <w:sz w:val="24"/>
          <w:szCs w:val="24"/>
        </w:rPr>
        <w:t>ich przeprowadzenie;</w:t>
      </w:r>
    </w:p>
    <w:p w:rsidR="00BB44F2" w:rsidRPr="005A0427" w:rsidRDefault="006D426D" w:rsidP="004A1DC9">
      <w:pPr>
        <w:pStyle w:val="Normalny1"/>
        <w:widowControl w:val="0"/>
        <w:numPr>
          <w:ilvl w:val="0"/>
          <w:numId w:val="21"/>
        </w:numPr>
        <w:spacing w:after="0" w:line="240" w:lineRule="auto"/>
        <w:ind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Beneficjent złożył lub przedstawił Instytucji </w:t>
      </w:r>
      <w:ins w:id="525" w:author="pszmaglinski" w:date="2016-07-13T09:45:00Z">
        <w:r w:rsidR="00442587">
          <w:rPr>
            <w:rFonts w:ascii="Arial Narrow" w:eastAsia="Arial Narrow" w:hAnsi="Arial Narrow" w:cs="Arial Narrow"/>
            <w:color w:val="auto"/>
            <w:sz w:val="24"/>
            <w:szCs w:val="24"/>
          </w:rPr>
          <w:t>Pośredniczącej</w:t>
        </w:r>
      </w:ins>
      <w:del w:id="526" w:author="pszmaglinski" w:date="2016-07-13T09:45:00Z">
        <w:r w:rsidRPr="005A0427" w:rsidDel="00442587">
          <w:rPr>
            <w:rFonts w:ascii="Arial Narrow" w:eastAsia="Arial Narrow" w:hAnsi="Arial Narrow" w:cs="Arial Narrow"/>
            <w:color w:val="auto"/>
            <w:sz w:val="24"/>
            <w:szCs w:val="24"/>
          </w:rPr>
          <w:delText>Zarządzającej</w:delText>
        </w:r>
      </w:del>
      <w:r w:rsidRPr="005A0427">
        <w:rPr>
          <w:rFonts w:ascii="Arial Narrow" w:eastAsia="Arial Narrow" w:hAnsi="Arial Narrow" w:cs="Arial Narrow"/>
          <w:color w:val="auto"/>
          <w:sz w:val="24"/>
          <w:szCs w:val="24"/>
        </w:rPr>
        <w:t xml:space="preserve"> – jako autentyczne – nieprawdziwe, sfałszowane, podrobione, przerobione lub poświadczające nieprawdę albo niepełne dokumenty i informacje;</w:t>
      </w:r>
      <w:r w:rsidRPr="005A0427">
        <w:rPr>
          <w:rFonts w:ascii="Arial Narrow" w:eastAsia="Arial Narrow" w:hAnsi="Arial Narrow" w:cs="Arial Narrow"/>
          <w:color w:val="auto"/>
          <w:sz w:val="24"/>
          <w:szCs w:val="24"/>
          <w:vertAlign w:val="superscript"/>
        </w:rPr>
        <w:footnoteReference w:id="36"/>
      </w:r>
    </w:p>
    <w:p w:rsidR="00BB44F2" w:rsidRPr="005A0427" w:rsidRDefault="006D426D" w:rsidP="004A1DC9">
      <w:pPr>
        <w:pStyle w:val="Normalny1"/>
        <w:widowControl w:val="0"/>
        <w:numPr>
          <w:ilvl w:val="0"/>
          <w:numId w:val="21"/>
        </w:numPr>
        <w:spacing w:after="0" w:line="240" w:lineRule="auto"/>
        <w:ind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Beneficjent dopuścił się innych nadużyć finansowych w związku z realizacją Projektu;</w:t>
      </w:r>
    </w:p>
    <w:p w:rsidR="00BB44F2" w:rsidRPr="005A0427" w:rsidRDefault="006D426D" w:rsidP="004A1DC9">
      <w:pPr>
        <w:pStyle w:val="Normalny1"/>
        <w:widowControl w:val="0"/>
        <w:numPr>
          <w:ilvl w:val="0"/>
          <w:numId w:val="21"/>
        </w:numPr>
        <w:spacing w:after="0" w:line="240" w:lineRule="auto"/>
        <w:ind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Beneficjent podlega zarządowi komisarycznemu, bądź zawiesił swoją działalność lub prowadzone</w:t>
      </w:r>
      <w:r w:rsidR="00114C18" w:rsidRPr="005A0427">
        <w:rPr>
          <w:rFonts w:ascii="Arial Narrow" w:eastAsia="Arial Narrow" w:hAnsi="Arial Narrow" w:cs="Arial Narrow"/>
          <w:color w:val="auto"/>
          <w:sz w:val="24"/>
          <w:szCs w:val="24"/>
        </w:rPr>
        <w:br/>
      </w:r>
      <w:r w:rsidRPr="005A0427">
        <w:rPr>
          <w:rFonts w:ascii="Arial Narrow" w:eastAsia="Arial Narrow" w:hAnsi="Arial Narrow" w:cs="Arial Narrow"/>
          <w:color w:val="auto"/>
          <w:sz w:val="24"/>
          <w:szCs w:val="24"/>
        </w:rPr>
        <w:t>są względem niego postępowania prawne o podobnym charakterze;</w:t>
      </w:r>
    </w:p>
    <w:p w:rsidR="00945DC4" w:rsidRPr="005A0427" w:rsidRDefault="006D426D" w:rsidP="00A10C7C">
      <w:pPr>
        <w:pStyle w:val="Normalny1"/>
        <w:widowControl w:val="0"/>
        <w:numPr>
          <w:ilvl w:val="0"/>
          <w:numId w:val="21"/>
        </w:numPr>
        <w:spacing w:after="0" w:line="240" w:lineRule="auto"/>
        <w:ind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Beneficjent nie ustanowił lub nie wniósł zabezpieczenia należytego wy</w:t>
      </w:r>
      <w:r w:rsidR="003F74FB" w:rsidRPr="005A0427">
        <w:rPr>
          <w:rFonts w:ascii="Arial Narrow" w:eastAsia="Arial Narrow" w:hAnsi="Arial Narrow" w:cs="Arial Narrow"/>
          <w:color w:val="auto"/>
          <w:sz w:val="24"/>
          <w:szCs w:val="24"/>
        </w:rPr>
        <w:t>konania zobowiązań wynikających</w:t>
      </w:r>
      <w:r w:rsidR="003F74FB" w:rsidRPr="005A0427">
        <w:rPr>
          <w:rFonts w:ascii="Arial Narrow" w:eastAsia="Arial Narrow" w:hAnsi="Arial Narrow" w:cs="Arial Narrow"/>
          <w:color w:val="auto"/>
          <w:sz w:val="24"/>
          <w:szCs w:val="24"/>
        </w:rPr>
        <w:br/>
      </w:r>
      <w:r w:rsidR="003B0C27" w:rsidRPr="005A0427">
        <w:rPr>
          <w:rFonts w:ascii="Arial Narrow" w:eastAsia="Arial Narrow" w:hAnsi="Arial Narrow" w:cs="Arial Narrow"/>
          <w:color w:val="auto"/>
          <w:sz w:val="24"/>
          <w:szCs w:val="24"/>
        </w:rPr>
        <w:t xml:space="preserve">z Umowy w terminie, o którym mowa w § </w:t>
      </w:r>
      <w:r w:rsidR="00A94592" w:rsidRPr="005A0427">
        <w:rPr>
          <w:rFonts w:ascii="Arial Narrow" w:eastAsia="Arial Narrow" w:hAnsi="Arial Narrow" w:cs="Arial Narrow"/>
          <w:color w:val="auto"/>
          <w:sz w:val="24"/>
          <w:szCs w:val="24"/>
        </w:rPr>
        <w:t xml:space="preserve">20 </w:t>
      </w:r>
      <w:r w:rsidR="003B0C27" w:rsidRPr="005A0427">
        <w:rPr>
          <w:rFonts w:ascii="Arial Narrow" w:eastAsia="Arial Narrow" w:hAnsi="Arial Narrow" w:cs="Arial Narrow"/>
          <w:color w:val="auto"/>
          <w:sz w:val="24"/>
          <w:szCs w:val="24"/>
        </w:rPr>
        <w:t>ust.</w:t>
      </w:r>
      <w:r w:rsidR="00C93327" w:rsidRPr="005A0427">
        <w:rPr>
          <w:rFonts w:ascii="Arial Narrow" w:eastAsia="Arial Narrow" w:hAnsi="Arial Narrow" w:cs="Arial Narrow"/>
          <w:color w:val="auto"/>
          <w:sz w:val="24"/>
          <w:szCs w:val="24"/>
        </w:rPr>
        <w:t xml:space="preserve"> </w:t>
      </w:r>
      <w:r w:rsidR="00F10341" w:rsidRPr="005A0427">
        <w:rPr>
          <w:rFonts w:ascii="Arial Narrow" w:eastAsia="Arial Narrow" w:hAnsi="Arial Narrow" w:cs="Arial Narrow"/>
          <w:color w:val="auto"/>
          <w:sz w:val="24"/>
          <w:szCs w:val="24"/>
        </w:rPr>
        <w:t>2</w:t>
      </w:r>
      <w:r w:rsidR="00A10C7C" w:rsidRPr="005A0427">
        <w:rPr>
          <w:rFonts w:ascii="Arial Narrow" w:eastAsia="Arial Narrow" w:hAnsi="Arial Narrow" w:cs="Arial Narrow"/>
          <w:color w:val="auto"/>
          <w:sz w:val="24"/>
          <w:szCs w:val="24"/>
        </w:rPr>
        <w:t>*.</w:t>
      </w:r>
    </w:p>
    <w:p w:rsidR="008F3AD5" w:rsidRPr="005A0427" w:rsidRDefault="003B0C27" w:rsidP="00496CF4">
      <w:pPr>
        <w:pStyle w:val="Normalny1"/>
        <w:widowControl w:val="0"/>
        <w:numPr>
          <w:ilvl w:val="0"/>
          <w:numId w:val="37"/>
        </w:numPr>
        <w:spacing w:after="0" w:line="240" w:lineRule="auto"/>
        <w:ind w:left="360"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Każda ze Stron Umowy może rozwiązać Umowę, z</w:t>
      </w:r>
      <w:r w:rsidR="00D35E13" w:rsidRPr="005A0427">
        <w:rPr>
          <w:rFonts w:ascii="Arial Narrow" w:eastAsia="Arial Narrow" w:hAnsi="Arial Narrow" w:cs="Arial Narrow"/>
          <w:color w:val="auto"/>
          <w:sz w:val="24"/>
          <w:szCs w:val="24"/>
        </w:rPr>
        <w:t xml:space="preserve"> zachowaniem</w:t>
      </w:r>
      <w:r w:rsidRPr="005A0427">
        <w:rPr>
          <w:rFonts w:ascii="Arial Narrow" w:eastAsia="Arial Narrow" w:hAnsi="Arial Narrow" w:cs="Arial Narrow"/>
          <w:color w:val="auto"/>
          <w:sz w:val="24"/>
          <w:szCs w:val="24"/>
        </w:rPr>
        <w:t xml:space="preserve"> </w:t>
      </w:r>
      <w:r w:rsidR="00D35E13" w:rsidRPr="005A0427">
        <w:rPr>
          <w:rFonts w:ascii="Arial Narrow" w:eastAsia="Arial Narrow" w:hAnsi="Arial Narrow" w:cs="Arial Narrow"/>
          <w:color w:val="auto"/>
          <w:sz w:val="24"/>
          <w:szCs w:val="24"/>
        </w:rPr>
        <w:t xml:space="preserve">jednomiesięcznego okresu </w:t>
      </w:r>
      <w:r w:rsidR="003F74FB" w:rsidRPr="005A0427">
        <w:rPr>
          <w:rFonts w:ascii="Arial Narrow" w:eastAsia="Arial Narrow" w:hAnsi="Arial Narrow" w:cs="Arial Narrow"/>
          <w:color w:val="auto"/>
          <w:sz w:val="24"/>
          <w:szCs w:val="24"/>
        </w:rPr>
        <w:t>wypowiedzenia,</w:t>
      </w:r>
      <w:r w:rsidR="003F74FB" w:rsidRPr="005A0427">
        <w:rPr>
          <w:rFonts w:ascii="Arial Narrow" w:eastAsia="Arial Narrow" w:hAnsi="Arial Narrow" w:cs="Arial Narrow"/>
          <w:color w:val="auto"/>
          <w:sz w:val="24"/>
          <w:szCs w:val="24"/>
        </w:rPr>
        <w:br/>
      </w:r>
      <w:r w:rsidRPr="005A0427">
        <w:rPr>
          <w:rFonts w:ascii="Arial Narrow" w:eastAsia="Arial Narrow" w:hAnsi="Arial Narrow" w:cs="Arial Narrow"/>
          <w:color w:val="auto"/>
          <w:sz w:val="24"/>
          <w:szCs w:val="24"/>
        </w:rPr>
        <w:t xml:space="preserve">w wyniku wystąpienia okoliczności niezależnych od Stron, które uniemożliwiają dalsze wykonywanie obowiązków w niej zawartych. </w:t>
      </w:r>
    </w:p>
    <w:p w:rsidR="00BB44F2" w:rsidRPr="005A0427" w:rsidRDefault="003B0C27" w:rsidP="004A1DC9">
      <w:pPr>
        <w:pStyle w:val="Normalny1"/>
        <w:widowControl w:val="0"/>
        <w:numPr>
          <w:ilvl w:val="0"/>
          <w:numId w:val="37"/>
        </w:numPr>
        <w:spacing w:after="0" w:line="240" w:lineRule="auto"/>
        <w:ind w:left="360"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Niezależnie od formy lub przyczyny rozwiązania Umowy, Beneficjent zobowiązany jest do niezwłocznego</w:t>
      </w:r>
      <w:r w:rsidR="00114C18" w:rsidRPr="005A0427">
        <w:rPr>
          <w:rFonts w:ascii="Arial Narrow" w:eastAsia="Arial Narrow" w:hAnsi="Arial Narrow" w:cs="Arial Narrow"/>
          <w:color w:val="auto"/>
          <w:sz w:val="24"/>
          <w:szCs w:val="24"/>
        </w:rPr>
        <w:br/>
      </w:r>
      <w:r w:rsidRPr="005A0427">
        <w:rPr>
          <w:rFonts w:ascii="Arial Narrow" w:eastAsia="Arial Narrow" w:hAnsi="Arial Narrow" w:cs="Arial Narrow"/>
          <w:color w:val="auto"/>
          <w:sz w:val="24"/>
          <w:szCs w:val="24"/>
        </w:rPr>
        <w:t xml:space="preserve">(ale nie później niż w ciągu 15 dni </w:t>
      </w:r>
      <w:r w:rsidR="0037477D" w:rsidRPr="005A0427">
        <w:rPr>
          <w:rFonts w:ascii="Arial Narrow" w:eastAsia="Arial Narrow" w:hAnsi="Arial Narrow" w:cs="Arial Narrow"/>
          <w:color w:val="auto"/>
          <w:sz w:val="24"/>
          <w:szCs w:val="24"/>
        </w:rPr>
        <w:t xml:space="preserve">kalendarzowych </w:t>
      </w:r>
      <w:r w:rsidRPr="005A0427">
        <w:rPr>
          <w:rFonts w:ascii="Arial Narrow" w:eastAsia="Arial Narrow" w:hAnsi="Arial Narrow" w:cs="Arial Narrow"/>
          <w:color w:val="auto"/>
          <w:sz w:val="24"/>
          <w:szCs w:val="24"/>
        </w:rPr>
        <w:t>od dnia rozwiązania Umowy) przedstawienia I</w:t>
      </w:r>
      <w:r w:rsidR="003F74FB" w:rsidRPr="005A0427">
        <w:rPr>
          <w:rFonts w:ascii="Arial Narrow" w:eastAsia="Arial Narrow" w:hAnsi="Arial Narrow" w:cs="Arial Narrow"/>
          <w:color w:val="auto"/>
          <w:sz w:val="24"/>
          <w:szCs w:val="24"/>
        </w:rPr>
        <w:t xml:space="preserve">nstytucji </w:t>
      </w:r>
      <w:ins w:id="527" w:author="pszmaglinski" w:date="2016-07-13T09:45:00Z">
        <w:r w:rsidR="00442587">
          <w:rPr>
            <w:rFonts w:ascii="Arial Narrow" w:eastAsia="Arial Narrow" w:hAnsi="Arial Narrow" w:cs="Arial Narrow"/>
            <w:color w:val="auto"/>
            <w:sz w:val="24"/>
            <w:szCs w:val="24"/>
          </w:rPr>
          <w:t>Pośredniczącej</w:t>
        </w:r>
        <w:r w:rsidR="00442587" w:rsidRPr="005A0427" w:rsidDel="00442587">
          <w:rPr>
            <w:rFonts w:ascii="Arial Narrow" w:eastAsia="Arial Narrow" w:hAnsi="Arial Narrow" w:cs="Arial Narrow"/>
            <w:color w:val="auto"/>
            <w:sz w:val="24"/>
            <w:szCs w:val="24"/>
          </w:rPr>
          <w:t xml:space="preserve"> </w:t>
        </w:r>
      </w:ins>
      <w:del w:id="528" w:author="pszmaglinski" w:date="2016-07-13T09:45:00Z">
        <w:r w:rsidR="003F74FB" w:rsidRPr="005A0427" w:rsidDel="00442587">
          <w:rPr>
            <w:rFonts w:ascii="Arial Narrow" w:eastAsia="Arial Narrow" w:hAnsi="Arial Narrow" w:cs="Arial Narrow"/>
            <w:color w:val="auto"/>
            <w:sz w:val="24"/>
            <w:szCs w:val="24"/>
          </w:rPr>
          <w:delText xml:space="preserve">Zarządzającej </w:delText>
        </w:r>
      </w:del>
      <w:r w:rsidR="003F74FB" w:rsidRPr="005A0427">
        <w:rPr>
          <w:rFonts w:ascii="Arial Narrow" w:eastAsia="Arial Narrow" w:hAnsi="Arial Narrow" w:cs="Arial Narrow"/>
          <w:color w:val="auto"/>
          <w:sz w:val="24"/>
          <w:szCs w:val="24"/>
        </w:rPr>
        <w:t>wniosku</w:t>
      </w:r>
      <w:r w:rsidR="0037477D" w:rsidRPr="005A0427">
        <w:rPr>
          <w:rFonts w:ascii="Arial Narrow" w:eastAsia="Arial Narrow" w:hAnsi="Arial Narrow" w:cs="Arial Narrow"/>
          <w:color w:val="auto"/>
          <w:sz w:val="24"/>
          <w:szCs w:val="24"/>
        </w:rPr>
        <w:t xml:space="preserve"> </w:t>
      </w:r>
      <w:r w:rsidRPr="005A0427">
        <w:rPr>
          <w:rFonts w:ascii="Arial Narrow" w:eastAsia="Arial Narrow" w:hAnsi="Arial Narrow" w:cs="Arial Narrow"/>
          <w:color w:val="auto"/>
          <w:sz w:val="24"/>
          <w:szCs w:val="24"/>
        </w:rPr>
        <w:t xml:space="preserve">o płatność </w:t>
      </w:r>
      <w:r w:rsidR="002F686C" w:rsidRPr="005A0427">
        <w:rPr>
          <w:rFonts w:ascii="Arial Narrow" w:eastAsia="Arial Narrow" w:hAnsi="Arial Narrow" w:cs="Arial Narrow"/>
          <w:color w:val="auto"/>
          <w:sz w:val="24"/>
          <w:szCs w:val="24"/>
        </w:rPr>
        <w:t>dotyczącego</w:t>
      </w:r>
      <w:r w:rsidRPr="005A0427">
        <w:rPr>
          <w:rFonts w:ascii="Arial Narrow" w:eastAsia="Arial Narrow" w:hAnsi="Arial Narrow" w:cs="Arial Narrow"/>
          <w:color w:val="auto"/>
          <w:sz w:val="24"/>
          <w:szCs w:val="24"/>
        </w:rPr>
        <w:t xml:space="preserve"> zakończenia realizacji Projektu oraz do przechowywania, archiwizowania</w:t>
      </w:r>
      <w:r w:rsidR="002607CE" w:rsidRPr="005A0427">
        <w:rPr>
          <w:rFonts w:ascii="Arial Narrow" w:eastAsia="Arial Narrow" w:hAnsi="Arial Narrow" w:cs="Arial Narrow"/>
          <w:color w:val="auto"/>
          <w:sz w:val="24"/>
          <w:szCs w:val="24"/>
        </w:rPr>
        <w:t xml:space="preserve"> </w:t>
      </w:r>
      <w:r w:rsidRPr="005A0427">
        <w:rPr>
          <w:rFonts w:ascii="Arial Narrow" w:eastAsia="Arial Narrow" w:hAnsi="Arial Narrow" w:cs="Arial Narrow"/>
          <w:color w:val="auto"/>
          <w:sz w:val="24"/>
          <w:szCs w:val="24"/>
        </w:rPr>
        <w:t xml:space="preserve">i udostępniania dokumentacji związanej z realizacją Projektu, zgodnie z przepisami § </w:t>
      </w:r>
      <w:r w:rsidR="00D35E13" w:rsidRPr="005A0427">
        <w:rPr>
          <w:rFonts w:ascii="Arial Narrow" w:eastAsia="Arial Narrow" w:hAnsi="Arial Narrow" w:cs="Arial Narrow"/>
          <w:color w:val="auto"/>
          <w:sz w:val="24"/>
          <w:szCs w:val="24"/>
        </w:rPr>
        <w:t xml:space="preserve">15 </w:t>
      </w:r>
      <w:r w:rsidRPr="005A0427">
        <w:rPr>
          <w:rFonts w:ascii="Arial Narrow" w:eastAsia="Arial Narrow" w:hAnsi="Arial Narrow" w:cs="Arial Narrow"/>
          <w:color w:val="auto"/>
          <w:sz w:val="24"/>
          <w:szCs w:val="24"/>
        </w:rPr>
        <w:t xml:space="preserve">Umowy. </w:t>
      </w:r>
    </w:p>
    <w:p w:rsidR="00BB44F2" w:rsidRPr="005A0427" w:rsidRDefault="00BB44F2" w:rsidP="004A1DC9">
      <w:pPr>
        <w:pStyle w:val="Normalny1"/>
        <w:widowControl w:val="0"/>
        <w:spacing w:after="0" w:line="240" w:lineRule="auto"/>
        <w:jc w:val="center"/>
        <w:rPr>
          <w:rFonts w:ascii="Arial Narrow" w:hAnsi="Arial Narrow"/>
          <w:color w:val="auto"/>
          <w:sz w:val="24"/>
          <w:szCs w:val="24"/>
        </w:rPr>
      </w:pPr>
    </w:p>
    <w:p w:rsidR="00BB44F2" w:rsidRPr="005A0427" w:rsidRDefault="003B0C27" w:rsidP="004A1DC9">
      <w:pPr>
        <w:pStyle w:val="Normalny1"/>
        <w:widowControl w:val="0"/>
        <w:spacing w:after="0" w:line="240" w:lineRule="auto"/>
        <w:jc w:val="center"/>
        <w:rPr>
          <w:rFonts w:ascii="Arial Narrow" w:hAnsi="Arial Narrow"/>
          <w:color w:val="auto"/>
          <w:sz w:val="24"/>
          <w:szCs w:val="24"/>
        </w:rPr>
      </w:pPr>
      <w:r w:rsidRPr="005A0427">
        <w:rPr>
          <w:rFonts w:ascii="Arial Narrow" w:eastAsia="Arial Narrow" w:hAnsi="Arial Narrow" w:cs="Arial Narrow"/>
          <w:b/>
          <w:color w:val="auto"/>
          <w:sz w:val="24"/>
          <w:szCs w:val="24"/>
        </w:rPr>
        <w:t xml:space="preserve">§ </w:t>
      </w:r>
      <w:r w:rsidR="00BB675D" w:rsidRPr="005A0427">
        <w:rPr>
          <w:rFonts w:ascii="Arial Narrow" w:eastAsia="Arial Narrow" w:hAnsi="Arial Narrow" w:cs="Arial Narrow"/>
          <w:b/>
          <w:color w:val="auto"/>
          <w:sz w:val="24"/>
          <w:szCs w:val="24"/>
        </w:rPr>
        <w:t>22</w:t>
      </w:r>
    </w:p>
    <w:p w:rsidR="00BB44F2" w:rsidRPr="005A0427" w:rsidRDefault="003B0C27" w:rsidP="004A1DC9">
      <w:pPr>
        <w:pStyle w:val="Normalny1"/>
        <w:widowControl w:val="0"/>
        <w:spacing w:after="0" w:line="240" w:lineRule="auto"/>
        <w:jc w:val="center"/>
        <w:rPr>
          <w:rFonts w:ascii="Arial Narrow" w:hAnsi="Arial Narrow"/>
          <w:color w:val="auto"/>
          <w:sz w:val="24"/>
          <w:szCs w:val="24"/>
        </w:rPr>
      </w:pPr>
      <w:r w:rsidRPr="005A0427">
        <w:rPr>
          <w:rFonts w:ascii="Arial Narrow" w:eastAsia="Arial Narrow" w:hAnsi="Arial Narrow" w:cs="Arial Narrow"/>
          <w:b/>
          <w:color w:val="auto"/>
          <w:sz w:val="24"/>
          <w:szCs w:val="24"/>
        </w:rPr>
        <w:t>Rozstrzyganie sporów</w:t>
      </w:r>
    </w:p>
    <w:p w:rsidR="00BB44F2" w:rsidRPr="005A0427" w:rsidRDefault="003B0C27" w:rsidP="004A1DC9">
      <w:pPr>
        <w:pStyle w:val="Normalny1"/>
        <w:widowControl w:val="0"/>
        <w:numPr>
          <w:ilvl w:val="0"/>
          <w:numId w:val="33"/>
        </w:numPr>
        <w:spacing w:after="0" w:line="240" w:lineRule="auto"/>
        <w:ind w:left="360"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Wszelkie wątpliwości związane z realizacją Umowy wyjaśniane będą przez Strony Umowy w formie pisemnej</w:t>
      </w:r>
      <w:r w:rsidR="004F6B9A" w:rsidRPr="005A0427">
        <w:rPr>
          <w:rFonts w:ascii="Arial Narrow" w:eastAsia="Arial Narrow" w:hAnsi="Arial Narrow" w:cs="Arial Narrow"/>
          <w:b/>
          <w:color w:val="auto"/>
          <w:sz w:val="24"/>
          <w:szCs w:val="24"/>
        </w:rPr>
        <w:t xml:space="preserve"> </w:t>
      </w:r>
      <w:r w:rsidR="004F6B9A" w:rsidRPr="005A0427">
        <w:rPr>
          <w:rFonts w:ascii="Arial Narrow" w:eastAsia="Arial Narrow" w:hAnsi="Arial Narrow" w:cs="Arial Narrow"/>
          <w:color w:val="auto"/>
          <w:sz w:val="24"/>
          <w:szCs w:val="24"/>
        </w:rPr>
        <w:t>pod rygorem nieważności</w:t>
      </w:r>
      <w:r w:rsidRPr="005A0427">
        <w:rPr>
          <w:rFonts w:ascii="Arial Narrow" w:eastAsia="Arial Narrow" w:hAnsi="Arial Narrow" w:cs="Arial Narrow"/>
          <w:color w:val="auto"/>
          <w:sz w:val="24"/>
          <w:szCs w:val="24"/>
        </w:rPr>
        <w:t>.</w:t>
      </w:r>
    </w:p>
    <w:p w:rsidR="00BB44F2" w:rsidRPr="005A0427" w:rsidRDefault="003B0C27" w:rsidP="004A1DC9">
      <w:pPr>
        <w:pStyle w:val="Normalny1"/>
        <w:widowControl w:val="0"/>
        <w:numPr>
          <w:ilvl w:val="0"/>
          <w:numId w:val="33"/>
        </w:numPr>
        <w:spacing w:after="0" w:line="240" w:lineRule="auto"/>
        <w:ind w:left="360"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Spór powstały w związku z realizacją Umowy, Strony Umowy będą się starały rozwiązywać w drodze wzajemnych konsultacji i negocjacji, potwierdzających w formie pisemnej stanowiska Stron Umowy.</w:t>
      </w:r>
    </w:p>
    <w:p w:rsidR="00BB44F2" w:rsidRPr="005A0427" w:rsidRDefault="003B0C27" w:rsidP="004A1DC9">
      <w:pPr>
        <w:pStyle w:val="Normalny1"/>
        <w:widowControl w:val="0"/>
        <w:numPr>
          <w:ilvl w:val="0"/>
          <w:numId w:val="33"/>
        </w:numPr>
        <w:spacing w:after="0" w:line="240" w:lineRule="auto"/>
        <w:ind w:left="360"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W przypadku powstania sporu dotyczącego Stron Umowy i wynikającego z </w:t>
      </w:r>
      <w:r w:rsidR="003F74FB" w:rsidRPr="005A0427">
        <w:rPr>
          <w:rFonts w:ascii="Arial Narrow" w:eastAsia="Arial Narrow" w:hAnsi="Arial Narrow" w:cs="Arial Narrow"/>
          <w:color w:val="auto"/>
          <w:sz w:val="24"/>
          <w:szCs w:val="24"/>
        </w:rPr>
        <w:t>postanowień Umowy lub w związku</w:t>
      </w:r>
      <w:r w:rsidR="003F74FB" w:rsidRPr="005A0427">
        <w:rPr>
          <w:rFonts w:ascii="Arial Narrow" w:eastAsia="Arial Narrow" w:hAnsi="Arial Narrow" w:cs="Arial Narrow"/>
          <w:color w:val="auto"/>
          <w:sz w:val="24"/>
          <w:szCs w:val="24"/>
        </w:rPr>
        <w:br/>
      </w:r>
      <w:r w:rsidR="006D426D" w:rsidRPr="005A0427">
        <w:rPr>
          <w:rFonts w:ascii="Arial Narrow" w:eastAsia="Arial Narrow" w:hAnsi="Arial Narrow" w:cs="Arial Narrow"/>
          <w:color w:val="auto"/>
          <w:sz w:val="24"/>
          <w:szCs w:val="24"/>
        </w:rPr>
        <w:t>z Umową, odnoszącego się również do istnienia, ważności albo rozwiązania Umowy, spór podlega jurysdykcji właściwego sądu polskiego, o którym mowa w ust. 4, a prawem właściwym do jego rozstrzygania jest prawo obowiązujące na terytorium Rzeczypospolitej Polskiej.</w:t>
      </w:r>
    </w:p>
    <w:p w:rsidR="00BB44F2" w:rsidRPr="005A0427" w:rsidRDefault="006D426D" w:rsidP="004A1DC9">
      <w:pPr>
        <w:pStyle w:val="Normalny1"/>
        <w:widowControl w:val="0"/>
        <w:numPr>
          <w:ilvl w:val="0"/>
          <w:numId w:val="33"/>
        </w:numPr>
        <w:spacing w:after="0" w:line="240" w:lineRule="auto"/>
        <w:ind w:left="360"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W przypadku nierozwiązania sporu w terminie 30 dni </w:t>
      </w:r>
      <w:r w:rsidR="006F402C" w:rsidRPr="005A0427">
        <w:rPr>
          <w:rFonts w:ascii="Arial Narrow" w:eastAsia="Arial Narrow" w:hAnsi="Arial Narrow" w:cs="Arial Narrow"/>
          <w:color w:val="auto"/>
          <w:sz w:val="24"/>
          <w:szCs w:val="24"/>
        </w:rPr>
        <w:t xml:space="preserve">kalendarzowych </w:t>
      </w:r>
      <w:r w:rsidRPr="005A0427">
        <w:rPr>
          <w:rFonts w:ascii="Arial Narrow" w:eastAsia="Arial Narrow" w:hAnsi="Arial Narrow" w:cs="Arial Narrow"/>
          <w:color w:val="auto"/>
          <w:sz w:val="24"/>
          <w:szCs w:val="24"/>
        </w:rPr>
        <w:t xml:space="preserve">od jego powstania, w trybie, o którym mowa w ust. 2, spór wynikający z realizacji Umowy rozstrzyga sąd powszechny właściwy według siedziby Instytucji </w:t>
      </w:r>
      <w:ins w:id="529" w:author="pszmaglinski" w:date="2016-07-13T09:46:00Z">
        <w:r w:rsidR="00E2360F">
          <w:rPr>
            <w:rFonts w:ascii="Arial Narrow" w:eastAsia="Arial Narrow" w:hAnsi="Arial Narrow" w:cs="Arial Narrow"/>
            <w:color w:val="auto"/>
            <w:sz w:val="24"/>
            <w:szCs w:val="24"/>
          </w:rPr>
          <w:t>Pośredniczącej.</w:t>
        </w:r>
      </w:ins>
      <w:del w:id="530" w:author="pszmaglinski" w:date="2016-07-13T09:46:00Z">
        <w:r w:rsidRPr="005A0427" w:rsidDel="00E2360F">
          <w:rPr>
            <w:rFonts w:ascii="Arial Narrow" w:eastAsia="Arial Narrow" w:hAnsi="Arial Narrow" w:cs="Arial Narrow"/>
            <w:color w:val="auto"/>
            <w:sz w:val="24"/>
            <w:szCs w:val="24"/>
          </w:rPr>
          <w:delText>Zarządzającej.</w:delText>
        </w:r>
      </w:del>
    </w:p>
    <w:p w:rsidR="00D06CD3" w:rsidRPr="005A0427" w:rsidRDefault="00D06CD3" w:rsidP="004A1DC9">
      <w:pPr>
        <w:pStyle w:val="Normalny1"/>
        <w:widowControl w:val="0"/>
        <w:spacing w:after="0" w:line="240" w:lineRule="auto"/>
        <w:jc w:val="center"/>
        <w:rPr>
          <w:rFonts w:ascii="Arial Narrow" w:eastAsia="Arial Narrow" w:hAnsi="Arial Narrow" w:cs="Arial Narrow"/>
          <w:b/>
          <w:color w:val="auto"/>
          <w:sz w:val="24"/>
          <w:szCs w:val="24"/>
        </w:rPr>
      </w:pPr>
    </w:p>
    <w:p w:rsidR="00BB44F2" w:rsidRPr="005A0427" w:rsidRDefault="006D426D" w:rsidP="004A1DC9">
      <w:pPr>
        <w:pStyle w:val="Normalny1"/>
        <w:widowControl w:val="0"/>
        <w:spacing w:after="0" w:line="240" w:lineRule="auto"/>
        <w:jc w:val="center"/>
        <w:rPr>
          <w:rFonts w:ascii="Arial Narrow" w:eastAsia="Arial Narrow" w:hAnsi="Arial Narrow" w:cs="Arial Narrow"/>
          <w:b/>
          <w:color w:val="auto"/>
          <w:sz w:val="24"/>
          <w:szCs w:val="24"/>
        </w:rPr>
      </w:pPr>
      <w:r w:rsidRPr="005A0427">
        <w:rPr>
          <w:rFonts w:ascii="Arial Narrow" w:eastAsia="Arial Narrow" w:hAnsi="Arial Narrow" w:cs="Arial Narrow"/>
          <w:b/>
          <w:color w:val="auto"/>
          <w:sz w:val="24"/>
          <w:szCs w:val="24"/>
        </w:rPr>
        <w:t xml:space="preserve">§ </w:t>
      </w:r>
      <w:r w:rsidR="00BB675D" w:rsidRPr="005A0427">
        <w:rPr>
          <w:rFonts w:ascii="Arial Narrow" w:eastAsia="Arial Narrow" w:hAnsi="Arial Narrow" w:cs="Arial Narrow"/>
          <w:b/>
          <w:color w:val="auto"/>
          <w:sz w:val="24"/>
          <w:szCs w:val="24"/>
        </w:rPr>
        <w:t>23</w:t>
      </w:r>
    </w:p>
    <w:p w:rsidR="00235871" w:rsidRPr="005A0427" w:rsidRDefault="006D426D" w:rsidP="004A1DC9">
      <w:pPr>
        <w:pStyle w:val="Normalny1"/>
        <w:widowControl w:val="0"/>
        <w:spacing w:after="0" w:line="240" w:lineRule="auto"/>
        <w:jc w:val="center"/>
        <w:rPr>
          <w:rFonts w:ascii="Arial Narrow" w:hAnsi="Arial Narrow"/>
          <w:color w:val="auto"/>
          <w:sz w:val="24"/>
          <w:szCs w:val="24"/>
        </w:rPr>
      </w:pPr>
      <w:r w:rsidRPr="005A0427">
        <w:rPr>
          <w:rFonts w:ascii="Arial Narrow" w:eastAsia="Arial Narrow" w:hAnsi="Arial Narrow" w:cs="Arial Narrow"/>
          <w:b/>
          <w:color w:val="auto"/>
          <w:sz w:val="24"/>
          <w:szCs w:val="24"/>
        </w:rPr>
        <w:t>Postanowienia końcowe</w:t>
      </w:r>
    </w:p>
    <w:p w:rsidR="00907EFF" w:rsidRPr="005A0427" w:rsidRDefault="009D6DF1" w:rsidP="00D45FF4">
      <w:pPr>
        <w:pStyle w:val="Normalny1"/>
        <w:widowControl w:val="0"/>
        <w:numPr>
          <w:ilvl w:val="2"/>
          <w:numId w:val="65"/>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W sprawach nieuregulowanych Umową zastosowanie mają w szczególności:</w:t>
      </w:r>
    </w:p>
    <w:p w:rsidR="00907EFF" w:rsidRPr="005A0427" w:rsidRDefault="009D6DF1" w:rsidP="00722129">
      <w:pPr>
        <w:pStyle w:val="Normalny1"/>
        <w:widowControl w:val="0"/>
        <w:numPr>
          <w:ilvl w:val="0"/>
          <w:numId w:val="73"/>
        </w:numPr>
        <w:spacing w:after="0" w:line="240" w:lineRule="auto"/>
        <w:ind w:left="567"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odpowiednie przepisy prawa unijnego;</w:t>
      </w:r>
      <w:r w:rsidR="002F686C" w:rsidRPr="005A0427">
        <w:rPr>
          <w:rFonts w:ascii="Arial Narrow" w:eastAsia="Arial Narrow" w:hAnsi="Arial Narrow" w:cs="Arial Narrow"/>
          <w:color w:val="auto"/>
          <w:sz w:val="24"/>
          <w:szCs w:val="24"/>
        </w:rPr>
        <w:t xml:space="preserve"> w tym m.in.:</w:t>
      </w:r>
      <w:r w:rsidR="00A5011C" w:rsidRPr="005A0427">
        <w:rPr>
          <w:rFonts w:ascii="Arial Narrow" w:eastAsia="Arial Narrow" w:hAnsi="Arial Narrow" w:cs="Arial Narrow"/>
          <w:color w:val="auto"/>
          <w:sz w:val="24"/>
          <w:szCs w:val="24"/>
        </w:rPr>
        <w:t xml:space="preserve"> Rozporządzenie Parlamen</w:t>
      </w:r>
      <w:r w:rsidR="00D24F00" w:rsidRPr="005A0427">
        <w:rPr>
          <w:rFonts w:ascii="Arial Narrow" w:eastAsia="Arial Narrow" w:hAnsi="Arial Narrow" w:cs="Arial Narrow"/>
          <w:color w:val="auto"/>
          <w:sz w:val="24"/>
          <w:szCs w:val="24"/>
        </w:rPr>
        <w:t>tu Europejskiego i Rady (UE) nr </w:t>
      </w:r>
      <w:r w:rsidR="00A5011C" w:rsidRPr="005A0427">
        <w:rPr>
          <w:rFonts w:ascii="Arial Narrow" w:eastAsia="Arial Narrow" w:hAnsi="Arial Narrow" w:cs="Arial Narrow"/>
          <w:color w:val="auto"/>
          <w:sz w:val="24"/>
          <w:szCs w:val="24"/>
        </w:rPr>
        <w:t xml:space="preserve">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w:t>
      </w:r>
      <w:r w:rsidR="00EC36A9" w:rsidRPr="005A0427">
        <w:rPr>
          <w:rFonts w:ascii="Arial Narrow" w:eastAsia="Arial Narrow" w:hAnsi="Arial Narrow" w:cs="Arial Narrow"/>
          <w:color w:val="auto"/>
          <w:sz w:val="24"/>
          <w:szCs w:val="24"/>
        </w:rPr>
        <w:br/>
      </w:r>
      <w:r w:rsidR="00A5011C" w:rsidRPr="005A0427">
        <w:rPr>
          <w:rFonts w:ascii="Arial Narrow" w:eastAsia="Arial Narrow" w:hAnsi="Arial Narrow" w:cs="Arial Narrow"/>
          <w:color w:val="auto"/>
          <w:sz w:val="24"/>
          <w:szCs w:val="24"/>
        </w:rPr>
        <w:t>i Rybackiego oraz ustanawiające przepisy ogólne dotyczące Europejskiego Funduszu Rozwoju Regionalnego, Europejskiego Funduszu Społecznego, Funduszu Spójności</w:t>
      </w:r>
      <w:r w:rsidR="0068483F" w:rsidRPr="005A0427">
        <w:rPr>
          <w:rFonts w:ascii="Arial Narrow" w:eastAsia="Arial Narrow" w:hAnsi="Arial Narrow" w:cs="Arial Narrow"/>
          <w:color w:val="auto"/>
          <w:sz w:val="24"/>
          <w:szCs w:val="24"/>
        </w:rPr>
        <w:t xml:space="preserve"> </w:t>
      </w:r>
      <w:r w:rsidR="00A5011C" w:rsidRPr="005A0427">
        <w:rPr>
          <w:rFonts w:ascii="Arial Narrow" w:eastAsia="Arial Narrow" w:hAnsi="Arial Narrow" w:cs="Arial Narrow"/>
          <w:color w:val="auto"/>
          <w:sz w:val="24"/>
          <w:szCs w:val="24"/>
        </w:rPr>
        <w:t xml:space="preserve">i Europejskiego Funduszu Morskiego </w:t>
      </w:r>
      <w:r w:rsidR="00EC36A9" w:rsidRPr="005A0427">
        <w:rPr>
          <w:rFonts w:ascii="Arial Narrow" w:eastAsia="Arial Narrow" w:hAnsi="Arial Narrow" w:cs="Arial Narrow"/>
          <w:color w:val="auto"/>
          <w:sz w:val="24"/>
          <w:szCs w:val="24"/>
        </w:rPr>
        <w:br/>
      </w:r>
      <w:r w:rsidR="00A5011C" w:rsidRPr="005A0427">
        <w:rPr>
          <w:rFonts w:ascii="Arial Narrow" w:eastAsia="Arial Narrow" w:hAnsi="Arial Narrow" w:cs="Arial Narrow"/>
          <w:color w:val="auto"/>
          <w:sz w:val="24"/>
          <w:szCs w:val="24"/>
        </w:rPr>
        <w:lastRenderedPageBreak/>
        <w:t xml:space="preserve">i Rybackiego oraz uchylające rozporządzenie Rady (WE) nr 1083/2006 (Dz. Urz. UE L 347 z </w:t>
      </w:r>
      <w:r w:rsidR="002A11FF" w:rsidRPr="005A0427">
        <w:rPr>
          <w:rFonts w:ascii="Arial Narrow" w:eastAsia="Arial Narrow" w:hAnsi="Arial Narrow" w:cs="Arial Narrow"/>
          <w:color w:val="auto"/>
          <w:sz w:val="24"/>
          <w:szCs w:val="24"/>
        </w:rPr>
        <w:t xml:space="preserve">dnia </w:t>
      </w:r>
      <w:r w:rsidR="00A5011C" w:rsidRPr="005A0427">
        <w:rPr>
          <w:rFonts w:ascii="Arial Narrow" w:eastAsia="Arial Narrow" w:hAnsi="Arial Narrow" w:cs="Arial Narrow"/>
          <w:color w:val="auto"/>
          <w:sz w:val="24"/>
          <w:szCs w:val="24"/>
        </w:rPr>
        <w:t>20 grudnia 2013 r.</w:t>
      </w:r>
      <w:r w:rsidR="00A5011C" w:rsidRPr="005A0427">
        <w:rPr>
          <w:rFonts w:ascii="Arial Narrow" w:eastAsia="Arial Narrow" w:hAnsi="Arial Narrow" w:cs="Arial Narrow"/>
          <w:color w:val="auto"/>
          <w:sz w:val="24"/>
          <w:szCs w:val="24"/>
          <w:vertAlign w:val="superscript"/>
        </w:rPr>
        <w:t xml:space="preserve"> </w:t>
      </w:r>
      <w:r w:rsidR="00A5011C" w:rsidRPr="005A0427">
        <w:rPr>
          <w:rFonts w:ascii="Arial Narrow" w:eastAsia="Arial Narrow" w:hAnsi="Arial Narrow" w:cs="Arial Narrow"/>
          <w:color w:val="auto"/>
          <w:sz w:val="24"/>
          <w:szCs w:val="24"/>
          <w:vertAlign w:val="superscript"/>
        </w:rPr>
        <w:sym w:font="Symbol" w:char="F0B7"/>
      </w:r>
      <w:r w:rsidR="00A5011C" w:rsidRPr="005A0427">
        <w:rPr>
          <w:rFonts w:ascii="Arial Narrow" w:eastAsia="Arial Narrow" w:hAnsi="Arial Narrow" w:cs="Arial Narrow"/>
          <w:color w:val="auto"/>
          <w:sz w:val="24"/>
          <w:szCs w:val="24"/>
        </w:rPr>
        <w:t xml:space="preserve">), Rozporządzenie Parlamentu Europejskiego i Rady (UE) nr 1301/2013 z dnia 17 grudnia 2013 r. </w:t>
      </w:r>
      <w:r w:rsidR="00EC36A9" w:rsidRPr="005A0427">
        <w:rPr>
          <w:rFonts w:ascii="Arial Narrow" w:eastAsia="Arial Narrow" w:hAnsi="Arial Narrow" w:cs="Arial Narrow"/>
          <w:color w:val="auto"/>
          <w:sz w:val="24"/>
          <w:szCs w:val="24"/>
        </w:rPr>
        <w:br/>
      </w:r>
      <w:r w:rsidR="00A5011C" w:rsidRPr="005A0427">
        <w:rPr>
          <w:rFonts w:ascii="Arial Narrow" w:eastAsia="Arial Narrow" w:hAnsi="Arial Narrow" w:cs="Arial Narrow"/>
          <w:color w:val="auto"/>
          <w:sz w:val="24"/>
          <w:szCs w:val="24"/>
        </w:rPr>
        <w:t xml:space="preserve">w sprawie Europejskiego Funduszu Rozwoju Regionalnego i przepisów szczególnych dotyczących celu „Inwestycje na rzecz wzrostu i zatrudnienia” oraz w sprawie uchylenia rozporządzenia (WE) nr 1080/2006 </w:t>
      </w:r>
      <w:r w:rsidR="00EC36A9" w:rsidRPr="005A0427">
        <w:rPr>
          <w:rFonts w:ascii="Arial Narrow" w:eastAsia="Arial Narrow" w:hAnsi="Arial Narrow" w:cs="Arial Narrow"/>
          <w:color w:val="auto"/>
          <w:sz w:val="24"/>
          <w:szCs w:val="24"/>
        </w:rPr>
        <w:br/>
      </w:r>
      <w:r w:rsidR="00A5011C" w:rsidRPr="005A0427">
        <w:rPr>
          <w:rFonts w:ascii="Arial Narrow" w:eastAsia="Arial Narrow" w:hAnsi="Arial Narrow" w:cs="Arial Narrow"/>
          <w:color w:val="auto"/>
          <w:sz w:val="24"/>
          <w:szCs w:val="24"/>
        </w:rPr>
        <w:t xml:space="preserve">(Dz. Urz. UE L 347 z </w:t>
      </w:r>
      <w:r w:rsidR="00B53A18" w:rsidRPr="005A0427">
        <w:rPr>
          <w:rFonts w:ascii="Arial Narrow" w:eastAsia="Arial Narrow" w:hAnsi="Arial Narrow" w:cs="Arial Narrow"/>
          <w:color w:val="auto"/>
          <w:sz w:val="24"/>
          <w:szCs w:val="24"/>
        </w:rPr>
        <w:t xml:space="preserve">dnia </w:t>
      </w:r>
      <w:r w:rsidR="00A5011C" w:rsidRPr="005A0427">
        <w:rPr>
          <w:rFonts w:ascii="Arial Narrow" w:eastAsia="Arial Narrow" w:hAnsi="Arial Narrow" w:cs="Arial Narrow"/>
          <w:color w:val="auto"/>
          <w:sz w:val="24"/>
          <w:szCs w:val="24"/>
        </w:rPr>
        <w:t>20 grudnia 2013 r.</w:t>
      </w:r>
      <w:r w:rsidR="00A5011C" w:rsidRPr="005A0427">
        <w:rPr>
          <w:rFonts w:ascii="Arial Narrow" w:eastAsia="Arial Narrow" w:hAnsi="Arial Narrow" w:cs="Arial Narrow"/>
          <w:color w:val="auto"/>
          <w:sz w:val="24"/>
          <w:szCs w:val="24"/>
          <w:vertAlign w:val="superscript"/>
        </w:rPr>
        <w:t xml:space="preserve"> </w:t>
      </w:r>
      <w:r w:rsidR="00A5011C" w:rsidRPr="005A0427">
        <w:rPr>
          <w:rFonts w:ascii="Arial Narrow" w:eastAsia="Arial Narrow" w:hAnsi="Arial Narrow" w:cs="Arial Narrow"/>
          <w:color w:val="auto"/>
          <w:sz w:val="24"/>
          <w:szCs w:val="24"/>
          <w:vertAlign w:val="superscript"/>
        </w:rPr>
        <w:sym w:font="Symbol" w:char="F0B7"/>
      </w:r>
      <w:r w:rsidR="00A5011C" w:rsidRPr="005A0427">
        <w:rPr>
          <w:rFonts w:ascii="Arial Narrow" w:eastAsia="Arial Narrow" w:hAnsi="Arial Narrow" w:cs="Arial Narrow"/>
          <w:color w:val="auto"/>
          <w:sz w:val="24"/>
          <w:szCs w:val="24"/>
        </w:rPr>
        <w:t>), Rozporządzenie Komisji (UE)</w:t>
      </w:r>
      <w:r w:rsidR="0068483F" w:rsidRPr="005A0427">
        <w:rPr>
          <w:rFonts w:ascii="Arial Narrow" w:eastAsia="Arial Narrow" w:hAnsi="Arial Narrow" w:cs="Arial Narrow"/>
          <w:color w:val="auto"/>
          <w:sz w:val="24"/>
          <w:szCs w:val="24"/>
        </w:rPr>
        <w:t xml:space="preserve"> </w:t>
      </w:r>
      <w:r w:rsidR="00A5011C" w:rsidRPr="005A0427">
        <w:rPr>
          <w:rFonts w:ascii="Arial Narrow" w:eastAsia="Arial Narrow" w:hAnsi="Arial Narrow" w:cs="Arial Narrow"/>
          <w:color w:val="auto"/>
          <w:sz w:val="24"/>
          <w:szCs w:val="24"/>
        </w:rPr>
        <w:t xml:space="preserve">nr 1407/2013 z dnia 18 grudnia 2013 r. w sprawie stosowania art. 107 i 108 Traktatu o funkcjonowaniu Unii Europejskiej do pomocy de </w:t>
      </w:r>
      <w:proofErr w:type="spellStart"/>
      <w:r w:rsidR="00A5011C" w:rsidRPr="005A0427">
        <w:rPr>
          <w:rFonts w:ascii="Arial Narrow" w:eastAsia="Arial Narrow" w:hAnsi="Arial Narrow" w:cs="Arial Narrow"/>
          <w:color w:val="auto"/>
          <w:sz w:val="24"/>
          <w:szCs w:val="24"/>
        </w:rPr>
        <w:t>minimis</w:t>
      </w:r>
      <w:proofErr w:type="spellEnd"/>
      <w:r w:rsidR="00A5011C" w:rsidRPr="005A0427">
        <w:rPr>
          <w:rFonts w:ascii="Arial Narrow" w:eastAsia="Arial Narrow" w:hAnsi="Arial Narrow" w:cs="Arial Narrow"/>
          <w:color w:val="auto"/>
          <w:sz w:val="24"/>
          <w:szCs w:val="24"/>
        </w:rPr>
        <w:t xml:space="preserve"> (Dz. Urz. UE L 352 z dnia 24 grudnia 2013 r.</w:t>
      </w:r>
      <w:r w:rsidR="00A5011C" w:rsidRPr="005A0427">
        <w:rPr>
          <w:rFonts w:ascii="Arial Narrow" w:eastAsia="Arial Narrow" w:hAnsi="Arial Narrow" w:cs="Arial Narrow"/>
          <w:color w:val="auto"/>
          <w:sz w:val="24"/>
          <w:szCs w:val="24"/>
          <w:vertAlign w:val="superscript"/>
        </w:rPr>
        <w:t xml:space="preserve"> </w:t>
      </w:r>
      <w:r w:rsidR="00A5011C" w:rsidRPr="005A0427">
        <w:rPr>
          <w:rFonts w:ascii="Arial Narrow" w:eastAsia="Arial Narrow" w:hAnsi="Arial Narrow" w:cs="Arial Narrow"/>
          <w:color w:val="auto"/>
          <w:sz w:val="24"/>
          <w:szCs w:val="24"/>
          <w:vertAlign w:val="superscript"/>
        </w:rPr>
        <w:sym w:font="Symbol" w:char="F0B7"/>
      </w:r>
      <w:r w:rsidR="00A5011C" w:rsidRPr="005A0427">
        <w:rPr>
          <w:rFonts w:ascii="Arial Narrow" w:eastAsia="Arial Narrow" w:hAnsi="Arial Narrow" w:cs="Arial Narrow"/>
          <w:color w:val="auto"/>
          <w:sz w:val="24"/>
          <w:szCs w:val="24"/>
        </w:rPr>
        <w:t xml:space="preserve">), </w:t>
      </w:r>
      <w:r w:rsidR="00AC2D47" w:rsidRPr="005A0427">
        <w:rPr>
          <w:rFonts w:ascii="Arial Narrow" w:eastAsia="Arial Narrow" w:hAnsi="Arial Narrow" w:cs="Arial Narrow"/>
          <w:color w:val="auto"/>
          <w:sz w:val="24"/>
          <w:szCs w:val="24"/>
        </w:rPr>
        <w:t>R</w:t>
      </w:r>
      <w:r w:rsidR="002F5DBE" w:rsidRPr="005A0427">
        <w:rPr>
          <w:rFonts w:ascii="Arial Narrow" w:eastAsia="Arial Narrow" w:hAnsi="Arial Narrow" w:cs="Arial Narrow"/>
          <w:color w:val="auto"/>
          <w:sz w:val="24"/>
          <w:szCs w:val="24"/>
        </w:rPr>
        <w:t>ozporządzeni</w:t>
      </w:r>
      <w:r w:rsidR="00AC2D47" w:rsidRPr="005A0427">
        <w:rPr>
          <w:rFonts w:ascii="Arial Narrow" w:eastAsia="Arial Narrow" w:hAnsi="Arial Narrow" w:cs="Arial Narrow"/>
          <w:color w:val="auto"/>
          <w:sz w:val="24"/>
          <w:szCs w:val="24"/>
        </w:rPr>
        <w:t>e</w:t>
      </w:r>
      <w:r w:rsidR="002F5DBE" w:rsidRPr="005A0427">
        <w:rPr>
          <w:rFonts w:ascii="Arial Narrow" w:eastAsia="Arial Narrow" w:hAnsi="Arial Narrow" w:cs="Arial Narrow"/>
          <w:color w:val="auto"/>
          <w:sz w:val="24"/>
          <w:szCs w:val="24"/>
        </w:rPr>
        <w:t xml:space="preserve"> Komisji (UE) nr 360/2012 z dnia</w:t>
      </w:r>
      <w:r w:rsidR="004D6B24">
        <w:rPr>
          <w:rFonts w:ascii="Arial Narrow" w:eastAsia="Arial Narrow" w:hAnsi="Arial Narrow" w:cs="Arial Narrow"/>
          <w:color w:val="auto"/>
          <w:sz w:val="24"/>
          <w:szCs w:val="24"/>
        </w:rPr>
        <w:br/>
      </w:r>
      <w:r w:rsidR="002F5DBE" w:rsidRPr="005A0427">
        <w:rPr>
          <w:rFonts w:ascii="Arial Narrow" w:eastAsia="Arial Narrow" w:hAnsi="Arial Narrow" w:cs="Arial Narrow"/>
          <w:color w:val="auto"/>
          <w:sz w:val="24"/>
          <w:szCs w:val="24"/>
        </w:rPr>
        <w:t xml:space="preserve">25 kwietnia 2012 r. w sprawie stosowania art. 107 i 108 Traktatu o funkcjonowaniu Unii Europejskiej do pomocy de </w:t>
      </w:r>
      <w:proofErr w:type="spellStart"/>
      <w:r w:rsidR="002F5DBE" w:rsidRPr="005A0427">
        <w:rPr>
          <w:rFonts w:ascii="Arial Narrow" w:eastAsia="Arial Narrow" w:hAnsi="Arial Narrow" w:cs="Arial Narrow"/>
          <w:color w:val="auto"/>
          <w:sz w:val="24"/>
          <w:szCs w:val="24"/>
        </w:rPr>
        <w:t>minimis</w:t>
      </w:r>
      <w:proofErr w:type="spellEnd"/>
      <w:r w:rsidR="002F5DBE" w:rsidRPr="005A0427">
        <w:rPr>
          <w:rFonts w:ascii="Arial Narrow" w:eastAsia="Arial Narrow" w:hAnsi="Arial Narrow" w:cs="Arial Narrow"/>
          <w:color w:val="auto"/>
          <w:sz w:val="24"/>
          <w:szCs w:val="24"/>
        </w:rPr>
        <w:t xml:space="preserve"> przyznawanej przedsiębiorstwom wykonującym usługi świadczone</w:t>
      </w:r>
      <w:r w:rsidR="0068483F" w:rsidRPr="005A0427">
        <w:rPr>
          <w:rFonts w:ascii="Arial Narrow" w:eastAsia="Arial Narrow" w:hAnsi="Arial Narrow" w:cs="Arial Narrow"/>
          <w:color w:val="auto"/>
          <w:sz w:val="24"/>
          <w:szCs w:val="24"/>
        </w:rPr>
        <w:t xml:space="preserve"> </w:t>
      </w:r>
      <w:r w:rsidR="002F5DBE" w:rsidRPr="005A0427">
        <w:rPr>
          <w:rFonts w:ascii="Arial Narrow" w:eastAsia="Arial Narrow" w:hAnsi="Arial Narrow" w:cs="Arial Narrow"/>
          <w:color w:val="auto"/>
          <w:sz w:val="24"/>
          <w:szCs w:val="24"/>
        </w:rPr>
        <w:t xml:space="preserve">w ogólnym interesie gospodarczym (Dz. Urz. UE L 114 z </w:t>
      </w:r>
      <w:r w:rsidR="00B53A18" w:rsidRPr="005A0427">
        <w:rPr>
          <w:rFonts w:ascii="Arial Narrow" w:eastAsia="Arial Narrow" w:hAnsi="Arial Narrow" w:cs="Arial Narrow"/>
          <w:color w:val="auto"/>
          <w:sz w:val="24"/>
          <w:szCs w:val="24"/>
        </w:rPr>
        <w:t xml:space="preserve">dnia </w:t>
      </w:r>
      <w:r w:rsidR="002F5DBE" w:rsidRPr="005A0427">
        <w:rPr>
          <w:rFonts w:ascii="Arial Narrow" w:eastAsia="Arial Narrow" w:hAnsi="Arial Narrow" w:cs="Arial Narrow"/>
          <w:color w:val="auto"/>
          <w:sz w:val="24"/>
          <w:szCs w:val="24"/>
        </w:rPr>
        <w:t>26</w:t>
      </w:r>
      <w:r w:rsidR="006F402C" w:rsidRPr="005A0427">
        <w:rPr>
          <w:rFonts w:ascii="Arial Narrow" w:eastAsia="Arial Narrow" w:hAnsi="Arial Narrow" w:cs="Arial Narrow"/>
          <w:color w:val="auto"/>
          <w:sz w:val="24"/>
          <w:szCs w:val="24"/>
        </w:rPr>
        <w:t xml:space="preserve"> kwietnia </w:t>
      </w:r>
      <w:r w:rsidR="002F5DBE" w:rsidRPr="005A0427">
        <w:rPr>
          <w:rFonts w:ascii="Arial Narrow" w:eastAsia="Arial Narrow" w:hAnsi="Arial Narrow" w:cs="Arial Narrow"/>
          <w:color w:val="auto"/>
          <w:sz w:val="24"/>
          <w:szCs w:val="24"/>
        </w:rPr>
        <w:t>2012</w:t>
      </w:r>
      <w:r w:rsidR="006F402C" w:rsidRPr="005A0427">
        <w:rPr>
          <w:rFonts w:ascii="Arial Narrow" w:eastAsia="Arial Narrow" w:hAnsi="Arial Narrow" w:cs="Arial Narrow"/>
          <w:color w:val="auto"/>
          <w:sz w:val="24"/>
          <w:szCs w:val="24"/>
        </w:rPr>
        <w:t xml:space="preserve"> r.</w:t>
      </w:r>
      <w:r w:rsidR="002F5DBE" w:rsidRPr="005A0427">
        <w:rPr>
          <w:rFonts w:ascii="Arial Narrow" w:eastAsia="Arial Narrow" w:hAnsi="Arial Narrow" w:cs="Arial Narrow"/>
          <w:color w:val="auto"/>
          <w:sz w:val="24"/>
          <w:szCs w:val="24"/>
        </w:rPr>
        <w:t>, s. 8</w:t>
      </w:r>
      <w:r w:rsidR="002F5DBE" w:rsidRPr="005A0427">
        <w:rPr>
          <w:rFonts w:ascii="Arial Narrow" w:eastAsia="Arial Narrow" w:hAnsi="Arial Narrow" w:cs="Arial Narrow"/>
          <w:color w:val="auto"/>
          <w:sz w:val="24"/>
          <w:szCs w:val="24"/>
          <w:vertAlign w:val="superscript"/>
        </w:rPr>
        <w:sym w:font="Symbol" w:char="F0B7"/>
      </w:r>
      <w:r w:rsidR="002F5DBE" w:rsidRPr="005A0427">
        <w:rPr>
          <w:rFonts w:ascii="Arial Narrow" w:eastAsia="Arial Narrow" w:hAnsi="Arial Narrow" w:cs="Arial Narrow"/>
          <w:color w:val="auto"/>
          <w:sz w:val="24"/>
          <w:szCs w:val="24"/>
        </w:rPr>
        <w:t xml:space="preserve">), </w:t>
      </w:r>
      <w:r w:rsidR="00AC2D47" w:rsidRPr="005A0427">
        <w:rPr>
          <w:rFonts w:ascii="Arial Narrow" w:eastAsia="Arial Narrow" w:hAnsi="Arial Narrow" w:cs="Arial Narrow"/>
          <w:color w:val="auto"/>
          <w:sz w:val="24"/>
          <w:szCs w:val="24"/>
        </w:rPr>
        <w:t xml:space="preserve">Rozporządzenie </w:t>
      </w:r>
      <w:r w:rsidR="00653481" w:rsidRPr="005A0427">
        <w:rPr>
          <w:rFonts w:ascii="Arial Narrow" w:eastAsia="Arial Narrow" w:hAnsi="Arial Narrow" w:cs="Arial Narrow"/>
          <w:color w:val="auto"/>
          <w:sz w:val="24"/>
          <w:szCs w:val="24"/>
        </w:rPr>
        <w:t>Komisji (UE)</w:t>
      </w:r>
      <w:r w:rsidR="0068483F" w:rsidRPr="005A0427">
        <w:rPr>
          <w:rFonts w:ascii="Arial Narrow" w:eastAsia="Arial Narrow" w:hAnsi="Arial Narrow" w:cs="Arial Narrow"/>
          <w:color w:val="auto"/>
          <w:sz w:val="24"/>
          <w:szCs w:val="24"/>
        </w:rPr>
        <w:t xml:space="preserve"> </w:t>
      </w:r>
      <w:r w:rsidR="00653481" w:rsidRPr="005A0427">
        <w:rPr>
          <w:rFonts w:ascii="Arial Narrow" w:eastAsia="Arial Narrow" w:hAnsi="Arial Narrow" w:cs="Arial Narrow"/>
          <w:color w:val="auto"/>
          <w:sz w:val="24"/>
          <w:szCs w:val="24"/>
        </w:rPr>
        <w:t>nr 651/2014 z dnia 17 czerwca 2014 r. uznającego niektóre rodzaje pomocy za</w:t>
      </w:r>
      <w:r w:rsidR="00B3364A" w:rsidRPr="005A0427">
        <w:rPr>
          <w:rFonts w:ascii="Arial Narrow" w:eastAsia="Arial Narrow" w:hAnsi="Arial Narrow" w:cs="Arial Narrow"/>
          <w:color w:val="auto"/>
          <w:sz w:val="24"/>
          <w:szCs w:val="24"/>
        </w:rPr>
        <w:t xml:space="preserve"> zgodne z rynkiem wewnętrznym w </w:t>
      </w:r>
      <w:r w:rsidR="00653481" w:rsidRPr="005A0427">
        <w:rPr>
          <w:rFonts w:ascii="Arial Narrow" w:eastAsia="Arial Narrow" w:hAnsi="Arial Narrow" w:cs="Arial Narrow"/>
          <w:color w:val="auto"/>
          <w:sz w:val="24"/>
          <w:szCs w:val="24"/>
        </w:rPr>
        <w:t>zastosowaniu art. 107 i 108 Traktatu (Dz. U</w:t>
      </w:r>
      <w:r w:rsidR="0085451B">
        <w:rPr>
          <w:rFonts w:ascii="Arial Narrow" w:eastAsia="Arial Narrow" w:hAnsi="Arial Narrow" w:cs="Arial Narrow"/>
          <w:color w:val="auto"/>
          <w:sz w:val="24"/>
          <w:szCs w:val="24"/>
        </w:rPr>
        <w:t>rz</w:t>
      </w:r>
      <w:r w:rsidR="00653481" w:rsidRPr="005A0427">
        <w:rPr>
          <w:rFonts w:ascii="Arial Narrow" w:eastAsia="Arial Narrow" w:hAnsi="Arial Narrow" w:cs="Arial Narrow"/>
          <w:color w:val="auto"/>
          <w:sz w:val="24"/>
          <w:szCs w:val="24"/>
        </w:rPr>
        <w:t>. UE L 187/1 z dnia 26 czerwca 2014 r.</w:t>
      </w:r>
      <w:r w:rsidR="00653481" w:rsidRPr="005A0427">
        <w:rPr>
          <w:rFonts w:ascii="Arial Narrow" w:eastAsia="Arial Narrow" w:hAnsi="Arial Narrow" w:cs="Arial Narrow"/>
          <w:color w:val="auto"/>
          <w:sz w:val="24"/>
          <w:szCs w:val="24"/>
          <w:vertAlign w:val="superscript"/>
        </w:rPr>
        <w:sym w:font="Symbol" w:char="F0B7"/>
      </w:r>
      <w:r w:rsidR="00AD5310">
        <w:rPr>
          <w:rFonts w:ascii="Arial Narrow" w:eastAsia="Arial Narrow" w:hAnsi="Arial Narrow" w:cs="Arial Narrow"/>
          <w:color w:val="auto"/>
          <w:sz w:val="24"/>
          <w:szCs w:val="24"/>
        </w:rPr>
        <w:t xml:space="preserve">), </w:t>
      </w:r>
      <w:r w:rsidR="00AC2D47" w:rsidRPr="005A0427">
        <w:rPr>
          <w:rFonts w:ascii="Arial Narrow" w:eastAsia="Arial Narrow" w:hAnsi="Arial Narrow" w:cs="Arial Narrow"/>
          <w:color w:val="auto"/>
          <w:sz w:val="24"/>
          <w:szCs w:val="24"/>
        </w:rPr>
        <w:t>R</w:t>
      </w:r>
      <w:r w:rsidR="00653481" w:rsidRPr="005A0427">
        <w:rPr>
          <w:rFonts w:ascii="Arial Narrow" w:eastAsia="Arial Narrow" w:hAnsi="Arial Narrow" w:cs="Arial Narrow"/>
          <w:color w:val="auto"/>
          <w:sz w:val="24"/>
          <w:szCs w:val="24"/>
        </w:rPr>
        <w:t>ozporządzenie delegowane Komisji (UE) nr 480/2014 z dnia 3 marca 2014 r. uzupełniające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w:t>
      </w:r>
      <w:r w:rsidR="00B3364A" w:rsidRPr="005A0427">
        <w:rPr>
          <w:rFonts w:ascii="Arial Narrow" w:eastAsia="Arial Narrow" w:hAnsi="Arial Narrow" w:cs="Arial Narrow"/>
          <w:color w:val="auto"/>
          <w:sz w:val="24"/>
          <w:szCs w:val="24"/>
        </w:rPr>
        <w:t>opejskiego Funduszu Morskiego i </w:t>
      </w:r>
      <w:r w:rsidR="00653481" w:rsidRPr="005A0427">
        <w:rPr>
          <w:rFonts w:ascii="Arial Narrow" w:eastAsia="Arial Narrow" w:hAnsi="Arial Narrow" w:cs="Arial Narrow"/>
          <w:color w:val="auto"/>
          <w:sz w:val="24"/>
          <w:szCs w:val="24"/>
        </w:rPr>
        <w:t>Rybackiego oraz ustanawiające przepisy ogólne dotyczące Europejskiego Funduszu Rozwoju Regionalnego, Europejskiego Funduszu Społecznego, Funduszu Spójności i Eur</w:t>
      </w:r>
      <w:r w:rsidR="00B3364A" w:rsidRPr="005A0427">
        <w:rPr>
          <w:rFonts w:ascii="Arial Narrow" w:eastAsia="Arial Narrow" w:hAnsi="Arial Narrow" w:cs="Arial Narrow"/>
          <w:color w:val="auto"/>
          <w:sz w:val="24"/>
          <w:szCs w:val="24"/>
        </w:rPr>
        <w:t>opejskiego Funduszu Morskiego i </w:t>
      </w:r>
      <w:r w:rsidR="00653481" w:rsidRPr="005A0427">
        <w:rPr>
          <w:rFonts w:ascii="Arial Narrow" w:eastAsia="Arial Narrow" w:hAnsi="Arial Narrow" w:cs="Arial Narrow"/>
          <w:color w:val="auto"/>
          <w:sz w:val="24"/>
          <w:szCs w:val="24"/>
        </w:rPr>
        <w:t xml:space="preserve">Rybackiego (Dz. Urz. UE L 138 z </w:t>
      </w:r>
      <w:r w:rsidR="00673528" w:rsidRPr="005A0427">
        <w:rPr>
          <w:rFonts w:ascii="Arial Narrow" w:eastAsia="Arial Narrow" w:hAnsi="Arial Narrow" w:cs="Arial Narrow"/>
          <w:color w:val="auto"/>
          <w:sz w:val="24"/>
          <w:szCs w:val="24"/>
        </w:rPr>
        <w:t xml:space="preserve">dnia </w:t>
      </w:r>
      <w:r w:rsidR="00653481" w:rsidRPr="005A0427">
        <w:rPr>
          <w:rFonts w:ascii="Arial Narrow" w:eastAsia="Arial Narrow" w:hAnsi="Arial Narrow" w:cs="Arial Narrow"/>
          <w:color w:val="auto"/>
          <w:sz w:val="24"/>
          <w:szCs w:val="24"/>
        </w:rPr>
        <w:t>13 maja 2014 r.</w:t>
      </w:r>
      <w:r w:rsidR="00653481" w:rsidRPr="005A0427">
        <w:rPr>
          <w:rFonts w:ascii="Arial Narrow" w:eastAsia="Arial Narrow" w:hAnsi="Arial Narrow" w:cs="Arial Narrow"/>
          <w:color w:val="auto"/>
          <w:sz w:val="24"/>
          <w:szCs w:val="24"/>
          <w:vertAlign w:val="superscript"/>
        </w:rPr>
        <w:t xml:space="preserve"> </w:t>
      </w:r>
      <w:r w:rsidR="00653481" w:rsidRPr="005A0427">
        <w:rPr>
          <w:rFonts w:ascii="Arial Narrow" w:eastAsia="Arial Narrow" w:hAnsi="Arial Narrow" w:cs="Arial Narrow"/>
          <w:color w:val="auto"/>
          <w:sz w:val="24"/>
          <w:szCs w:val="24"/>
          <w:vertAlign w:val="superscript"/>
        </w:rPr>
        <w:sym w:font="Symbol" w:char="F0B7"/>
      </w:r>
      <w:r w:rsidR="00653481" w:rsidRPr="005A0427">
        <w:rPr>
          <w:rFonts w:ascii="Arial Narrow" w:eastAsia="Arial Narrow" w:hAnsi="Arial Narrow" w:cs="Arial Narrow"/>
          <w:color w:val="auto"/>
          <w:sz w:val="24"/>
          <w:szCs w:val="24"/>
        </w:rPr>
        <w:t xml:space="preserve">), </w:t>
      </w:r>
      <w:r w:rsidR="00AC2D47" w:rsidRPr="005A0427">
        <w:rPr>
          <w:rFonts w:ascii="Arial Narrow" w:eastAsia="Arial Narrow" w:hAnsi="Arial Narrow" w:cs="Arial Narrow"/>
          <w:color w:val="auto"/>
          <w:sz w:val="24"/>
          <w:szCs w:val="24"/>
        </w:rPr>
        <w:t>R</w:t>
      </w:r>
      <w:r w:rsidR="0068483F" w:rsidRPr="005A0427">
        <w:rPr>
          <w:rFonts w:ascii="Arial Narrow" w:eastAsia="Arial Narrow" w:hAnsi="Arial Narrow" w:cs="Arial Narrow"/>
          <w:color w:val="auto"/>
          <w:sz w:val="24"/>
          <w:szCs w:val="24"/>
        </w:rPr>
        <w:t>ozporządzenie wykonawcze Komisji (UE) nr</w:t>
      </w:r>
      <w:r w:rsidR="00B3364A" w:rsidRPr="005A0427">
        <w:rPr>
          <w:rFonts w:ascii="Arial Narrow" w:eastAsia="Arial Narrow" w:hAnsi="Arial Narrow" w:cs="Arial Narrow"/>
          <w:color w:val="auto"/>
          <w:sz w:val="24"/>
          <w:szCs w:val="24"/>
        </w:rPr>
        <w:t> </w:t>
      </w:r>
      <w:r w:rsidR="0068483F" w:rsidRPr="005A0427">
        <w:rPr>
          <w:rFonts w:ascii="Arial Narrow" w:eastAsia="Arial Narrow" w:hAnsi="Arial Narrow" w:cs="Arial Narrow"/>
          <w:color w:val="auto"/>
          <w:sz w:val="24"/>
          <w:szCs w:val="24"/>
        </w:rPr>
        <w:t>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 zakresie metod wsparcia w odniesieniu do zmian klimatu, określania celów pośrednich i końcowych na potrzeby ram wykonania oraz klasyfikacji kategorii interwencji w odniesieniu do europejskich funduszy strukturalnych i inwestycyjnych (Dz. U</w:t>
      </w:r>
      <w:r w:rsidR="0085451B">
        <w:rPr>
          <w:rFonts w:ascii="Arial Narrow" w:eastAsia="Arial Narrow" w:hAnsi="Arial Narrow" w:cs="Arial Narrow"/>
          <w:color w:val="auto"/>
          <w:sz w:val="24"/>
          <w:szCs w:val="24"/>
        </w:rPr>
        <w:t>rz</w:t>
      </w:r>
      <w:r w:rsidR="0068483F" w:rsidRPr="005A0427">
        <w:rPr>
          <w:rFonts w:ascii="Arial Narrow" w:eastAsia="Arial Narrow" w:hAnsi="Arial Narrow" w:cs="Arial Narrow"/>
          <w:color w:val="auto"/>
          <w:sz w:val="24"/>
          <w:szCs w:val="24"/>
        </w:rPr>
        <w:t>. UE L 69/65 z dnia</w:t>
      </w:r>
      <w:r w:rsidR="00616D81" w:rsidRPr="005A0427">
        <w:rPr>
          <w:rFonts w:ascii="Arial Narrow" w:eastAsia="Arial Narrow" w:hAnsi="Arial Narrow" w:cs="Arial Narrow"/>
          <w:color w:val="auto"/>
          <w:sz w:val="24"/>
          <w:szCs w:val="24"/>
        </w:rPr>
        <w:t xml:space="preserve"> </w:t>
      </w:r>
      <w:r w:rsidR="0068483F" w:rsidRPr="005A0427">
        <w:rPr>
          <w:rFonts w:ascii="Arial Narrow" w:eastAsia="Arial Narrow" w:hAnsi="Arial Narrow" w:cs="Arial Narrow"/>
          <w:color w:val="auto"/>
          <w:sz w:val="24"/>
          <w:szCs w:val="24"/>
        </w:rPr>
        <w:t>8 marca 2014 r.</w:t>
      </w:r>
      <w:r w:rsidR="0068483F" w:rsidRPr="005A0427">
        <w:rPr>
          <w:rFonts w:ascii="Arial Narrow" w:eastAsia="Arial Narrow" w:hAnsi="Arial Narrow" w:cs="Arial Narrow"/>
          <w:color w:val="auto"/>
          <w:sz w:val="24"/>
          <w:szCs w:val="24"/>
          <w:vertAlign w:val="superscript"/>
        </w:rPr>
        <w:t xml:space="preserve"> </w:t>
      </w:r>
      <w:r w:rsidR="0068483F" w:rsidRPr="005A0427">
        <w:rPr>
          <w:rFonts w:ascii="Arial Narrow" w:eastAsia="Arial Narrow" w:hAnsi="Arial Narrow" w:cs="Arial Narrow"/>
          <w:color w:val="auto"/>
          <w:sz w:val="24"/>
          <w:szCs w:val="24"/>
          <w:vertAlign w:val="superscript"/>
        </w:rPr>
        <w:sym w:font="Symbol" w:char="F0B7"/>
      </w:r>
      <w:r w:rsidR="0068483F" w:rsidRPr="005A0427">
        <w:rPr>
          <w:rFonts w:ascii="Arial Narrow" w:eastAsia="Arial Narrow" w:hAnsi="Arial Narrow" w:cs="Arial Narrow"/>
          <w:color w:val="auto"/>
          <w:sz w:val="24"/>
          <w:szCs w:val="24"/>
        </w:rPr>
        <w:t>),</w:t>
      </w:r>
    </w:p>
    <w:p w:rsidR="00907EFF" w:rsidRPr="005A0427" w:rsidRDefault="009D6DF1" w:rsidP="00722129">
      <w:pPr>
        <w:pStyle w:val="Normalny1"/>
        <w:widowControl w:val="0"/>
        <w:numPr>
          <w:ilvl w:val="0"/>
          <w:numId w:val="73"/>
        </w:numPr>
        <w:spacing w:after="0" w:line="240" w:lineRule="auto"/>
        <w:ind w:left="567"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właściwe przepisy prawa polskiego, w tym m.in.</w:t>
      </w:r>
      <w:r w:rsidR="008D26F2" w:rsidRPr="005A0427">
        <w:rPr>
          <w:rFonts w:ascii="Arial Narrow" w:eastAsia="Arial Narrow" w:hAnsi="Arial Narrow" w:cs="Arial Narrow"/>
          <w:color w:val="auto"/>
          <w:sz w:val="24"/>
          <w:szCs w:val="24"/>
        </w:rPr>
        <w:t>:</w:t>
      </w:r>
      <w:r w:rsidRPr="005A0427">
        <w:rPr>
          <w:rFonts w:ascii="Arial Narrow" w:eastAsia="Arial Narrow" w:hAnsi="Arial Narrow" w:cs="Arial Narrow"/>
          <w:color w:val="auto"/>
          <w:sz w:val="24"/>
          <w:szCs w:val="24"/>
        </w:rPr>
        <w:t xml:space="preserve"> ustawa z dnia 23 kwietnia 1964 r. – Kodeks cywilny (</w:t>
      </w:r>
      <w:proofErr w:type="spellStart"/>
      <w:r w:rsidRPr="005A0427">
        <w:rPr>
          <w:rFonts w:ascii="Arial Narrow" w:eastAsia="Arial Narrow" w:hAnsi="Arial Narrow" w:cs="Arial Narrow"/>
          <w:color w:val="auto"/>
          <w:sz w:val="24"/>
          <w:szCs w:val="24"/>
        </w:rPr>
        <w:t>t.j</w:t>
      </w:r>
      <w:proofErr w:type="spellEnd"/>
      <w:r w:rsidRPr="005A0427">
        <w:rPr>
          <w:rFonts w:ascii="Arial Narrow" w:eastAsia="Arial Narrow" w:hAnsi="Arial Narrow" w:cs="Arial Narrow"/>
          <w:color w:val="auto"/>
          <w:sz w:val="24"/>
          <w:szCs w:val="24"/>
        </w:rPr>
        <w:t xml:space="preserve">. Dz. U. </w:t>
      </w:r>
      <w:r w:rsidR="006F402C" w:rsidRPr="005A0427">
        <w:rPr>
          <w:rFonts w:ascii="Arial Narrow" w:eastAsia="Arial Narrow" w:hAnsi="Arial Narrow" w:cs="Arial Narrow"/>
          <w:color w:val="auto"/>
          <w:sz w:val="24"/>
          <w:szCs w:val="24"/>
        </w:rPr>
        <w:t xml:space="preserve">z </w:t>
      </w:r>
      <w:r w:rsidRPr="005A0427">
        <w:rPr>
          <w:rFonts w:ascii="Arial Narrow" w:eastAsia="Arial Narrow" w:hAnsi="Arial Narrow" w:cs="Arial Narrow"/>
          <w:color w:val="auto"/>
          <w:sz w:val="24"/>
          <w:szCs w:val="24"/>
        </w:rPr>
        <w:t>201</w:t>
      </w:r>
      <w:r w:rsidR="004F4041">
        <w:rPr>
          <w:rFonts w:ascii="Arial Narrow" w:eastAsia="Arial Narrow" w:hAnsi="Arial Narrow" w:cs="Arial Narrow"/>
          <w:color w:val="auto"/>
          <w:sz w:val="24"/>
          <w:szCs w:val="24"/>
        </w:rPr>
        <w:t>6</w:t>
      </w:r>
      <w:r w:rsidR="006F402C" w:rsidRPr="005A0427">
        <w:rPr>
          <w:rFonts w:ascii="Arial Narrow" w:eastAsia="Arial Narrow" w:hAnsi="Arial Narrow" w:cs="Arial Narrow"/>
          <w:color w:val="auto"/>
          <w:sz w:val="24"/>
          <w:szCs w:val="24"/>
        </w:rPr>
        <w:t xml:space="preserve"> r.</w:t>
      </w:r>
      <w:r w:rsidR="00B07083" w:rsidRPr="005A0427">
        <w:rPr>
          <w:rFonts w:ascii="Arial Narrow" w:eastAsia="Arial Narrow" w:hAnsi="Arial Narrow" w:cs="Arial Narrow"/>
          <w:color w:val="auto"/>
          <w:sz w:val="24"/>
          <w:szCs w:val="24"/>
        </w:rPr>
        <w:t xml:space="preserve">, poz. </w:t>
      </w:r>
      <w:r w:rsidR="004F4041">
        <w:rPr>
          <w:rFonts w:ascii="Arial Narrow" w:eastAsia="Arial Narrow" w:hAnsi="Arial Narrow" w:cs="Arial Narrow"/>
          <w:color w:val="auto"/>
          <w:sz w:val="24"/>
          <w:szCs w:val="24"/>
        </w:rPr>
        <w:t>380</w:t>
      </w:r>
      <w:r w:rsidR="0098145E">
        <w:rPr>
          <w:rFonts w:ascii="Arial Narrow" w:eastAsia="Arial Narrow" w:hAnsi="Arial Narrow" w:cs="Arial Narrow"/>
          <w:color w:val="auto"/>
          <w:sz w:val="24"/>
          <w:szCs w:val="24"/>
        </w:rPr>
        <w:t xml:space="preserve"> z późn. zm.</w:t>
      </w:r>
      <w:r w:rsidR="00C1353E" w:rsidRPr="005A0427">
        <w:rPr>
          <w:rFonts w:ascii="Arial Narrow" w:eastAsia="Arial Narrow" w:hAnsi="Arial Narrow" w:cs="Arial Narrow"/>
          <w:color w:val="auto"/>
          <w:sz w:val="24"/>
          <w:szCs w:val="24"/>
          <w:vertAlign w:val="superscript"/>
        </w:rPr>
        <w:sym w:font="Symbol" w:char="F0B7"/>
      </w:r>
      <w:r w:rsidRPr="005A0427">
        <w:rPr>
          <w:rFonts w:ascii="Arial Narrow" w:eastAsia="Arial Narrow" w:hAnsi="Arial Narrow" w:cs="Arial Narrow"/>
          <w:color w:val="auto"/>
          <w:sz w:val="24"/>
          <w:szCs w:val="24"/>
        </w:rPr>
        <w:t>), ustawa z dnia 29 września 1994 r. o rachunkowości (</w:t>
      </w:r>
      <w:proofErr w:type="spellStart"/>
      <w:r w:rsidRPr="005A0427">
        <w:rPr>
          <w:rFonts w:ascii="Arial Narrow" w:eastAsia="Arial Narrow" w:hAnsi="Arial Narrow" w:cs="Arial Narrow"/>
          <w:color w:val="auto"/>
          <w:sz w:val="24"/>
          <w:szCs w:val="24"/>
        </w:rPr>
        <w:t>t.j</w:t>
      </w:r>
      <w:proofErr w:type="spellEnd"/>
      <w:r w:rsidRPr="005A0427">
        <w:rPr>
          <w:rFonts w:ascii="Arial Narrow" w:eastAsia="Arial Narrow" w:hAnsi="Arial Narrow" w:cs="Arial Narrow"/>
          <w:color w:val="auto"/>
          <w:sz w:val="24"/>
          <w:szCs w:val="24"/>
        </w:rPr>
        <w:t xml:space="preserve">. Dz. U. </w:t>
      </w:r>
      <w:r w:rsidR="006F402C" w:rsidRPr="005A0427">
        <w:rPr>
          <w:rFonts w:ascii="Arial Narrow" w:eastAsia="Arial Narrow" w:hAnsi="Arial Narrow" w:cs="Arial Narrow"/>
          <w:color w:val="auto"/>
          <w:sz w:val="24"/>
          <w:szCs w:val="24"/>
        </w:rPr>
        <w:t xml:space="preserve">z </w:t>
      </w:r>
      <w:r w:rsidRPr="005A0427">
        <w:rPr>
          <w:rFonts w:ascii="Arial Narrow" w:eastAsia="Arial Narrow" w:hAnsi="Arial Narrow" w:cs="Arial Narrow"/>
          <w:color w:val="auto"/>
          <w:sz w:val="24"/>
          <w:szCs w:val="24"/>
        </w:rPr>
        <w:t>201</w:t>
      </w:r>
      <w:ins w:id="531" w:author="maniskiewicz" w:date="2016-09-28T10:25:00Z">
        <w:r w:rsidR="001A5CC5">
          <w:rPr>
            <w:rFonts w:ascii="Arial Narrow" w:eastAsia="Arial Narrow" w:hAnsi="Arial Narrow" w:cs="Arial Narrow"/>
            <w:color w:val="auto"/>
            <w:sz w:val="24"/>
            <w:szCs w:val="24"/>
          </w:rPr>
          <w:t>6</w:t>
        </w:r>
      </w:ins>
      <w:del w:id="532" w:author="maniskiewicz" w:date="2016-09-28T10:25:00Z">
        <w:r w:rsidRPr="005A0427" w:rsidDel="001A5CC5">
          <w:rPr>
            <w:rFonts w:ascii="Arial Narrow" w:eastAsia="Arial Narrow" w:hAnsi="Arial Narrow" w:cs="Arial Narrow"/>
            <w:color w:val="auto"/>
            <w:sz w:val="24"/>
            <w:szCs w:val="24"/>
          </w:rPr>
          <w:delText>3</w:delText>
        </w:r>
      </w:del>
      <w:r w:rsidR="006F402C" w:rsidRPr="005A0427">
        <w:rPr>
          <w:rFonts w:ascii="Arial Narrow" w:eastAsia="Arial Narrow" w:hAnsi="Arial Narrow" w:cs="Arial Narrow"/>
          <w:color w:val="auto"/>
          <w:sz w:val="24"/>
          <w:szCs w:val="24"/>
        </w:rPr>
        <w:t xml:space="preserve"> r.</w:t>
      </w:r>
      <w:r w:rsidRPr="005A0427">
        <w:rPr>
          <w:rFonts w:ascii="Arial Narrow" w:eastAsia="Arial Narrow" w:hAnsi="Arial Narrow" w:cs="Arial Narrow"/>
          <w:color w:val="auto"/>
          <w:sz w:val="24"/>
          <w:szCs w:val="24"/>
        </w:rPr>
        <w:t xml:space="preserve">, poz. </w:t>
      </w:r>
      <w:ins w:id="533" w:author="maniskiewicz" w:date="2016-09-28T10:26:00Z">
        <w:r w:rsidR="001A5CC5">
          <w:rPr>
            <w:rFonts w:ascii="Arial Narrow" w:eastAsia="Arial Narrow" w:hAnsi="Arial Narrow" w:cs="Arial Narrow"/>
            <w:color w:val="auto"/>
            <w:sz w:val="24"/>
            <w:szCs w:val="24"/>
          </w:rPr>
          <w:t>1047</w:t>
        </w:r>
      </w:ins>
      <w:del w:id="534" w:author="maniskiewicz" w:date="2016-09-28T10:25:00Z">
        <w:r w:rsidRPr="005A0427" w:rsidDel="001A5CC5">
          <w:rPr>
            <w:rFonts w:ascii="Arial Narrow" w:eastAsia="Arial Narrow" w:hAnsi="Arial Narrow" w:cs="Arial Narrow"/>
            <w:color w:val="auto"/>
            <w:sz w:val="24"/>
            <w:szCs w:val="24"/>
          </w:rPr>
          <w:delText>330</w:delText>
        </w:r>
        <w:r w:rsidR="0098145E" w:rsidDel="001A5CC5">
          <w:rPr>
            <w:rFonts w:ascii="Arial Narrow" w:eastAsia="Arial Narrow" w:hAnsi="Arial Narrow" w:cs="Arial Narrow"/>
            <w:color w:val="auto"/>
            <w:sz w:val="24"/>
            <w:szCs w:val="24"/>
          </w:rPr>
          <w:delText xml:space="preserve"> </w:delText>
        </w:r>
        <w:r w:rsidRPr="005A0427" w:rsidDel="001A5CC5">
          <w:rPr>
            <w:rFonts w:ascii="Arial Narrow" w:eastAsia="Arial Narrow" w:hAnsi="Arial Narrow" w:cs="Arial Narrow"/>
            <w:color w:val="auto"/>
            <w:sz w:val="24"/>
            <w:szCs w:val="24"/>
          </w:rPr>
          <w:delText>z późn. zm.</w:delText>
        </w:r>
      </w:del>
      <w:r w:rsidR="00C1353E" w:rsidRPr="005A0427">
        <w:rPr>
          <w:rFonts w:ascii="Arial Narrow" w:eastAsia="Arial Narrow" w:hAnsi="Arial Narrow" w:cs="Arial Narrow"/>
          <w:color w:val="auto"/>
          <w:sz w:val="24"/>
          <w:szCs w:val="24"/>
          <w:vertAlign w:val="superscript"/>
        </w:rPr>
        <w:t xml:space="preserve"> </w:t>
      </w:r>
      <w:r w:rsidR="00C1353E" w:rsidRPr="005A0427">
        <w:rPr>
          <w:rFonts w:ascii="Arial Narrow" w:eastAsia="Arial Narrow" w:hAnsi="Arial Narrow" w:cs="Arial Narrow"/>
          <w:color w:val="auto"/>
          <w:sz w:val="24"/>
          <w:szCs w:val="24"/>
          <w:vertAlign w:val="superscript"/>
        </w:rPr>
        <w:sym w:font="Symbol" w:char="F0B7"/>
      </w:r>
      <w:r w:rsidRPr="005A0427">
        <w:rPr>
          <w:rFonts w:ascii="Arial Narrow" w:eastAsia="Arial Narrow" w:hAnsi="Arial Narrow" w:cs="Arial Narrow"/>
          <w:color w:val="auto"/>
          <w:sz w:val="24"/>
          <w:szCs w:val="24"/>
        </w:rPr>
        <w:t>), ustawa z dnia 29 stycznia 2004 r. Prawo zamówień publicznych (</w:t>
      </w:r>
      <w:proofErr w:type="spellStart"/>
      <w:r w:rsidRPr="005A0427">
        <w:rPr>
          <w:rFonts w:ascii="Arial Narrow" w:eastAsia="Arial Narrow" w:hAnsi="Arial Narrow" w:cs="Arial Narrow"/>
          <w:color w:val="auto"/>
          <w:sz w:val="24"/>
          <w:szCs w:val="24"/>
        </w:rPr>
        <w:t>t.j</w:t>
      </w:r>
      <w:proofErr w:type="spellEnd"/>
      <w:r w:rsidRPr="005A0427">
        <w:rPr>
          <w:rFonts w:ascii="Arial Narrow" w:eastAsia="Arial Narrow" w:hAnsi="Arial Narrow" w:cs="Arial Narrow"/>
          <w:color w:val="auto"/>
          <w:sz w:val="24"/>
          <w:szCs w:val="24"/>
        </w:rPr>
        <w:t xml:space="preserve">. Dz. U. </w:t>
      </w:r>
      <w:r w:rsidR="00D44362" w:rsidRPr="005A0427">
        <w:rPr>
          <w:rFonts w:ascii="Arial Narrow" w:eastAsia="Arial Narrow" w:hAnsi="Arial Narrow" w:cs="Arial Narrow"/>
          <w:color w:val="auto"/>
          <w:sz w:val="24"/>
          <w:szCs w:val="24"/>
        </w:rPr>
        <w:t xml:space="preserve">z </w:t>
      </w:r>
      <w:r w:rsidR="0098145E" w:rsidRPr="005A0427">
        <w:rPr>
          <w:rFonts w:ascii="Arial Narrow" w:eastAsia="Arial Narrow" w:hAnsi="Arial Narrow" w:cs="Arial Narrow"/>
          <w:color w:val="auto"/>
          <w:sz w:val="24"/>
          <w:szCs w:val="24"/>
        </w:rPr>
        <w:t>201</w:t>
      </w:r>
      <w:r w:rsidR="0098145E">
        <w:rPr>
          <w:rFonts w:ascii="Arial Narrow" w:eastAsia="Arial Narrow" w:hAnsi="Arial Narrow" w:cs="Arial Narrow"/>
          <w:color w:val="auto"/>
          <w:sz w:val="24"/>
          <w:szCs w:val="24"/>
        </w:rPr>
        <w:t>5</w:t>
      </w:r>
      <w:r w:rsidR="0098145E" w:rsidRPr="005A0427">
        <w:rPr>
          <w:rFonts w:ascii="Arial Narrow" w:eastAsia="Arial Narrow" w:hAnsi="Arial Narrow" w:cs="Arial Narrow"/>
          <w:color w:val="auto"/>
          <w:sz w:val="24"/>
          <w:szCs w:val="24"/>
        </w:rPr>
        <w:t xml:space="preserve"> </w:t>
      </w:r>
      <w:r w:rsidR="00D44362" w:rsidRPr="005A0427">
        <w:rPr>
          <w:rFonts w:ascii="Arial Narrow" w:eastAsia="Arial Narrow" w:hAnsi="Arial Narrow" w:cs="Arial Narrow"/>
          <w:color w:val="auto"/>
          <w:sz w:val="24"/>
          <w:szCs w:val="24"/>
        </w:rPr>
        <w:t>r.</w:t>
      </w:r>
      <w:r w:rsidR="00B07083" w:rsidRPr="005A0427">
        <w:rPr>
          <w:rFonts w:ascii="Arial Narrow" w:eastAsia="Arial Narrow" w:hAnsi="Arial Narrow" w:cs="Arial Narrow"/>
          <w:color w:val="auto"/>
          <w:sz w:val="24"/>
          <w:szCs w:val="24"/>
        </w:rPr>
        <w:t xml:space="preserve">, poz. </w:t>
      </w:r>
      <w:r w:rsidR="0098145E">
        <w:rPr>
          <w:rFonts w:ascii="Arial Narrow" w:eastAsia="Arial Narrow" w:hAnsi="Arial Narrow" w:cs="Arial Narrow"/>
          <w:color w:val="auto"/>
          <w:sz w:val="24"/>
          <w:szCs w:val="24"/>
        </w:rPr>
        <w:t xml:space="preserve">2164 </w:t>
      </w:r>
      <w:ins w:id="535" w:author="maniskiewicz" w:date="2016-10-14T12:29:00Z">
        <w:r w:rsidR="00516E96">
          <w:rPr>
            <w:rFonts w:ascii="Arial Narrow" w:eastAsia="Arial Narrow" w:hAnsi="Arial Narrow" w:cs="Arial Narrow"/>
            <w:color w:val="auto"/>
            <w:sz w:val="24"/>
            <w:szCs w:val="24"/>
          </w:rPr>
          <w:t>z późn. zm.</w:t>
        </w:r>
      </w:ins>
      <w:r w:rsidR="00C1353E" w:rsidRPr="005A0427">
        <w:rPr>
          <w:rFonts w:ascii="Arial Narrow" w:eastAsia="Arial Narrow" w:hAnsi="Arial Narrow" w:cs="Arial Narrow"/>
          <w:color w:val="auto"/>
          <w:sz w:val="24"/>
          <w:szCs w:val="24"/>
          <w:vertAlign w:val="superscript"/>
        </w:rPr>
        <w:sym w:font="Symbol" w:char="F0B7"/>
      </w:r>
      <w:r w:rsidRPr="005A0427">
        <w:rPr>
          <w:rFonts w:ascii="Arial Narrow" w:eastAsia="Arial Narrow" w:hAnsi="Arial Narrow" w:cs="Arial Narrow"/>
          <w:color w:val="auto"/>
          <w:sz w:val="24"/>
          <w:szCs w:val="24"/>
        </w:rPr>
        <w:t xml:space="preserve">), ustawa z dnia 11 marca 2004 r. o podatku od towarów i usług (Dz. U. z </w:t>
      </w:r>
      <w:r w:rsidR="0098145E" w:rsidRPr="005A0427">
        <w:rPr>
          <w:rFonts w:ascii="Arial Narrow" w:eastAsia="Arial Narrow" w:hAnsi="Arial Narrow" w:cs="Arial Narrow"/>
          <w:color w:val="auto"/>
          <w:sz w:val="24"/>
          <w:szCs w:val="24"/>
        </w:rPr>
        <w:t>201</w:t>
      </w:r>
      <w:r w:rsidR="0098145E">
        <w:rPr>
          <w:rFonts w:ascii="Arial Narrow" w:eastAsia="Arial Narrow" w:hAnsi="Arial Narrow" w:cs="Arial Narrow"/>
          <w:color w:val="auto"/>
          <w:sz w:val="24"/>
          <w:szCs w:val="24"/>
        </w:rPr>
        <w:t>6</w:t>
      </w:r>
      <w:r w:rsidR="0098145E" w:rsidRPr="005A0427">
        <w:rPr>
          <w:rFonts w:ascii="Arial Narrow" w:eastAsia="Arial Narrow" w:hAnsi="Arial Narrow" w:cs="Arial Narrow"/>
          <w:color w:val="auto"/>
          <w:sz w:val="24"/>
          <w:szCs w:val="24"/>
        </w:rPr>
        <w:t xml:space="preserve"> </w:t>
      </w:r>
      <w:r w:rsidRPr="005A0427">
        <w:rPr>
          <w:rFonts w:ascii="Arial Narrow" w:eastAsia="Arial Narrow" w:hAnsi="Arial Narrow" w:cs="Arial Narrow"/>
          <w:color w:val="auto"/>
          <w:sz w:val="24"/>
          <w:szCs w:val="24"/>
        </w:rPr>
        <w:t>r.</w:t>
      </w:r>
      <w:r w:rsidR="00D44362" w:rsidRPr="005A0427">
        <w:rPr>
          <w:rFonts w:ascii="Arial Narrow" w:eastAsia="Arial Narrow" w:hAnsi="Arial Narrow" w:cs="Arial Narrow"/>
          <w:color w:val="auto"/>
          <w:sz w:val="24"/>
          <w:szCs w:val="24"/>
        </w:rPr>
        <w:t>,</w:t>
      </w:r>
      <w:r w:rsidR="00FD5821" w:rsidRPr="005A0427">
        <w:rPr>
          <w:rFonts w:ascii="Arial Narrow" w:eastAsia="Arial Narrow" w:hAnsi="Arial Narrow" w:cs="Arial Narrow"/>
          <w:color w:val="auto"/>
          <w:sz w:val="24"/>
          <w:szCs w:val="24"/>
        </w:rPr>
        <w:t xml:space="preserve"> </w:t>
      </w:r>
      <w:r w:rsidR="00B07083" w:rsidRPr="005A0427">
        <w:rPr>
          <w:rFonts w:ascii="Arial Narrow" w:eastAsia="Arial Narrow" w:hAnsi="Arial Narrow" w:cs="Arial Narrow"/>
          <w:color w:val="auto"/>
          <w:sz w:val="24"/>
          <w:szCs w:val="24"/>
        </w:rPr>
        <w:t xml:space="preserve">poz. </w:t>
      </w:r>
      <w:r w:rsidR="0098145E">
        <w:rPr>
          <w:rFonts w:ascii="Arial Narrow" w:eastAsia="Arial Narrow" w:hAnsi="Arial Narrow" w:cs="Arial Narrow"/>
          <w:color w:val="auto"/>
          <w:sz w:val="24"/>
          <w:szCs w:val="24"/>
        </w:rPr>
        <w:t>710</w:t>
      </w:r>
      <w:r w:rsidR="0098145E" w:rsidRPr="005A0427">
        <w:rPr>
          <w:rFonts w:ascii="Arial Narrow" w:eastAsia="Arial Narrow" w:hAnsi="Arial Narrow" w:cs="Arial Narrow"/>
          <w:color w:val="auto"/>
          <w:sz w:val="24"/>
          <w:szCs w:val="24"/>
        </w:rPr>
        <w:t xml:space="preserve"> </w:t>
      </w:r>
      <w:r w:rsidRPr="005A0427">
        <w:rPr>
          <w:rFonts w:ascii="Arial Narrow" w:eastAsia="Arial Narrow" w:hAnsi="Arial Narrow" w:cs="Arial Narrow"/>
          <w:color w:val="auto"/>
          <w:sz w:val="24"/>
          <w:szCs w:val="24"/>
        </w:rPr>
        <w:t>z późn. zm.</w:t>
      </w:r>
      <w:r w:rsidR="00C1353E" w:rsidRPr="005A0427">
        <w:rPr>
          <w:rFonts w:ascii="Arial Narrow" w:eastAsia="Arial Narrow" w:hAnsi="Arial Narrow" w:cs="Arial Narrow"/>
          <w:color w:val="auto"/>
          <w:sz w:val="24"/>
          <w:szCs w:val="24"/>
          <w:vertAlign w:val="superscript"/>
        </w:rPr>
        <w:t xml:space="preserve"> </w:t>
      </w:r>
      <w:r w:rsidR="00C1353E" w:rsidRPr="005A0427">
        <w:rPr>
          <w:rFonts w:ascii="Arial Narrow" w:eastAsia="Arial Narrow" w:hAnsi="Arial Narrow" w:cs="Arial Narrow"/>
          <w:color w:val="auto"/>
          <w:sz w:val="24"/>
          <w:szCs w:val="24"/>
          <w:vertAlign w:val="superscript"/>
        </w:rPr>
        <w:sym w:font="Symbol" w:char="F0B7"/>
      </w:r>
      <w:r w:rsidRPr="005A0427">
        <w:rPr>
          <w:rFonts w:ascii="Arial Narrow" w:eastAsia="Arial Narrow" w:hAnsi="Arial Narrow" w:cs="Arial Narrow"/>
          <w:color w:val="auto"/>
          <w:sz w:val="24"/>
          <w:szCs w:val="24"/>
        </w:rPr>
        <w:t>), ustawa z dnia 27 sierpnia 2009 r. o finansach publicznych (</w:t>
      </w:r>
      <w:proofErr w:type="spellStart"/>
      <w:r w:rsidRPr="005A0427">
        <w:rPr>
          <w:rFonts w:ascii="Arial Narrow" w:eastAsia="Arial Narrow" w:hAnsi="Arial Narrow" w:cs="Arial Narrow"/>
          <w:color w:val="auto"/>
          <w:sz w:val="24"/>
          <w:szCs w:val="24"/>
        </w:rPr>
        <w:t>t.j</w:t>
      </w:r>
      <w:proofErr w:type="spellEnd"/>
      <w:r w:rsidRPr="005A0427">
        <w:rPr>
          <w:rFonts w:ascii="Arial Narrow" w:eastAsia="Arial Narrow" w:hAnsi="Arial Narrow" w:cs="Arial Narrow"/>
          <w:color w:val="auto"/>
          <w:sz w:val="24"/>
          <w:szCs w:val="24"/>
        </w:rPr>
        <w:t xml:space="preserve">. Dz. U. </w:t>
      </w:r>
      <w:r w:rsidR="00D44362" w:rsidRPr="005A0427">
        <w:rPr>
          <w:rFonts w:ascii="Arial Narrow" w:eastAsia="Arial Narrow" w:hAnsi="Arial Narrow" w:cs="Arial Narrow"/>
          <w:color w:val="auto"/>
          <w:sz w:val="24"/>
          <w:szCs w:val="24"/>
        </w:rPr>
        <w:t xml:space="preserve">z </w:t>
      </w:r>
      <w:r w:rsidRPr="005A0427">
        <w:rPr>
          <w:rFonts w:ascii="Arial Narrow" w:eastAsia="Arial Narrow" w:hAnsi="Arial Narrow" w:cs="Arial Narrow"/>
          <w:color w:val="auto"/>
          <w:sz w:val="24"/>
          <w:szCs w:val="24"/>
        </w:rPr>
        <w:t>2013</w:t>
      </w:r>
      <w:r w:rsidR="00D44362" w:rsidRPr="005A0427">
        <w:rPr>
          <w:rFonts w:ascii="Arial Narrow" w:eastAsia="Arial Narrow" w:hAnsi="Arial Narrow" w:cs="Arial Narrow"/>
          <w:color w:val="auto"/>
          <w:sz w:val="24"/>
          <w:szCs w:val="24"/>
        </w:rPr>
        <w:t xml:space="preserve"> r.</w:t>
      </w:r>
      <w:r w:rsidRPr="005A0427">
        <w:rPr>
          <w:rFonts w:ascii="Arial Narrow" w:eastAsia="Arial Narrow" w:hAnsi="Arial Narrow" w:cs="Arial Narrow"/>
          <w:color w:val="auto"/>
          <w:sz w:val="24"/>
          <w:szCs w:val="24"/>
        </w:rPr>
        <w:t>,</w:t>
      </w:r>
      <w:r w:rsidR="00102B26" w:rsidRPr="005A0427">
        <w:rPr>
          <w:rFonts w:ascii="Arial Narrow" w:eastAsia="Arial Narrow" w:hAnsi="Arial Narrow" w:cs="Arial Narrow"/>
          <w:color w:val="auto"/>
          <w:sz w:val="24"/>
          <w:szCs w:val="24"/>
        </w:rPr>
        <w:t xml:space="preserve"> </w:t>
      </w:r>
      <w:r w:rsidR="00B07083" w:rsidRPr="005A0427">
        <w:rPr>
          <w:rFonts w:ascii="Arial Narrow" w:eastAsia="Arial Narrow" w:hAnsi="Arial Narrow" w:cs="Arial Narrow"/>
          <w:color w:val="auto"/>
          <w:sz w:val="24"/>
          <w:szCs w:val="24"/>
        </w:rPr>
        <w:t>poz. 885</w:t>
      </w:r>
      <w:r w:rsidR="004F4041">
        <w:rPr>
          <w:rFonts w:ascii="Arial Narrow" w:eastAsia="Arial Narrow" w:hAnsi="Arial Narrow" w:cs="Arial Narrow"/>
          <w:color w:val="auto"/>
          <w:sz w:val="24"/>
          <w:szCs w:val="24"/>
        </w:rPr>
        <w:t xml:space="preserve"> </w:t>
      </w:r>
      <w:r w:rsidRPr="005A0427">
        <w:rPr>
          <w:rFonts w:ascii="Arial Narrow" w:eastAsia="Arial Narrow" w:hAnsi="Arial Narrow" w:cs="Arial Narrow"/>
          <w:color w:val="auto"/>
          <w:sz w:val="24"/>
          <w:szCs w:val="24"/>
        </w:rPr>
        <w:t>z późn. zm.</w:t>
      </w:r>
      <w:r w:rsidR="00C1353E" w:rsidRPr="005A0427">
        <w:rPr>
          <w:rFonts w:ascii="Arial Narrow" w:eastAsia="Arial Narrow" w:hAnsi="Arial Narrow" w:cs="Arial Narrow"/>
          <w:color w:val="auto"/>
          <w:sz w:val="24"/>
          <w:szCs w:val="24"/>
          <w:vertAlign w:val="superscript"/>
        </w:rPr>
        <w:t xml:space="preserve"> </w:t>
      </w:r>
      <w:r w:rsidR="00C1353E" w:rsidRPr="005A0427">
        <w:rPr>
          <w:rFonts w:ascii="Arial Narrow" w:eastAsia="Arial Narrow" w:hAnsi="Arial Narrow" w:cs="Arial Narrow"/>
          <w:color w:val="auto"/>
          <w:sz w:val="24"/>
          <w:szCs w:val="24"/>
          <w:vertAlign w:val="superscript"/>
        </w:rPr>
        <w:sym w:font="Symbol" w:char="F0B7"/>
      </w:r>
      <w:r w:rsidRPr="005A0427">
        <w:rPr>
          <w:rFonts w:ascii="Arial Narrow" w:eastAsia="Arial Narrow" w:hAnsi="Arial Narrow" w:cs="Arial Narrow"/>
          <w:color w:val="auto"/>
          <w:sz w:val="24"/>
          <w:szCs w:val="24"/>
        </w:rPr>
        <w:t>), ustawa</w:t>
      </w:r>
      <w:r w:rsidR="00C1353E" w:rsidRPr="005A0427">
        <w:rPr>
          <w:rFonts w:ascii="Arial Narrow" w:eastAsia="Arial Narrow" w:hAnsi="Arial Narrow" w:cs="Arial Narrow"/>
          <w:color w:val="auto"/>
          <w:sz w:val="24"/>
          <w:szCs w:val="24"/>
        </w:rPr>
        <w:t xml:space="preserve"> </w:t>
      </w:r>
      <w:r w:rsidRPr="005A0427">
        <w:rPr>
          <w:rFonts w:ascii="Arial Narrow" w:eastAsia="Arial Narrow" w:hAnsi="Arial Narrow" w:cs="Arial Narrow"/>
          <w:color w:val="auto"/>
          <w:sz w:val="24"/>
          <w:szCs w:val="24"/>
        </w:rPr>
        <w:t>z dnia 11 lipca 2014 r. o zasadach realizacji programów w zakresie polityki spójności finansowanych</w:t>
      </w:r>
      <w:r w:rsidR="004D6B24">
        <w:rPr>
          <w:rFonts w:ascii="Arial Narrow" w:eastAsia="Arial Narrow" w:hAnsi="Arial Narrow" w:cs="Arial Narrow"/>
          <w:color w:val="auto"/>
          <w:sz w:val="24"/>
          <w:szCs w:val="24"/>
        </w:rPr>
        <w:br/>
      </w:r>
      <w:r w:rsidRPr="005A0427">
        <w:rPr>
          <w:rFonts w:ascii="Arial Narrow" w:eastAsia="Arial Narrow" w:hAnsi="Arial Narrow" w:cs="Arial Narrow"/>
          <w:color w:val="auto"/>
          <w:sz w:val="24"/>
          <w:szCs w:val="24"/>
        </w:rPr>
        <w:t>w perspektywie finansowej 2014–2020 (</w:t>
      </w:r>
      <w:proofErr w:type="spellStart"/>
      <w:r w:rsidR="00410EEB" w:rsidRPr="005A0427">
        <w:rPr>
          <w:rFonts w:ascii="Arial Narrow" w:eastAsia="Arial Narrow" w:hAnsi="Arial Narrow" w:cs="Arial Narrow"/>
          <w:color w:val="auto"/>
          <w:sz w:val="24"/>
          <w:szCs w:val="24"/>
        </w:rPr>
        <w:t>t.j</w:t>
      </w:r>
      <w:proofErr w:type="spellEnd"/>
      <w:r w:rsidR="00410EEB" w:rsidRPr="005A0427">
        <w:rPr>
          <w:rFonts w:ascii="Arial Narrow" w:eastAsia="Arial Narrow" w:hAnsi="Arial Narrow" w:cs="Arial Narrow"/>
          <w:color w:val="auto"/>
          <w:sz w:val="24"/>
          <w:szCs w:val="24"/>
        </w:rPr>
        <w:t xml:space="preserve">. </w:t>
      </w:r>
      <w:r w:rsidRPr="005A0427">
        <w:rPr>
          <w:rFonts w:ascii="Arial Narrow" w:eastAsia="Arial Narrow" w:hAnsi="Arial Narrow" w:cs="Arial Narrow"/>
          <w:color w:val="auto"/>
          <w:sz w:val="24"/>
          <w:szCs w:val="24"/>
        </w:rPr>
        <w:t>D</w:t>
      </w:r>
      <w:r w:rsidR="00D44362" w:rsidRPr="005A0427">
        <w:rPr>
          <w:rFonts w:ascii="Arial Narrow" w:eastAsia="Arial Narrow" w:hAnsi="Arial Narrow" w:cs="Arial Narrow"/>
          <w:color w:val="auto"/>
          <w:sz w:val="24"/>
          <w:szCs w:val="24"/>
        </w:rPr>
        <w:t>z</w:t>
      </w:r>
      <w:r w:rsidRPr="005A0427">
        <w:rPr>
          <w:rFonts w:ascii="Arial Narrow" w:eastAsia="Arial Narrow" w:hAnsi="Arial Narrow" w:cs="Arial Narrow"/>
          <w:color w:val="auto"/>
          <w:sz w:val="24"/>
          <w:szCs w:val="24"/>
        </w:rPr>
        <w:t>. U. z 201</w:t>
      </w:r>
      <w:r w:rsidR="004F4041">
        <w:rPr>
          <w:rFonts w:ascii="Arial Narrow" w:eastAsia="Arial Narrow" w:hAnsi="Arial Narrow" w:cs="Arial Narrow"/>
          <w:color w:val="auto"/>
          <w:sz w:val="24"/>
          <w:szCs w:val="24"/>
        </w:rPr>
        <w:t>6</w:t>
      </w:r>
      <w:r w:rsidRPr="005A0427">
        <w:rPr>
          <w:rFonts w:ascii="Arial Narrow" w:eastAsia="Arial Narrow" w:hAnsi="Arial Narrow" w:cs="Arial Narrow"/>
          <w:color w:val="auto"/>
          <w:sz w:val="24"/>
          <w:szCs w:val="24"/>
        </w:rPr>
        <w:t xml:space="preserve"> r.</w:t>
      </w:r>
      <w:r w:rsidR="00D44362" w:rsidRPr="005A0427">
        <w:rPr>
          <w:rFonts w:ascii="Arial Narrow" w:eastAsia="Arial Narrow" w:hAnsi="Arial Narrow" w:cs="Arial Narrow"/>
          <w:color w:val="auto"/>
          <w:sz w:val="24"/>
          <w:szCs w:val="24"/>
        </w:rPr>
        <w:t>,</w:t>
      </w:r>
      <w:r w:rsidRPr="005A0427">
        <w:rPr>
          <w:rFonts w:ascii="Arial Narrow" w:eastAsia="Arial Narrow" w:hAnsi="Arial Narrow" w:cs="Arial Narrow"/>
          <w:color w:val="auto"/>
          <w:sz w:val="24"/>
          <w:szCs w:val="24"/>
        </w:rPr>
        <w:t xml:space="preserve"> poz. </w:t>
      </w:r>
      <w:r w:rsidR="004F4041">
        <w:rPr>
          <w:rFonts w:ascii="Arial Narrow" w:eastAsia="Arial Narrow" w:hAnsi="Arial Narrow" w:cs="Arial Narrow"/>
          <w:color w:val="auto"/>
          <w:sz w:val="24"/>
          <w:szCs w:val="24"/>
        </w:rPr>
        <w:t>217</w:t>
      </w:r>
      <w:ins w:id="536" w:author="maniskiewicz" w:date="2016-10-14T12:37:00Z">
        <w:r w:rsidR="00DF0B1B">
          <w:rPr>
            <w:rFonts w:ascii="Arial Narrow" w:eastAsia="Arial Narrow" w:hAnsi="Arial Narrow" w:cs="Arial Narrow"/>
            <w:color w:val="auto"/>
            <w:sz w:val="24"/>
            <w:szCs w:val="24"/>
          </w:rPr>
          <w:t xml:space="preserve"> z późn. zm.</w:t>
        </w:r>
      </w:ins>
      <w:r w:rsidR="00C1353E" w:rsidRPr="005A0427">
        <w:rPr>
          <w:rFonts w:ascii="Arial Narrow" w:eastAsia="Arial Narrow" w:hAnsi="Arial Narrow" w:cs="Arial Narrow"/>
          <w:color w:val="auto"/>
          <w:sz w:val="24"/>
          <w:szCs w:val="24"/>
          <w:vertAlign w:val="superscript"/>
        </w:rPr>
        <w:t xml:space="preserve"> </w:t>
      </w:r>
      <w:r w:rsidR="00C1353E" w:rsidRPr="005A0427">
        <w:rPr>
          <w:rFonts w:ascii="Arial Narrow" w:eastAsia="Arial Narrow" w:hAnsi="Arial Narrow" w:cs="Arial Narrow"/>
          <w:color w:val="auto"/>
          <w:sz w:val="24"/>
          <w:szCs w:val="24"/>
          <w:vertAlign w:val="superscript"/>
        </w:rPr>
        <w:sym w:font="Symbol" w:char="F0B7"/>
      </w:r>
      <w:r w:rsidR="00493DD7" w:rsidRPr="005A0427">
        <w:rPr>
          <w:rFonts w:ascii="Arial Narrow" w:eastAsia="Arial Narrow" w:hAnsi="Arial Narrow" w:cs="Arial Narrow"/>
          <w:color w:val="auto"/>
          <w:sz w:val="24"/>
          <w:szCs w:val="24"/>
        </w:rPr>
        <w:t>), ustawa</w:t>
      </w:r>
      <w:r w:rsidR="006B017E">
        <w:rPr>
          <w:rFonts w:ascii="Arial Narrow" w:eastAsia="Arial Narrow" w:hAnsi="Arial Narrow" w:cs="Arial Narrow"/>
          <w:color w:val="auto"/>
          <w:sz w:val="24"/>
          <w:szCs w:val="24"/>
        </w:rPr>
        <w:t xml:space="preserve"> </w:t>
      </w:r>
      <w:r w:rsidR="004D6B24">
        <w:rPr>
          <w:rFonts w:ascii="Arial Narrow" w:eastAsia="Arial Narrow" w:hAnsi="Arial Narrow" w:cs="Arial Narrow"/>
          <w:color w:val="auto"/>
          <w:sz w:val="24"/>
          <w:szCs w:val="24"/>
        </w:rPr>
        <w:t>z dnia 29 sierpnia 1997 r</w:t>
      </w:r>
      <w:ins w:id="537" w:author="maniskiewicz" w:date="2016-10-14T12:37:00Z">
        <w:r w:rsidR="00DF0B1B">
          <w:rPr>
            <w:rFonts w:ascii="Arial Narrow" w:eastAsia="Arial Narrow" w:hAnsi="Arial Narrow" w:cs="Arial Narrow"/>
            <w:color w:val="auto"/>
            <w:sz w:val="24"/>
            <w:szCs w:val="24"/>
          </w:rPr>
          <w:t xml:space="preserve">. </w:t>
        </w:r>
      </w:ins>
      <w:r w:rsidR="004D6B24">
        <w:rPr>
          <w:rFonts w:ascii="Arial Narrow" w:eastAsia="Arial Narrow" w:hAnsi="Arial Narrow" w:cs="Arial Narrow"/>
          <w:color w:val="auto"/>
          <w:sz w:val="24"/>
          <w:szCs w:val="24"/>
        </w:rPr>
        <w:t>.</w:t>
      </w:r>
      <w:del w:id="538" w:author="maniskiewicz" w:date="2016-10-14T12:37:00Z">
        <w:r w:rsidR="004D6B24" w:rsidDel="00DF0B1B">
          <w:rPr>
            <w:rFonts w:ascii="Arial Narrow" w:eastAsia="Arial Narrow" w:hAnsi="Arial Narrow" w:cs="Arial Narrow"/>
            <w:color w:val="auto"/>
            <w:sz w:val="24"/>
            <w:szCs w:val="24"/>
          </w:rPr>
          <w:br/>
        </w:r>
      </w:del>
      <w:r w:rsidRPr="005A0427">
        <w:rPr>
          <w:rFonts w:ascii="Arial Narrow" w:eastAsia="Arial Narrow" w:hAnsi="Arial Narrow" w:cs="Arial Narrow"/>
          <w:color w:val="auto"/>
          <w:sz w:val="24"/>
          <w:szCs w:val="24"/>
        </w:rPr>
        <w:t>o ochronie danych osobowych (</w:t>
      </w:r>
      <w:proofErr w:type="spellStart"/>
      <w:r w:rsidRPr="005A0427">
        <w:rPr>
          <w:rFonts w:ascii="Arial Narrow" w:eastAsia="Arial Narrow" w:hAnsi="Arial Narrow" w:cs="Arial Narrow"/>
          <w:color w:val="auto"/>
          <w:sz w:val="24"/>
          <w:szCs w:val="24"/>
        </w:rPr>
        <w:t>t.j</w:t>
      </w:r>
      <w:proofErr w:type="spellEnd"/>
      <w:r w:rsidRPr="005A0427">
        <w:rPr>
          <w:rFonts w:ascii="Arial Narrow" w:eastAsia="Arial Narrow" w:hAnsi="Arial Narrow" w:cs="Arial Narrow"/>
          <w:color w:val="auto"/>
          <w:sz w:val="24"/>
          <w:szCs w:val="24"/>
        </w:rPr>
        <w:t xml:space="preserve">. Dz. U. </w:t>
      </w:r>
      <w:r w:rsidR="00D44362" w:rsidRPr="005A0427">
        <w:rPr>
          <w:rFonts w:ascii="Arial Narrow" w:eastAsia="Arial Narrow" w:hAnsi="Arial Narrow" w:cs="Arial Narrow"/>
          <w:color w:val="auto"/>
          <w:sz w:val="24"/>
          <w:szCs w:val="24"/>
        </w:rPr>
        <w:t xml:space="preserve">z </w:t>
      </w:r>
      <w:r w:rsidR="006B017E" w:rsidRPr="005A0427">
        <w:rPr>
          <w:rFonts w:ascii="Arial Narrow" w:eastAsia="Arial Narrow" w:hAnsi="Arial Narrow" w:cs="Arial Narrow"/>
          <w:color w:val="auto"/>
          <w:sz w:val="24"/>
          <w:szCs w:val="24"/>
        </w:rPr>
        <w:t>201</w:t>
      </w:r>
      <w:r w:rsidR="006B017E">
        <w:rPr>
          <w:rFonts w:ascii="Arial Narrow" w:eastAsia="Arial Narrow" w:hAnsi="Arial Narrow" w:cs="Arial Narrow"/>
          <w:color w:val="auto"/>
          <w:sz w:val="24"/>
          <w:szCs w:val="24"/>
        </w:rPr>
        <w:t>6</w:t>
      </w:r>
      <w:r w:rsidR="006B017E" w:rsidRPr="005A0427">
        <w:rPr>
          <w:rFonts w:ascii="Arial Narrow" w:eastAsia="Arial Narrow" w:hAnsi="Arial Narrow" w:cs="Arial Narrow"/>
          <w:color w:val="auto"/>
          <w:sz w:val="24"/>
          <w:szCs w:val="24"/>
        </w:rPr>
        <w:t xml:space="preserve"> </w:t>
      </w:r>
      <w:r w:rsidR="00D44362" w:rsidRPr="005A0427">
        <w:rPr>
          <w:rFonts w:ascii="Arial Narrow" w:eastAsia="Arial Narrow" w:hAnsi="Arial Narrow" w:cs="Arial Narrow"/>
          <w:color w:val="auto"/>
          <w:sz w:val="24"/>
          <w:szCs w:val="24"/>
        </w:rPr>
        <w:t>r.</w:t>
      </w:r>
      <w:r w:rsidRPr="005A0427">
        <w:rPr>
          <w:rFonts w:ascii="Arial Narrow" w:eastAsia="Arial Narrow" w:hAnsi="Arial Narrow" w:cs="Arial Narrow"/>
          <w:color w:val="auto"/>
          <w:sz w:val="24"/>
          <w:szCs w:val="24"/>
        </w:rPr>
        <w:t xml:space="preserve">, poz. </w:t>
      </w:r>
      <w:r w:rsidR="006B017E">
        <w:rPr>
          <w:rFonts w:ascii="Arial Narrow" w:eastAsia="Arial Narrow" w:hAnsi="Arial Narrow" w:cs="Arial Narrow"/>
          <w:color w:val="auto"/>
          <w:sz w:val="24"/>
          <w:szCs w:val="24"/>
        </w:rPr>
        <w:t>922</w:t>
      </w:r>
      <w:r w:rsidR="006B017E" w:rsidRPr="005A0427">
        <w:rPr>
          <w:rFonts w:ascii="Arial Narrow" w:eastAsia="Arial Narrow" w:hAnsi="Arial Narrow" w:cs="Arial Narrow"/>
          <w:color w:val="auto"/>
          <w:sz w:val="24"/>
          <w:szCs w:val="24"/>
        </w:rPr>
        <w:t xml:space="preserve"> </w:t>
      </w:r>
      <w:r w:rsidR="00C1353E" w:rsidRPr="005A0427">
        <w:rPr>
          <w:rFonts w:ascii="Arial Narrow" w:eastAsia="Arial Narrow" w:hAnsi="Arial Narrow" w:cs="Arial Narrow"/>
          <w:color w:val="auto"/>
          <w:sz w:val="24"/>
          <w:szCs w:val="24"/>
          <w:vertAlign w:val="superscript"/>
        </w:rPr>
        <w:sym w:font="Symbol" w:char="F0B7"/>
      </w:r>
      <w:r w:rsidRPr="005A0427">
        <w:rPr>
          <w:rFonts w:ascii="Arial Narrow" w:eastAsia="Arial Narrow" w:hAnsi="Arial Narrow" w:cs="Arial Narrow"/>
          <w:color w:val="auto"/>
          <w:sz w:val="24"/>
          <w:szCs w:val="24"/>
        </w:rPr>
        <w:t>) oraz rozporządzenia wykonawcze do nich;</w:t>
      </w:r>
    </w:p>
    <w:p w:rsidR="00907EFF" w:rsidRPr="005A0427" w:rsidRDefault="009D6DF1" w:rsidP="00DE0E78">
      <w:pPr>
        <w:pStyle w:val="Normalny1"/>
        <w:widowControl w:val="0"/>
        <w:numPr>
          <w:ilvl w:val="0"/>
          <w:numId w:val="73"/>
        </w:numPr>
        <w:spacing w:after="0" w:line="240" w:lineRule="auto"/>
        <w:ind w:left="567"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obowiązujące odpowiednie reguły, zasady, postanowienia i informacje wynikające z Programu</w:t>
      </w:r>
      <w:r w:rsidR="00442AF7" w:rsidRPr="005A0427">
        <w:rPr>
          <w:rFonts w:ascii="Arial Narrow" w:eastAsia="Arial Narrow" w:hAnsi="Arial Narrow" w:cs="Arial Narrow"/>
          <w:color w:val="auto"/>
          <w:sz w:val="24"/>
          <w:szCs w:val="24"/>
        </w:rPr>
        <w:t>,</w:t>
      </w:r>
      <w:r w:rsidRPr="005A0427">
        <w:rPr>
          <w:rFonts w:ascii="Arial Narrow" w:eastAsia="Arial Narrow" w:hAnsi="Arial Narrow" w:cs="Arial Narrow"/>
          <w:color w:val="auto"/>
          <w:sz w:val="24"/>
          <w:szCs w:val="24"/>
        </w:rPr>
        <w:t xml:space="preserve"> </w:t>
      </w:r>
      <w:proofErr w:type="spellStart"/>
      <w:r w:rsidRPr="005A0427">
        <w:rPr>
          <w:rFonts w:ascii="Arial Narrow" w:eastAsia="Arial Narrow" w:hAnsi="Arial Narrow" w:cs="Arial Narrow"/>
          <w:color w:val="auto"/>
          <w:sz w:val="24"/>
          <w:szCs w:val="24"/>
        </w:rPr>
        <w:t>SzOOP</w:t>
      </w:r>
      <w:proofErr w:type="spellEnd"/>
      <w:r w:rsidR="00442AF7" w:rsidRPr="005A0427">
        <w:rPr>
          <w:rFonts w:ascii="Arial Narrow" w:eastAsia="Arial Narrow" w:hAnsi="Arial Narrow" w:cs="Arial Narrow"/>
          <w:color w:val="auto"/>
          <w:sz w:val="24"/>
          <w:szCs w:val="24"/>
        </w:rPr>
        <w:t xml:space="preserve"> oraz Regulaminu konkursu</w:t>
      </w:r>
      <w:r w:rsidR="00A47FAB" w:rsidRPr="005A0427">
        <w:rPr>
          <w:rFonts w:ascii="Arial Narrow" w:eastAsia="Arial Narrow" w:hAnsi="Arial Narrow" w:cs="Arial Narrow"/>
          <w:color w:val="auto"/>
          <w:sz w:val="24"/>
          <w:szCs w:val="24"/>
        </w:rPr>
        <w:t>*</w:t>
      </w:r>
      <w:r w:rsidR="00F263FC" w:rsidRPr="00F263FC">
        <w:rPr>
          <w:rFonts w:ascii="Arial Narrow" w:eastAsia="Arial Narrow" w:hAnsi="Arial Narrow" w:cs="Arial Narrow"/>
          <w:color w:val="auto"/>
          <w:sz w:val="24"/>
          <w:szCs w:val="24"/>
        </w:rPr>
        <w:t>/naboru w trybie pozakonkursowym*</w:t>
      </w:r>
      <w:r w:rsidRPr="005A0427">
        <w:rPr>
          <w:rFonts w:ascii="Arial Narrow" w:eastAsia="Arial Narrow" w:hAnsi="Arial Narrow" w:cs="Arial Narrow"/>
          <w:color w:val="auto"/>
          <w:sz w:val="24"/>
          <w:szCs w:val="24"/>
        </w:rPr>
        <w:t>.</w:t>
      </w:r>
    </w:p>
    <w:p w:rsidR="00907EFF" w:rsidRPr="005A0427" w:rsidRDefault="006D426D" w:rsidP="00D45FF4">
      <w:pPr>
        <w:pStyle w:val="Normalny1"/>
        <w:widowControl w:val="0"/>
        <w:numPr>
          <w:ilvl w:val="2"/>
          <w:numId w:val="65"/>
        </w:numPr>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Strony ustalają, że:</w:t>
      </w:r>
    </w:p>
    <w:p w:rsidR="002F686C" w:rsidRPr="005A0427" w:rsidRDefault="006D426D" w:rsidP="007C26F6">
      <w:pPr>
        <w:pStyle w:val="Normalny1"/>
        <w:widowControl w:val="0"/>
        <w:spacing w:after="0" w:line="240" w:lineRule="auto"/>
        <w:ind w:left="360"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1) </w:t>
      </w:r>
      <w:r w:rsidR="002F686C" w:rsidRPr="005A0427">
        <w:rPr>
          <w:rFonts w:ascii="Arial Narrow" w:eastAsia="Arial Narrow" w:hAnsi="Arial Narrow" w:cs="Arial Narrow"/>
          <w:color w:val="auto"/>
          <w:sz w:val="24"/>
          <w:szCs w:val="24"/>
        </w:rPr>
        <w:t xml:space="preserve">obowiązują następujące adresy dla wzajemnych doręczeń dokumentów, pism i oświadczeń składanych w toku wykonywania niniejszej </w:t>
      </w:r>
      <w:r w:rsidR="00171CAC" w:rsidRPr="005A0427">
        <w:rPr>
          <w:rFonts w:ascii="Arial Narrow" w:eastAsia="Arial Narrow" w:hAnsi="Arial Narrow" w:cs="Arial Narrow"/>
          <w:color w:val="auto"/>
          <w:sz w:val="24"/>
          <w:szCs w:val="24"/>
        </w:rPr>
        <w:t>U</w:t>
      </w:r>
      <w:r w:rsidR="005F225E" w:rsidRPr="005A0427">
        <w:rPr>
          <w:rFonts w:ascii="Arial Narrow" w:eastAsia="Arial Narrow" w:hAnsi="Arial Narrow" w:cs="Arial Narrow"/>
          <w:color w:val="auto"/>
          <w:sz w:val="24"/>
          <w:szCs w:val="24"/>
        </w:rPr>
        <w:t>mowy</w:t>
      </w:r>
      <w:r w:rsidR="002F686C" w:rsidRPr="005A0427">
        <w:rPr>
          <w:rFonts w:ascii="Arial Narrow" w:eastAsia="Arial Narrow" w:hAnsi="Arial Narrow" w:cs="Arial Narrow"/>
          <w:color w:val="auto"/>
          <w:sz w:val="24"/>
          <w:szCs w:val="24"/>
        </w:rPr>
        <w:t xml:space="preserve">: </w:t>
      </w:r>
    </w:p>
    <w:p w:rsidR="002F686C" w:rsidRPr="005A0427" w:rsidRDefault="002F686C" w:rsidP="002F686C">
      <w:pPr>
        <w:pStyle w:val="Normalny1"/>
        <w:widowControl w:val="0"/>
        <w:spacing w:after="0" w:line="240" w:lineRule="auto"/>
        <w:ind w:left="426" w:hanging="76"/>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a) Instytucja </w:t>
      </w:r>
      <w:del w:id="539" w:author="pszmaglinski" w:date="2016-07-13T09:47:00Z">
        <w:r w:rsidRPr="005A0427" w:rsidDel="00E2360F">
          <w:rPr>
            <w:rFonts w:ascii="Arial Narrow" w:eastAsia="Arial Narrow" w:hAnsi="Arial Narrow" w:cs="Arial Narrow"/>
            <w:color w:val="auto"/>
            <w:sz w:val="24"/>
            <w:szCs w:val="24"/>
          </w:rPr>
          <w:delText>Zarządzająca</w:delText>
        </w:r>
      </w:del>
      <w:ins w:id="540" w:author="pszmaglinski" w:date="2016-07-13T09:47:00Z">
        <w:r w:rsidR="00E2360F">
          <w:rPr>
            <w:rFonts w:ascii="Arial Narrow" w:eastAsia="Arial Narrow" w:hAnsi="Arial Narrow" w:cs="Arial Narrow"/>
            <w:color w:val="auto"/>
            <w:sz w:val="24"/>
            <w:szCs w:val="24"/>
          </w:rPr>
          <w:t>Pośrednicząca</w:t>
        </w:r>
      </w:ins>
      <w:r w:rsidRPr="005A0427">
        <w:rPr>
          <w:rFonts w:ascii="Arial Narrow" w:eastAsia="Arial Narrow" w:hAnsi="Arial Narrow" w:cs="Arial Narrow"/>
          <w:color w:val="auto"/>
          <w:sz w:val="24"/>
          <w:szCs w:val="24"/>
        </w:rPr>
        <w:t>:……………………………………………………………………………………………</w:t>
      </w:r>
    </w:p>
    <w:p w:rsidR="002F686C" w:rsidRPr="005A0427" w:rsidRDefault="002F686C" w:rsidP="002F686C">
      <w:pPr>
        <w:pStyle w:val="Normalny1"/>
        <w:widowControl w:val="0"/>
        <w:spacing w:after="0" w:line="240" w:lineRule="auto"/>
        <w:ind w:left="426" w:hanging="76"/>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b) Beneficjent:…………………………………………………………………………………………………………..</w:t>
      </w:r>
    </w:p>
    <w:p w:rsidR="00235871" w:rsidRPr="005A0427" w:rsidRDefault="002F686C" w:rsidP="004A1DC9">
      <w:pPr>
        <w:pStyle w:val="Normalny1"/>
        <w:widowControl w:val="0"/>
        <w:spacing w:after="0" w:line="240" w:lineRule="auto"/>
        <w:ind w:left="360"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lastRenderedPageBreak/>
        <w:t xml:space="preserve">2) </w:t>
      </w:r>
      <w:r w:rsidR="006D426D" w:rsidRPr="005A0427">
        <w:rPr>
          <w:rFonts w:ascii="Arial Narrow" w:eastAsia="Arial Narrow" w:hAnsi="Arial Narrow" w:cs="Arial Narrow"/>
          <w:color w:val="auto"/>
          <w:sz w:val="24"/>
          <w:szCs w:val="24"/>
        </w:rPr>
        <w:t xml:space="preserve">za dzień złożenia dokumentów przyjmuje się dzień </w:t>
      </w:r>
      <w:r w:rsidRPr="005A0427">
        <w:rPr>
          <w:rFonts w:ascii="Arial Narrow" w:eastAsia="Arial Narrow" w:hAnsi="Arial Narrow" w:cs="Arial Narrow"/>
          <w:color w:val="auto"/>
          <w:sz w:val="24"/>
          <w:szCs w:val="24"/>
        </w:rPr>
        <w:t>złożenia dokumen</w:t>
      </w:r>
      <w:r w:rsidR="00114C18" w:rsidRPr="005A0427">
        <w:rPr>
          <w:rFonts w:ascii="Arial Narrow" w:eastAsia="Arial Narrow" w:hAnsi="Arial Narrow" w:cs="Arial Narrow"/>
          <w:color w:val="auto"/>
          <w:sz w:val="24"/>
          <w:szCs w:val="24"/>
        </w:rPr>
        <w:t xml:space="preserve">tów w Instytucji </w:t>
      </w:r>
      <w:del w:id="541" w:author="pszmaglinski" w:date="2016-07-13T09:47:00Z">
        <w:r w:rsidR="00114C18" w:rsidRPr="005A0427" w:rsidDel="00E2360F">
          <w:rPr>
            <w:rFonts w:ascii="Arial Narrow" w:eastAsia="Arial Narrow" w:hAnsi="Arial Narrow" w:cs="Arial Narrow"/>
            <w:color w:val="auto"/>
            <w:sz w:val="24"/>
            <w:szCs w:val="24"/>
          </w:rPr>
          <w:delText>Zarządzającej</w:delText>
        </w:r>
      </w:del>
      <w:ins w:id="542" w:author="pszmaglinski" w:date="2016-07-13T09:47:00Z">
        <w:r w:rsidR="00E2360F">
          <w:rPr>
            <w:rFonts w:ascii="Arial Narrow" w:eastAsia="Arial Narrow" w:hAnsi="Arial Narrow" w:cs="Arial Narrow"/>
            <w:color w:val="auto"/>
            <w:sz w:val="24"/>
            <w:szCs w:val="24"/>
          </w:rPr>
          <w:t>Pośredniczącej</w:t>
        </w:r>
      </w:ins>
      <w:r w:rsidR="00114C18" w:rsidRPr="005A0427">
        <w:rPr>
          <w:rFonts w:ascii="Arial Narrow" w:eastAsia="Arial Narrow" w:hAnsi="Arial Narrow" w:cs="Arial Narrow"/>
          <w:color w:val="auto"/>
          <w:sz w:val="24"/>
          <w:szCs w:val="24"/>
        </w:rPr>
        <w:t>,</w:t>
      </w:r>
      <w:r w:rsidR="00114C18" w:rsidRPr="005A0427">
        <w:rPr>
          <w:rFonts w:ascii="Arial Narrow" w:eastAsia="Arial Narrow" w:hAnsi="Arial Narrow" w:cs="Arial Narrow"/>
          <w:color w:val="auto"/>
          <w:sz w:val="24"/>
          <w:szCs w:val="24"/>
        </w:rPr>
        <w:br/>
      </w:r>
      <w:r w:rsidRPr="005A0427">
        <w:rPr>
          <w:rFonts w:ascii="Arial Narrow" w:eastAsia="Arial Narrow" w:hAnsi="Arial Narrow" w:cs="Arial Narrow"/>
          <w:color w:val="auto"/>
          <w:sz w:val="24"/>
          <w:szCs w:val="24"/>
        </w:rPr>
        <w:t xml:space="preserve">a w przypadku wysłania dokumentów za pośrednictwem placówki pocztowej, dzień </w:t>
      </w:r>
      <w:r w:rsidR="006D426D" w:rsidRPr="005A0427">
        <w:rPr>
          <w:rFonts w:ascii="Arial Narrow" w:eastAsia="Arial Narrow" w:hAnsi="Arial Narrow" w:cs="Arial Narrow"/>
          <w:color w:val="auto"/>
          <w:sz w:val="24"/>
          <w:szCs w:val="24"/>
        </w:rPr>
        <w:t>ich nadania</w:t>
      </w:r>
      <w:r w:rsidR="006D426D" w:rsidRPr="005A0427">
        <w:rPr>
          <w:rStyle w:val="Odwoanieprzypisudolnego"/>
          <w:rFonts w:ascii="Arial Narrow" w:eastAsia="Arial Narrow" w:hAnsi="Arial Narrow" w:cs="Arial Narrow"/>
          <w:color w:val="auto"/>
          <w:sz w:val="24"/>
          <w:szCs w:val="24"/>
        </w:rPr>
        <w:footnoteReference w:id="37"/>
      </w:r>
      <w:r w:rsidR="006D426D" w:rsidRPr="005A0427">
        <w:rPr>
          <w:rFonts w:ascii="Arial Narrow" w:eastAsia="Arial Narrow" w:hAnsi="Arial Narrow" w:cs="Arial Narrow"/>
          <w:color w:val="auto"/>
          <w:sz w:val="24"/>
          <w:szCs w:val="24"/>
        </w:rPr>
        <w:t xml:space="preserve"> przez Beneficjenta</w:t>
      </w:r>
      <w:r w:rsidRPr="005A0427">
        <w:rPr>
          <w:rFonts w:ascii="Arial Narrow" w:eastAsia="Arial Narrow" w:hAnsi="Arial Narrow" w:cs="Arial Narrow"/>
          <w:color w:val="auto"/>
          <w:sz w:val="24"/>
          <w:szCs w:val="24"/>
        </w:rPr>
        <w:t xml:space="preserve"> </w:t>
      </w:r>
      <w:r w:rsidR="006D426D" w:rsidRPr="005A0427">
        <w:rPr>
          <w:rFonts w:ascii="Arial Narrow" w:eastAsia="Arial Narrow" w:hAnsi="Arial Narrow" w:cs="Arial Narrow"/>
          <w:color w:val="auto"/>
          <w:sz w:val="24"/>
          <w:szCs w:val="24"/>
        </w:rPr>
        <w:t xml:space="preserve">do odpowiedniej Instytucji; </w:t>
      </w:r>
    </w:p>
    <w:p w:rsidR="00235871" w:rsidRPr="005A0427" w:rsidRDefault="002F686C" w:rsidP="00377BE6">
      <w:pPr>
        <w:pStyle w:val="Normalny1"/>
        <w:widowControl w:val="0"/>
        <w:spacing w:after="0" w:line="240" w:lineRule="auto"/>
        <w:ind w:left="284" w:hanging="284"/>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3</w:t>
      </w:r>
      <w:r w:rsidR="006D426D" w:rsidRPr="005A0427">
        <w:rPr>
          <w:rFonts w:ascii="Arial Narrow" w:eastAsia="Arial Narrow" w:hAnsi="Arial Narrow" w:cs="Arial Narrow"/>
          <w:color w:val="auto"/>
          <w:sz w:val="24"/>
          <w:szCs w:val="24"/>
        </w:rPr>
        <w:t xml:space="preserve">) Instytucja </w:t>
      </w:r>
      <w:del w:id="543" w:author="pszmaglinski" w:date="2016-07-13T09:47:00Z">
        <w:r w:rsidR="006D426D" w:rsidRPr="005A0427" w:rsidDel="00E2360F">
          <w:rPr>
            <w:rFonts w:ascii="Arial Narrow" w:eastAsia="Arial Narrow" w:hAnsi="Arial Narrow" w:cs="Arial Narrow"/>
            <w:color w:val="auto"/>
            <w:sz w:val="24"/>
            <w:szCs w:val="24"/>
          </w:rPr>
          <w:delText xml:space="preserve">Zarządzająca </w:delText>
        </w:r>
      </w:del>
      <w:ins w:id="544" w:author="pszmaglinski" w:date="2016-07-13T09:47:00Z">
        <w:r w:rsidR="00E2360F">
          <w:rPr>
            <w:rFonts w:ascii="Arial Narrow" w:eastAsia="Arial Narrow" w:hAnsi="Arial Narrow" w:cs="Arial Narrow"/>
            <w:color w:val="auto"/>
            <w:sz w:val="24"/>
            <w:szCs w:val="24"/>
          </w:rPr>
          <w:t>Pośrednicząca</w:t>
        </w:r>
        <w:r w:rsidR="00E2360F" w:rsidRPr="005A0427">
          <w:rPr>
            <w:rFonts w:ascii="Arial Narrow" w:eastAsia="Arial Narrow" w:hAnsi="Arial Narrow" w:cs="Arial Narrow"/>
            <w:color w:val="auto"/>
            <w:sz w:val="24"/>
            <w:szCs w:val="24"/>
          </w:rPr>
          <w:t xml:space="preserve"> </w:t>
        </w:r>
      </w:ins>
      <w:r w:rsidR="006D426D" w:rsidRPr="005A0427">
        <w:rPr>
          <w:rFonts w:ascii="Arial Narrow" w:eastAsia="Arial Narrow" w:hAnsi="Arial Narrow" w:cs="Arial Narrow"/>
          <w:color w:val="auto"/>
          <w:sz w:val="24"/>
          <w:szCs w:val="24"/>
        </w:rPr>
        <w:t>i Beneficjent doręczają pisma przez pocztę</w:t>
      </w:r>
      <w:r w:rsidR="000B69D9" w:rsidRPr="005A0427">
        <w:rPr>
          <w:rFonts w:ascii="Arial Narrow" w:eastAsia="Arial Narrow" w:hAnsi="Arial Narrow" w:cs="Arial Narrow"/>
          <w:color w:val="auto"/>
          <w:sz w:val="24"/>
          <w:szCs w:val="24"/>
        </w:rPr>
        <w:t xml:space="preserve"> lub</w:t>
      </w:r>
      <w:r w:rsidR="006D426D" w:rsidRPr="005A0427">
        <w:rPr>
          <w:rFonts w:ascii="Arial Narrow" w:eastAsia="Arial Narrow" w:hAnsi="Arial Narrow" w:cs="Arial Narrow"/>
          <w:color w:val="auto"/>
          <w:sz w:val="24"/>
          <w:szCs w:val="24"/>
        </w:rPr>
        <w:t xml:space="preserve"> przez swoich pracowników</w:t>
      </w:r>
      <w:r w:rsidR="000B69D9" w:rsidRPr="005A0427">
        <w:rPr>
          <w:rFonts w:ascii="Arial Narrow" w:eastAsia="Arial Narrow" w:hAnsi="Arial Narrow" w:cs="Arial Narrow"/>
          <w:color w:val="auto"/>
          <w:sz w:val="24"/>
          <w:szCs w:val="24"/>
        </w:rPr>
        <w:t xml:space="preserve"> lub</w:t>
      </w:r>
      <w:r w:rsidR="006D426D" w:rsidRPr="005A0427">
        <w:rPr>
          <w:rFonts w:ascii="Arial Narrow" w:eastAsia="Arial Narrow" w:hAnsi="Arial Narrow" w:cs="Arial Narrow"/>
          <w:color w:val="auto"/>
          <w:sz w:val="24"/>
          <w:szCs w:val="24"/>
        </w:rPr>
        <w:t xml:space="preserve"> przez inne upoważnione osoby lub organy</w:t>
      </w:r>
      <w:r w:rsidR="000B69D9" w:rsidRPr="005A0427">
        <w:rPr>
          <w:rFonts w:ascii="Arial Narrow" w:eastAsia="Arial Narrow" w:hAnsi="Arial Narrow" w:cs="Arial Narrow"/>
          <w:color w:val="auto"/>
          <w:sz w:val="24"/>
          <w:szCs w:val="24"/>
        </w:rPr>
        <w:t xml:space="preserve"> lub</w:t>
      </w:r>
      <w:r w:rsidR="006D426D" w:rsidRPr="005A0427">
        <w:rPr>
          <w:rFonts w:ascii="Arial Narrow" w:eastAsia="Arial Narrow" w:hAnsi="Arial Narrow" w:cs="Arial Narrow"/>
          <w:color w:val="auto"/>
          <w:sz w:val="24"/>
          <w:szCs w:val="24"/>
        </w:rPr>
        <w:t xml:space="preserve"> za pomocą faksu lub elektronicznie; </w:t>
      </w:r>
    </w:p>
    <w:p w:rsidR="00235871" w:rsidRPr="005A0427" w:rsidRDefault="002F686C" w:rsidP="004A1DC9">
      <w:pPr>
        <w:pStyle w:val="Normalny1"/>
        <w:widowControl w:val="0"/>
        <w:spacing w:after="0" w:line="240" w:lineRule="auto"/>
        <w:ind w:left="360"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4</w:t>
      </w:r>
      <w:r w:rsidR="006D426D" w:rsidRPr="005A0427">
        <w:rPr>
          <w:rFonts w:ascii="Arial Narrow" w:eastAsia="Arial Narrow" w:hAnsi="Arial Narrow" w:cs="Arial Narrow"/>
          <w:color w:val="auto"/>
          <w:sz w:val="24"/>
          <w:szCs w:val="24"/>
        </w:rPr>
        <w:t xml:space="preserve">) </w:t>
      </w:r>
      <w:r w:rsidR="00171CAC" w:rsidRPr="005A0427">
        <w:rPr>
          <w:rFonts w:ascii="Arial Narrow" w:eastAsia="Arial Narrow" w:hAnsi="Arial Narrow" w:cs="Arial Narrow"/>
          <w:color w:val="auto"/>
          <w:sz w:val="24"/>
          <w:szCs w:val="24"/>
        </w:rPr>
        <w:t xml:space="preserve">W przypadku nie odebrania korespondencji nadanej przez Instytucję </w:t>
      </w:r>
      <w:del w:id="545" w:author="pszmaglinski" w:date="2016-07-13T09:48:00Z">
        <w:r w:rsidR="00171CAC" w:rsidRPr="005A0427" w:rsidDel="00E2360F">
          <w:rPr>
            <w:rFonts w:ascii="Arial Narrow" w:eastAsia="Arial Narrow" w:hAnsi="Arial Narrow" w:cs="Arial Narrow"/>
            <w:color w:val="auto"/>
            <w:sz w:val="24"/>
            <w:szCs w:val="24"/>
          </w:rPr>
          <w:delText xml:space="preserve">Zarządzającą </w:delText>
        </w:r>
      </w:del>
      <w:ins w:id="546" w:author="pszmaglinski" w:date="2016-07-13T09:48:00Z">
        <w:r w:rsidR="00E2360F">
          <w:rPr>
            <w:rFonts w:ascii="Arial Narrow" w:eastAsia="Arial Narrow" w:hAnsi="Arial Narrow" w:cs="Arial Narrow"/>
            <w:color w:val="auto"/>
            <w:sz w:val="24"/>
            <w:szCs w:val="24"/>
          </w:rPr>
          <w:t>Pośredniczącą</w:t>
        </w:r>
        <w:r w:rsidR="00E2360F" w:rsidRPr="005A0427">
          <w:rPr>
            <w:rFonts w:ascii="Arial Narrow" w:eastAsia="Arial Narrow" w:hAnsi="Arial Narrow" w:cs="Arial Narrow"/>
            <w:color w:val="auto"/>
            <w:sz w:val="24"/>
            <w:szCs w:val="24"/>
          </w:rPr>
          <w:t xml:space="preserve"> </w:t>
        </w:r>
      </w:ins>
      <w:r w:rsidR="00171CAC" w:rsidRPr="005A0427">
        <w:rPr>
          <w:rFonts w:ascii="Arial Narrow" w:eastAsia="Arial Narrow" w:hAnsi="Arial Narrow" w:cs="Arial Narrow"/>
          <w:color w:val="auto"/>
          <w:sz w:val="24"/>
          <w:szCs w:val="24"/>
        </w:rPr>
        <w:t>za pośrednictwem placówki pocztowej, na adres Beneficjenta, określony w</w:t>
      </w:r>
      <w:r w:rsidRPr="005A0427">
        <w:rPr>
          <w:rFonts w:ascii="Arial Narrow" w:eastAsia="Arial Narrow" w:hAnsi="Arial Narrow" w:cs="Arial Narrow"/>
          <w:color w:val="auto"/>
          <w:sz w:val="24"/>
          <w:szCs w:val="24"/>
        </w:rPr>
        <w:t xml:space="preserve"> ust. 2 </w:t>
      </w:r>
      <w:proofErr w:type="spellStart"/>
      <w:r w:rsidRPr="005A0427">
        <w:rPr>
          <w:rFonts w:ascii="Arial Narrow" w:eastAsia="Arial Narrow" w:hAnsi="Arial Narrow" w:cs="Arial Narrow"/>
          <w:color w:val="auto"/>
          <w:sz w:val="24"/>
          <w:szCs w:val="24"/>
        </w:rPr>
        <w:t>pkt</w:t>
      </w:r>
      <w:proofErr w:type="spellEnd"/>
      <w:r w:rsidRPr="005A0427">
        <w:rPr>
          <w:rFonts w:ascii="Arial Narrow" w:eastAsia="Arial Narrow" w:hAnsi="Arial Narrow" w:cs="Arial Narrow"/>
          <w:color w:val="auto"/>
          <w:sz w:val="24"/>
          <w:szCs w:val="24"/>
        </w:rPr>
        <w:t xml:space="preserve"> 1</w:t>
      </w:r>
      <w:r w:rsidR="00235E4F" w:rsidRPr="005A0427">
        <w:rPr>
          <w:rFonts w:ascii="Arial Narrow" w:eastAsia="Arial Narrow" w:hAnsi="Arial Narrow" w:cs="Arial Narrow"/>
          <w:color w:val="auto"/>
          <w:sz w:val="24"/>
          <w:szCs w:val="24"/>
        </w:rPr>
        <w:t xml:space="preserve"> lit b</w:t>
      </w:r>
      <w:r w:rsidR="006D426D" w:rsidRPr="005A0427">
        <w:rPr>
          <w:rFonts w:ascii="Arial Narrow" w:eastAsia="Arial Narrow" w:hAnsi="Arial Narrow" w:cs="Arial Narrow"/>
          <w:color w:val="auto"/>
          <w:sz w:val="24"/>
          <w:szCs w:val="24"/>
        </w:rPr>
        <w:t>, korespondencję uznaje się za doręczoną.</w:t>
      </w:r>
    </w:p>
    <w:p w:rsidR="00BB44F2" w:rsidRPr="005A0427" w:rsidRDefault="006D426D" w:rsidP="00722129">
      <w:pPr>
        <w:pStyle w:val="Normalny1"/>
        <w:widowControl w:val="0"/>
        <w:numPr>
          <w:ilvl w:val="2"/>
          <w:numId w:val="80"/>
        </w:numPr>
        <w:spacing w:after="0" w:line="240" w:lineRule="auto"/>
        <w:ind w:left="426" w:hanging="426"/>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Umowa został</w:t>
      </w:r>
      <w:r w:rsidR="00FE1661" w:rsidRPr="005A0427">
        <w:rPr>
          <w:rFonts w:ascii="Arial Narrow" w:eastAsia="Arial Narrow" w:hAnsi="Arial Narrow" w:cs="Arial Narrow"/>
          <w:color w:val="auto"/>
          <w:sz w:val="24"/>
          <w:szCs w:val="24"/>
        </w:rPr>
        <w:t>a</w:t>
      </w:r>
      <w:r w:rsidRPr="005A0427">
        <w:rPr>
          <w:rFonts w:ascii="Arial Narrow" w:eastAsia="Arial Narrow" w:hAnsi="Arial Narrow" w:cs="Arial Narrow"/>
          <w:color w:val="auto"/>
          <w:sz w:val="24"/>
          <w:szCs w:val="24"/>
        </w:rPr>
        <w:t xml:space="preserve"> sporządzon</w:t>
      </w:r>
      <w:r w:rsidR="00FE1661" w:rsidRPr="005A0427">
        <w:rPr>
          <w:rFonts w:ascii="Arial Narrow" w:eastAsia="Arial Narrow" w:hAnsi="Arial Narrow" w:cs="Arial Narrow"/>
          <w:color w:val="auto"/>
          <w:sz w:val="24"/>
          <w:szCs w:val="24"/>
        </w:rPr>
        <w:t>a</w:t>
      </w:r>
      <w:r w:rsidRPr="005A0427">
        <w:rPr>
          <w:rFonts w:ascii="Arial Narrow" w:eastAsia="Arial Narrow" w:hAnsi="Arial Narrow" w:cs="Arial Narrow"/>
          <w:color w:val="auto"/>
          <w:sz w:val="24"/>
          <w:szCs w:val="24"/>
        </w:rPr>
        <w:t xml:space="preserve"> w dwóch jednobrzmiących egzemplarzach, po jednym dla każdej ze Stron Umowy.</w:t>
      </w:r>
    </w:p>
    <w:p w:rsidR="00B1273E" w:rsidRPr="005A0427" w:rsidRDefault="00B1273E" w:rsidP="00722129">
      <w:pPr>
        <w:pStyle w:val="Normalny1"/>
        <w:widowControl w:val="0"/>
        <w:numPr>
          <w:ilvl w:val="2"/>
          <w:numId w:val="80"/>
        </w:numPr>
        <w:spacing w:after="0" w:line="240" w:lineRule="auto"/>
        <w:ind w:left="426" w:hanging="426"/>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Umowa wchodzi w życie z dniem podpisania przez ostatnią ze Stron.</w:t>
      </w:r>
    </w:p>
    <w:p w:rsidR="00BB44F2" w:rsidRPr="005A0427" w:rsidRDefault="006D426D" w:rsidP="002F686C">
      <w:pPr>
        <w:pStyle w:val="Normalny1"/>
        <w:widowControl w:val="0"/>
        <w:numPr>
          <w:ilvl w:val="2"/>
          <w:numId w:val="80"/>
        </w:numPr>
        <w:spacing w:after="0" w:line="240" w:lineRule="auto"/>
        <w:ind w:left="426" w:hanging="426"/>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Integralną część </w:t>
      </w:r>
      <w:r w:rsidR="00FF277F" w:rsidRPr="005A0427">
        <w:rPr>
          <w:rFonts w:ascii="Arial Narrow" w:eastAsia="Arial Narrow" w:hAnsi="Arial Narrow" w:cs="Arial Narrow"/>
          <w:color w:val="auto"/>
          <w:sz w:val="24"/>
          <w:szCs w:val="24"/>
        </w:rPr>
        <w:t>U</w:t>
      </w:r>
      <w:r w:rsidRPr="005A0427">
        <w:rPr>
          <w:rFonts w:ascii="Arial Narrow" w:eastAsia="Arial Narrow" w:hAnsi="Arial Narrow" w:cs="Arial Narrow"/>
          <w:color w:val="auto"/>
          <w:sz w:val="24"/>
          <w:szCs w:val="24"/>
        </w:rPr>
        <w:t>mowy stanowią następujące załączniki:</w:t>
      </w:r>
    </w:p>
    <w:p w:rsidR="00BB44F2" w:rsidRPr="005A0427" w:rsidRDefault="006D426D" w:rsidP="00A87917">
      <w:pPr>
        <w:pStyle w:val="Normalny1"/>
        <w:widowControl w:val="0"/>
        <w:numPr>
          <w:ilvl w:val="0"/>
          <w:numId w:val="54"/>
        </w:numPr>
        <w:spacing w:after="0" w:line="240" w:lineRule="auto"/>
        <w:ind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załącznik nr 1: </w:t>
      </w:r>
      <w:r w:rsidR="009A6E34" w:rsidRPr="005A0427">
        <w:rPr>
          <w:rFonts w:ascii="Arial Narrow" w:eastAsia="Arial Narrow" w:hAnsi="Arial Narrow" w:cs="Arial Narrow"/>
          <w:color w:val="auto"/>
          <w:sz w:val="24"/>
          <w:szCs w:val="24"/>
        </w:rPr>
        <w:t xml:space="preserve">Wniosek o dofinansowanie; </w:t>
      </w:r>
    </w:p>
    <w:p w:rsidR="00BB44F2" w:rsidRPr="005A0427" w:rsidRDefault="006D426D" w:rsidP="00A87917">
      <w:pPr>
        <w:pStyle w:val="Normalny1"/>
        <w:widowControl w:val="0"/>
        <w:numPr>
          <w:ilvl w:val="0"/>
          <w:numId w:val="54"/>
        </w:numPr>
        <w:spacing w:after="0" w:line="240" w:lineRule="auto"/>
        <w:ind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załącznik nr 2: </w:t>
      </w:r>
      <w:r w:rsidR="00484D3A" w:rsidRPr="005A0427">
        <w:rPr>
          <w:rFonts w:ascii="Arial Narrow" w:eastAsia="Arial Narrow" w:hAnsi="Arial Narrow" w:cs="Arial Narrow"/>
          <w:color w:val="auto"/>
          <w:sz w:val="24"/>
          <w:szCs w:val="24"/>
        </w:rPr>
        <w:t>Pełnomocnictwa dla osób reprezentujących strony*</w:t>
      </w:r>
      <w:r w:rsidRPr="005A0427">
        <w:rPr>
          <w:rFonts w:ascii="Arial Narrow" w:eastAsia="Arial Narrow" w:hAnsi="Arial Narrow" w:cs="Arial Narrow"/>
          <w:color w:val="auto"/>
          <w:sz w:val="24"/>
          <w:szCs w:val="24"/>
        </w:rPr>
        <w:t>;</w:t>
      </w:r>
    </w:p>
    <w:p w:rsidR="00BB44F2" w:rsidRPr="005A0427" w:rsidRDefault="006D426D" w:rsidP="00A87917">
      <w:pPr>
        <w:pStyle w:val="Normalny1"/>
        <w:widowControl w:val="0"/>
        <w:numPr>
          <w:ilvl w:val="0"/>
          <w:numId w:val="54"/>
        </w:numPr>
        <w:spacing w:after="0" w:line="240" w:lineRule="auto"/>
        <w:ind w:hanging="360"/>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t xml:space="preserve">załącznik nr </w:t>
      </w:r>
      <w:r w:rsidR="007C6DD8" w:rsidRPr="005A0427">
        <w:rPr>
          <w:rFonts w:ascii="Arial Narrow" w:eastAsia="Arial Narrow" w:hAnsi="Arial Narrow" w:cs="Arial Narrow"/>
          <w:color w:val="auto"/>
          <w:sz w:val="24"/>
          <w:szCs w:val="24"/>
        </w:rPr>
        <w:t>3</w:t>
      </w:r>
      <w:r w:rsidRPr="005A0427">
        <w:rPr>
          <w:rFonts w:ascii="Arial Narrow" w:eastAsia="Arial Narrow" w:hAnsi="Arial Narrow" w:cs="Arial Narrow"/>
          <w:color w:val="auto"/>
          <w:sz w:val="24"/>
          <w:szCs w:val="24"/>
        </w:rPr>
        <w:t xml:space="preserve">: </w:t>
      </w:r>
      <w:r w:rsidR="00F05ED4" w:rsidRPr="005A0427">
        <w:rPr>
          <w:rFonts w:ascii="Arial Narrow" w:eastAsia="Arial Narrow" w:hAnsi="Arial Narrow" w:cs="Arial Narrow"/>
          <w:color w:val="auto"/>
          <w:sz w:val="24"/>
          <w:szCs w:val="24"/>
        </w:rPr>
        <w:t>Wykaz Partnerów w Projekcie (w przypadku realiz</w:t>
      </w:r>
      <w:r w:rsidR="00A87917" w:rsidRPr="005A0427">
        <w:rPr>
          <w:rFonts w:ascii="Arial Narrow" w:eastAsia="Arial Narrow" w:hAnsi="Arial Narrow" w:cs="Arial Narrow"/>
          <w:color w:val="auto"/>
          <w:sz w:val="24"/>
          <w:szCs w:val="24"/>
        </w:rPr>
        <w:t>acji inwestycji w partnerstwie)</w:t>
      </w:r>
      <w:r w:rsidRPr="005A0427">
        <w:rPr>
          <w:rFonts w:ascii="Arial Narrow" w:eastAsia="Arial Narrow" w:hAnsi="Arial Narrow" w:cs="Arial Narrow"/>
          <w:color w:val="auto"/>
          <w:sz w:val="24"/>
          <w:szCs w:val="24"/>
        </w:rPr>
        <w:t>*</w:t>
      </w:r>
    </w:p>
    <w:p w:rsidR="003F63DB" w:rsidRPr="00DE0E78" w:rsidRDefault="003F63DB" w:rsidP="00377BE6">
      <w:pPr>
        <w:pStyle w:val="Normalny1"/>
        <w:widowControl w:val="0"/>
        <w:spacing w:after="0" w:line="240" w:lineRule="auto"/>
        <w:ind w:left="426"/>
        <w:jc w:val="both"/>
        <w:rPr>
          <w:rFonts w:ascii="Arial Narrow" w:eastAsia="Arial Narrow" w:hAnsi="Arial Narrow" w:cs="Arial Narrow"/>
          <w:color w:val="auto"/>
          <w:sz w:val="16"/>
          <w:szCs w:val="16"/>
        </w:rPr>
      </w:pPr>
    </w:p>
    <w:p w:rsidR="00722129" w:rsidRDefault="00722129">
      <w:pPr>
        <w:pStyle w:val="Normalny1"/>
        <w:widowControl w:val="0"/>
        <w:jc w:val="both"/>
        <w:rPr>
          <w:rFonts w:ascii="Arial Narrow" w:hAnsi="Arial Narrow"/>
          <w:color w:val="auto"/>
          <w:sz w:val="16"/>
          <w:szCs w:val="16"/>
        </w:rPr>
      </w:pPr>
    </w:p>
    <w:p w:rsidR="004D6B24" w:rsidRDefault="004D6B24">
      <w:pPr>
        <w:pStyle w:val="Normalny1"/>
        <w:widowControl w:val="0"/>
        <w:jc w:val="both"/>
        <w:rPr>
          <w:rFonts w:ascii="Arial Narrow" w:hAnsi="Arial Narrow"/>
          <w:color w:val="auto"/>
          <w:sz w:val="16"/>
          <w:szCs w:val="16"/>
        </w:rPr>
      </w:pPr>
    </w:p>
    <w:p w:rsidR="004D6B24" w:rsidRPr="00DE0E78" w:rsidRDefault="004D6B24">
      <w:pPr>
        <w:pStyle w:val="Normalny1"/>
        <w:widowControl w:val="0"/>
        <w:jc w:val="both"/>
        <w:rPr>
          <w:rFonts w:ascii="Arial Narrow" w:hAnsi="Arial Narrow"/>
          <w:color w:val="auto"/>
          <w:sz w:val="16"/>
          <w:szCs w:val="16"/>
        </w:rPr>
      </w:pPr>
    </w:p>
    <w:p w:rsidR="00BB44F2" w:rsidRPr="005A0427" w:rsidRDefault="006D426D">
      <w:pPr>
        <w:pStyle w:val="Normalny1"/>
        <w:widowControl w:val="0"/>
        <w:jc w:val="both"/>
        <w:rPr>
          <w:rFonts w:ascii="Arial Narrow" w:hAnsi="Arial Narrow"/>
          <w:color w:val="auto"/>
          <w:sz w:val="24"/>
          <w:szCs w:val="24"/>
        </w:rPr>
      </w:pPr>
      <w:r w:rsidRPr="005A0427">
        <w:rPr>
          <w:rFonts w:ascii="Arial Narrow" w:eastAsia="Arial Narrow" w:hAnsi="Arial Narrow" w:cs="Arial Narrow"/>
          <w:b/>
          <w:i/>
          <w:color w:val="auto"/>
          <w:sz w:val="24"/>
          <w:szCs w:val="24"/>
          <w:u w:val="single"/>
        </w:rPr>
        <w:t xml:space="preserve">W imieniu Instytucji </w:t>
      </w:r>
      <w:del w:id="547" w:author="pszmaglinski" w:date="2016-07-13T09:48:00Z">
        <w:r w:rsidRPr="005A0427" w:rsidDel="00E2360F">
          <w:rPr>
            <w:rFonts w:ascii="Arial Narrow" w:eastAsia="Arial Narrow" w:hAnsi="Arial Narrow" w:cs="Arial Narrow"/>
            <w:b/>
            <w:i/>
            <w:color w:val="auto"/>
            <w:sz w:val="24"/>
            <w:szCs w:val="24"/>
            <w:u w:val="single"/>
          </w:rPr>
          <w:delText>Zarządzającej</w:delText>
        </w:r>
      </w:del>
      <w:ins w:id="548" w:author="pszmaglinski" w:date="2016-07-13T09:48:00Z">
        <w:r w:rsidR="00E2360F">
          <w:rPr>
            <w:rFonts w:ascii="Arial Narrow" w:eastAsia="Arial Narrow" w:hAnsi="Arial Narrow" w:cs="Arial Narrow"/>
            <w:b/>
            <w:i/>
            <w:color w:val="auto"/>
            <w:sz w:val="24"/>
            <w:szCs w:val="24"/>
            <w:u w:val="single"/>
          </w:rPr>
          <w:t>Pośredniczącej</w:t>
        </w:r>
      </w:ins>
      <w:r w:rsidRPr="005A0427">
        <w:rPr>
          <w:rFonts w:ascii="Arial Narrow" w:eastAsia="Arial Narrow" w:hAnsi="Arial Narrow" w:cs="Arial Narrow"/>
          <w:b/>
          <w:i/>
          <w:color w:val="auto"/>
          <w:sz w:val="24"/>
          <w:szCs w:val="24"/>
          <w:u w:val="single"/>
        </w:rPr>
        <w:t>:</w:t>
      </w:r>
      <w:r w:rsidRPr="005A0427">
        <w:rPr>
          <w:rFonts w:ascii="Arial Narrow" w:eastAsia="Arial Narrow" w:hAnsi="Arial Narrow" w:cs="Arial Narrow"/>
          <w:i/>
          <w:color w:val="auto"/>
          <w:sz w:val="24"/>
          <w:szCs w:val="24"/>
          <w:u w:val="single"/>
        </w:rPr>
        <w:t xml:space="preserve"> </w:t>
      </w:r>
      <w:r w:rsidRPr="005A0427">
        <w:rPr>
          <w:rFonts w:ascii="Arial Narrow" w:eastAsia="Arial Narrow" w:hAnsi="Arial Narrow" w:cs="Arial Narrow"/>
          <w:color w:val="auto"/>
          <w:sz w:val="24"/>
          <w:szCs w:val="24"/>
        </w:rPr>
        <w:tab/>
      </w:r>
      <w:r w:rsidRPr="005A0427">
        <w:rPr>
          <w:rFonts w:ascii="Arial Narrow" w:eastAsia="Arial Narrow" w:hAnsi="Arial Narrow" w:cs="Arial Narrow"/>
          <w:color w:val="auto"/>
          <w:sz w:val="24"/>
          <w:szCs w:val="24"/>
        </w:rPr>
        <w:tab/>
      </w:r>
      <w:r w:rsidRPr="005A0427">
        <w:rPr>
          <w:rFonts w:ascii="Arial Narrow" w:eastAsia="Arial Narrow" w:hAnsi="Arial Narrow" w:cs="Arial Narrow"/>
          <w:color w:val="auto"/>
          <w:sz w:val="24"/>
          <w:szCs w:val="24"/>
        </w:rPr>
        <w:tab/>
      </w:r>
      <w:r w:rsidRPr="005A0427">
        <w:rPr>
          <w:rFonts w:ascii="Arial Narrow" w:eastAsia="Arial Narrow" w:hAnsi="Arial Narrow" w:cs="Arial Narrow"/>
          <w:color w:val="auto"/>
          <w:sz w:val="24"/>
          <w:szCs w:val="24"/>
        </w:rPr>
        <w:tab/>
        <w:t xml:space="preserve">              </w:t>
      </w:r>
      <w:r w:rsidRPr="005A0427">
        <w:rPr>
          <w:rFonts w:ascii="Arial Narrow" w:eastAsia="Arial Narrow" w:hAnsi="Arial Narrow" w:cs="Arial Narrow"/>
          <w:b/>
          <w:i/>
          <w:color w:val="auto"/>
          <w:sz w:val="24"/>
          <w:szCs w:val="24"/>
          <w:u w:val="single"/>
        </w:rPr>
        <w:t>W imieniu Beneficjenta:</w:t>
      </w:r>
      <w:r w:rsidRPr="005A0427">
        <w:rPr>
          <w:rFonts w:ascii="Arial Narrow" w:eastAsia="Arial Narrow" w:hAnsi="Arial Narrow" w:cs="Arial Narrow"/>
          <w:color w:val="auto"/>
          <w:sz w:val="24"/>
          <w:szCs w:val="24"/>
        </w:rPr>
        <w:t xml:space="preserve"> </w:t>
      </w:r>
      <w:r w:rsidRPr="005A0427">
        <w:rPr>
          <w:rFonts w:ascii="Arial Narrow" w:eastAsia="Arial Narrow" w:hAnsi="Arial Narrow" w:cs="Arial Narrow"/>
          <w:color w:val="auto"/>
          <w:sz w:val="24"/>
          <w:szCs w:val="24"/>
        </w:rPr>
        <w:tab/>
      </w:r>
    </w:p>
    <w:p w:rsidR="00BB44F2" w:rsidRDefault="00BB44F2">
      <w:pPr>
        <w:pStyle w:val="Normalny1"/>
        <w:widowControl w:val="0"/>
        <w:jc w:val="both"/>
        <w:rPr>
          <w:rFonts w:ascii="Arial Narrow" w:hAnsi="Arial Narrow"/>
          <w:color w:val="auto"/>
          <w:sz w:val="24"/>
          <w:szCs w:val="24"/>
        </w:rPr>
      </w:pPr>
    </w:p>
    <w:p w:rsidR="00A726A7" w:rsidRDefault="00A726A7">
      <w:pPr>
        <w:pStyle w:val="Normalny1"/>
        <w:widowControl w:val="0"/>
        <w:jc w:val="both"/>
        <w:rPr>
          <w:rFonts w:ascii="Arial Narrow" w:hAnsi="Arial Narrow"/>
          <w:color w:val="auto"/>
          <w:sz w:val="24"/>
          <w:szCs w:val="24"/>
        </w:rPr>
      </w:pPr>
    </w:p>
    <w:p w:rsidR="004D6B24" w:rsidRPr="005A0427" w:rsidRDefault="004D6B24">
      <w:pPr>
        <w:pStyle w:val="Normalny1"/>
        <w:widowControl w:val="0"/>
        <w:jc w:val="both"/>
        <w:rPr>
          <w:rFonts w:ascii="Arial Narrow" w:hAnsi="Arial Narrow"/>
          <w:color w:val="auto"/>
          <w:sz w:val="24"/>
          <w:szCs w:val="24"/>
        </w:rPr>
      </w:pPr>
    </w:p>
    <w:p w:rsidR="00BB44F2" w:rsidRPr="005A0427" w:rsidRDefault="006D426D">
      <w:pPr>
        <w:pStyle w:val="Normalny1"/>
        <w:widowControl w:val="0"/>
        <w:spacing w:after="0" w:line="240" w:lineRule="auto"/>
        <w:jc w:val="both"/>
        <w:rPr>
          <w:rFonts w:ascii="Arial Narrow" w:hAnsi="Arial Narrow"/>
          <w:color w:val="auto"/>
          <w:sz w:val="24"/>
          <w:szCs w:val="24"/>
        </w:rPr>
      </w:pPr>
      <w:r w:rsidRPr="005A0427">
        <w:rPr>
          <w:rFonts w:ascii="Arial Narrow" w:eastAsia="Arial Narrow" w:hAnsi="Arial Narrow" w:cs="Arial Narrow"/>
          <w:color w:val="auto"/>
          <w:sz w:val="24"/>
          <w:szCs w:val="24"/>
        </w:rPr>
        <w:t>...............................................................</w:t>
      </w:r>
      <w:r w:rsidRPr="005A0427">
        <w:rPr>
          <w:rFonts w:ascii="Arial Narrow" w:eastAsia="Arial Narrow" w:hAnsi="Arial Narrow" w:cs="Arial Narrow"/>
          <w:color w:val="auto"/>
          <w:sz w:val="24"/>
          <w:szCs w:val="24"/>
        </w:rPr>
        <w:tab/>
      </w:r>
      <w:r w:rsidRPr="005A0427">
        <w:rPr>
          <w:rFonts w:ascii="Arial Narrow" w:eastAsia="Arial Narrow" w:hAnsi="Arial Narrow" w:cs="Arial Narrow"/>
          <w:color w:val="auto"/>
          <w:sz w:val="24"/>
          <w:szCs w:val="24"/>
        </w:rPr>
        <w:tab/>
      </w:r>
      <w:r w:rsidRPr="005A0427">
        <w:rPr>
          <w:rFonts w:ascii="Arial Narrow" w:eastAsia="Arial Narrow" w:hAnsi="Arial Narrow" w:cs="Arial Narrow"/>
          <w:color w:val="auto"/>
          <w:sz w:val="24"/>
          <w:szCs w:val="24"/>
        </w:rPr>
        <w:tab/>
      </w:r>
      <w:r w:rsidRPr="005A0427">
        <w:rPr>
          <w:rFonts w:ascii="Arial Narrow" w:eastAsia="Arial Narrow" w:hAnsi="Arial Narrow" w:cs="Arial Narrow"/>
          <w:color w:val="auto"/>
          <w:sz w:val="24"/>
          <w:szCs w:val="24"/>
        </w:rPr>
        <w:tab/>
      </w:r>
      <w:r w:rsidRPr="005A0427">
        <w:rPr>
          <w:rFonts w:ascii="Arial Narrow" w:eastAsia="Arial Narrow" w:hAnsi="Arial Narrow" w:cs="Arial Narrow"/>
          <w:color w:val="auto"/>
          <w:sz w:val="24"/>
          <w:szCs w:val="24"/>
        </w:rPr>
        <w:tab/>
        <w:t>………………………………..</w:t>
      </w:r>
    </w:p>
    <w:p w:rsidR="00BD70DD" w:rsidRPr="00DE0E78" w:rsidRDefault="00BD70DD">
      <w:pPr>
        <w:pStyle w:val="Normalny1"/>
        <w:widowControl w:val="0"/>
        <w:spacing w:after="0" w:line="240" w:lineRule="auto"/>
        <w:jc w:val="both"/>
        <w:rPr>
          <w:rFonts w:ascii="Arial Narrow" w:eastAsia="Arial Narrow" w:hAnsi="Arial Narrow" w:cs="Arial Narrow"/>
          <w:color w:val="auto"/>
          <w:sz w:val="16"/>
          <w:szCs w:val="16"/>
        </w:rPr>
      </w:pPr>
    </w:p>
    <w:p w:rsidR="00BB44F2" w:rsidRPr="005A0427" w:rsidRDefault="006D426D">
      <w:pPr>
        <w:pStyle w:val="Normalny1"/>
        <w:widowControl w:val="0"/>
        <w:spacing w:after="0" w:line="240" w:lineRule="auto"/>
        <w:jc w:val="both"/>
        <w:rPr>
          <w:rFonts w:ascii="Arial Narrow" w:hAnsi="Arial Narrow"/>
          <w:color w:val="auto"/>
          <w:sz w:val="24"/>
          <w:szCs w:val="24"/>
        </w:rPr>
      </w:pPr>
      <w:r w:rsidRPr="005A0427">
        <w:rPr>
          <w:rFonts w:ascii="Arial Narrow" w:eastAsia="Arial Narrow" w:hAnsi="Arial Narrow" w:cs="Arial Narrow"/>
          <w:color w:val="auto"/>
          <w:sz w:val="24"/>
          <w:szCs w:val="24"/>
        </w:rPr>
        <w:t xml:space="preserve">* </w:t>
      </w:r>
      <w:r w:rsidR="00FC152B" w:rsidRPr="005A0427">
        <w:rPr>
          <w:rFonts w:ascii="Arial Narrow" w:eastAsia="Arial Narrow" w:hAnsi="Arial Narrow" w:cs="Arial Narrow"/>
          <w:color w:val="auto"/>
          <w:sz w:val="24"/>
          <w:szCs w:val="24"/>
        </w:rPr>
        <w:t>usuną</w:t>
      </w:r>
      <w:r w:rsidRPr="005A0427">
        <w:rPr>
          <w:rFonts w:ascii="Arial Narrow" w:eastAsia="Arial Narrow" w:hAnsi="Arial Narrow" w:cs="Arial Narrow"/>
          <w:color w:val="auto"/>
          <w:sz w:val="24"/>
          <w:szCs w:val="24"/>
        </w:rPr>
        <w:t>ć, jeśli nie dotyczy</w:t>
      </w:r>
    </w:p>
    <w:p w:rsidR="00BB44F2" w:rsidRPr="0030500B" w:rsidRDefault="00C1353E" w:rsidP="0030500B">
      <w:pPr>
        <w:pStyle w:val="Normalny1"/>
        <w:widowControl w:val="0"/>
        <w:spacing w:after="0" w:line="240" w:lineRule="auto"/>
        <w:jc w:val="both"/>
        <w:rPr>
          <w:rFonts w:ascii="Arial Narrow" w:eastAsia="Arial Narrow" w:hAnsi="Arial Narrow" w:cs="Arial Narrow"/>
          <w:color w:val="auto"/>
          <w:sz w:val="24"/>
          <w:szCs w:val="24"/>
        </w:rPr>
      </w:pPr>
      <w:r w:rsidRPr="005A0427">
        <w:rPr>
          <w:rFonts w:ascii="Arial Narrow" w:eastAsia="Arial Narrow" w:hAnsi="Arial Narrow" w:cs="Arial Narrow"/>
          <w:color w:val="auto"/>
          <w:sz w:val="24"/>
          <w:szCs w:val="24"/>
        </w:rPr>
        <w:sym w:font="Symbol" w:char="F0B7"/>
      </w:r>
      <w:r w:rsidR="0030500B" w:rsidRPr="005A0427">
        <w:rPr>
          <w:rFonts w:ascii="Arial Narrow" w:eastAsia="Arial Narrow" w:hAnsi="Arial Narrow" w:cs="Arial Narrow"/>
          <w:color w:val="auto"/>
          <w:sz w:val="24"/>
          <w:szCs w:val="24"/>
        </w:rPr>
        <w:t xml:space="preserve"> </w:t>
      </w:r>
      <w:r w:rsidR="0028620A" w:rsidRPr="005A0427">
        <w:rPr>
          <w:rFonts w:ascii="Arial Narrow" w:eastAsia="Arial Narrow" w:hAnsi="Arial Narrow" w:cs="Arial Narrow"/>
          <w:color w:val="auto"/>
          <w:sz w:val="24"/>
          <w:szCs w:val="24"/>
        </w:rPr>
        <w:t xml:space="preserve">przy aktualizacji Umowy </w:t>
      </w:r>
      <w:r w:rsidR="0030500B" w:rsidRPr="005A0427">
        <w:rPr>
          <w:rFonts w:ascii="Arial Narrow" w:eastAsia="Arial Narrow" w:hAnsi="Arial Narrow" w:cs="Arial Narrow"/>
          <w:color w:val="auto"/>
          <w:sz w:val="24"/>
          <w:szCs w:val="24"/>
        </w:rPr>
        <w:t>należy zweryfikować i z</w:t>
      </w:r>
      <w:r w:rsidR="00FD5821" w:rsidRPr="005A0427">
        <w:rPr>
          <w:rFonts w:ascii="Arial Narrow" w:eastAsia="Arial Narrow" w:hAnsi="Arial Narrow" w:cs="Arial Narrow"/>
          <w:color w:val="auto"/>
          <w:sz w:val="24"/>
          <w:szCs w:val="24"/>
        </w:rPr>
        <w:t>aktualizować postanowienia U</w:t>
      </w:r>
      <w:r w:rsidR="0030500B" w:rsidRPr="005A0427">
        <w:rPr>
          <w:rFonts w:ascii="Arial Narrow" w:eastAsia="Arial Narrow" w:hAnsi="Arial Narrow" w:cs="Arial Narrow"/>
          <w:color w:val="auto"/>
          <w:sz w:val="24"/>
          <w:szCs w:val="24"/>
        </w:rPr>
        <w:t>mowy dotyczące miejsc publikacji aktów prawnych</w:t>
      </w:r>
    </w:p>
    <w:sectPr w:rsidR="00BB44F2" w:rsidRPr="0030500B" w:rsidSect="00BB44F2">
      <w:headerReference w:type="default" r:id="rId10"/>
      <w:footerReference w:type="default" r:id="rId11"/>
      <w:pgSz w:w="11907" w:h="16840"/>
      <w:pgMar w:top="539" w:right="851" w:bottom="719" w:left="851" w:header="708" w:footer="708" w:gutter="0"/>
      <w:pgNumType w:start="1"/>
      <w:cols w:space="708"/>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52" w:author="pszmaglinski" w:date="2016-07-13T10:53:00Z" w:initials="p">
    <w:p w:rsidR="003961AB" w:rsidRDefault="003961AB">
      <w:pPr>
        <w:pStyle w:val="Tekstkomentarza"/>
      </w:pPr>
      <w:r>
        <w:rPr>
          <w:rStyle w:val="Odwoaniedokomentarza"/>
        </w:rPr>
        <w:annotationRef/>
      </w:r>
      <w:r w:rsidRPr="0020456B">
        <w:rPr>
          <w:rFonts w:ascii="Arial Narrow" w:eastAsia="Arial Narrow" w:hAnsi="Arial Narrow" w:cs="Arial Narrow"/>
          <w:color w:val="auto"/>
          <w:sz w:val="24"/>
          <w:szCs w:val="24"/>
          <w:highlight w:val="yellow"/>
        </w:rPr>
        <w:t>Brak zapisów</w:t>
      </w:r>
      <w:r>
        <w:rPr>
          <w:rFonts w:ascii="Arial Narrow" w:eastAsia="Arial Narrow" w:hAnsi="Arial Narrow" w:cs="Arial Narrow"/>
          <w:color w:val="auto"/>
          <w:sz w:val="24"/>
          <w:szCs w:val="24"/>
          <w:highlight w:val="yellow"/>
        </w:rPr>
        <w:t xml:space="preserve"> w umowie</w:t>
      </w:r>
      <w:r w:rsidRPr="0020456B">
        <w:rPr>
          <w:rFonts w:ascii="Arial Narrow" w:eastAsia="Arial Narrow" w:hAnsi="Arial Narrow" w:cs="Arial Narrow"/>
          <w:color w:val="auto"/>
          <w:sz w:val="24"/>
          <w:szCs w:val="24"/>
          <w:highlight w:val="yellow"/>
        </w:rPr>
        <w:t xml:space="preserve"> związanych z stroną internetową</w:t>
      </w:r>
    </w:p>
  </w:comment>
  <w:comment w:id="86" w:author="pszmaglinski" w:date="2016-07-13T10:53:00Z" w:initials="p">
    <w:p w:rsidR="003961AB" w:rsidRDefault="003961AB">
      <w:pPr>
        <w:pStyle w:val="Tekstkomentarza"/>
      </w:pPr>
      <w:r>
        <w:rPr>
          <w:rStyle w:val="Odwoaniedokomentarza"/>
        </w:rPr>
        <w:annotationRef/>
      </w:r>
      <w:r>
        <w:t>Zostawiamy bez zmian???</w:t>
      </w:r>
    </w:p>
  </w:comment>
  <w:comment w:id="87" w:author="maniskiewicz" w:date="2016-09-27T13:40:00Z" w:initials="m">
    <w:p w:rsidR="003961AB" w:rsidRDefault="003961AB">
      <w:pPr>
        <w:pStyle w:val="Tekstkomentarza"/>
      </w:pPr>
      <w:r>
        <w:rPr>
          <w:rStyle w:val="Odwoaniedokomentarza"/>
        </w:rPr>
        <w:annotationRef/>
      </w:r>
      <w:r>
        <w:t>2 sierpnia 2016</w:t>
      </w:r>
    </w:p>
  </w:comment>
  <w:comment w:id="90" w:author="pszmaglinski" w:date="2016-07-13T10:53:00Z" w:initials="p">
    <w:p w:rsidR="003961AB" w:rsidRDefault="003961AB">
      <w:pPr>
        <w:pStyle w:val="Tekstkomentarza"/>
      </w:pPr>
      <w:r>
        <w:rPr>
          <w:rStyle w:val="Odwoaniedokomentarza"/>
        </w:rPr>
        <w:annotationRef/>
      </w:r>
      <w:r>
        <w:t>Zostawić zarządzającą czy całkowicie usunąć????</w:t>
      </w:r>
    </w:p>
  </w:comment>
  <w:comment w:id="128" w:author="pszmaglinski" w:date="2016-07-13T10:53:00Z" w:initials="p">
    <w:p w:rsidR="003961AB" w:rsidRDefault="003961AB">
      <w:pPr>
        <w:pStyle w:val="Tekstkomentarza"/>
      </w:pPr>
      <w:r>
        <w:rPr>
          <w:rStyle w:val="Odwoaniedokomentarza"/>
        </w:rPr>
        <w:annotationRef/>
      </w:r>
      <w:r>
        <w:t>Co usuwamy???</w:t>
      </w:r>
    </w:p>
  </w:comment>
  <w:comment w:id="141" w:author="pszmaglinski" w:date="2016-07-13T10:53:00Z" w:initials="p">
    <w:p w:rsidR="003961AB" w:rsidRDefault="003961AB">
      <w:pPr>
        <w:pStyle w:val="Tekstkomentarza"/>
      </w:pPr>
      <w:r>
        <w:rPr>
          <w:rStyle w:val="Odwoaniedokomentarza"/>
        </w:rPr>
        <w:annotationRef/>
      </w:r>
      <w:r>
        <w:t>Uprawnienia nadajemy my czy IZ</w:t>
      </w:r>
    </w:p>
  </w:comment>
  <w:comment w:id="135" w:author="maniskiewicz" w:date="2016-09-27T14:23:00Z" w:initials="m">
    <w:p w:rsidR="003961AB" w:rsidRDefault="003961AB">
      <w:pPr>
        <w:pStyle w:val="Tekstkomentarza"/>
      </w:pPr>
      <w:r>
        <w:rPr>
          <w:rStyle w:val="Odwoaniedokomentarza"/>
        </w:rPr>
        <w:annotationRef/>
      </w:r>
      <w:r>
        <w:t xml:space="preserve">Pierwszy Harmonogram płatności Beneficjent przekazuje do Instytucji Pośredniczącej w terminie 5 dni od dnia nadania przez Instytucję Pośredniczącą uprawnień, o których mowa w § 12 ust. 7. Kolejne Harmonogramy płatności składane są wraz z kolejnymi wnioskami o płatność. </w:t>
      </w:r>
    </w:p>
  </w:comment>
  <w:comment w:id="166" w:author="pszmaglinski" w:date="2016-07-13T10:53:00Z" w:initials="p">
    <w:p w:rsidR="003961AB" w:rsidRDefault="003961AB">
      <w:pPr>
        <w:pStyle w:val="Tekstkomentarza"/>
      </w:pPr>
      <w:r>
        <w:rPr>
          <w:rStyle w:val="Odwoaniedokomentarza"/>
        </w:rPr>
        <w:annotationRef/>
      </w:r>
      <w:r>
        <w:t>Zarządzającej czy Pośredniczącej</w:t>
      </w:r>
    </w:p>
  </w:comment>
  <w:comment w:id="181" w:author="pszmaglinski" w:date="2016-07-13T10:53:00Z" w:initials="p">
    <w:p w:rsidR="003961AB" w:rsidRDefault="003961AB">
      <w:pPr>
        <w:pStyle w:val="Tekstkomentarza"/>
      </w:pPr>
      <w:r>
        <w:rPr>
          <w:rStyle w:val="Odwoaniedokomentarza"/>
        </w:rPr>
        <w:annotationRef/>
      </w:r>
      <w:r>
        <w:t>Na czyj rachunek otwarty przez nas (porozumienie)</w:t>
      </w:r>
    </w:p>
  </w:comment>
  <w:comment w:id="201" w:author="pszmaglinski" w:date="2016-08-25T10:17:00Z" w:initials="p">
    <w:p w:rsidR="003961AB" w:rsidRDefault="003961AB">
      <w:pPr>
        <w:pStyle w:val="Tekstkomentarza"/>
      </w:pPr>
      <w:r>
        <w:rPr>
          <w:rStyle w:val="Odwoaniedokomentarza"/>
        </w:rPr>
        <w:annotationRef/>
      </w:r>
      <w:r>
        <w:t>Czy to wykreślić  czy zostawić zarządzającą</w:t>
      </w:r>
    </w:p>
  </w:comment>
  <w:comment w:id="206" w:author="pszmaglinski" w:date="2016-07-13T10:53:00Z" w:initials="p">
    <w:p w:rsidR="003961AB" w:rsidRDefault="003961AB">
      <w:pPr>
        <w:pStyle w:val="Tekstkomentarza"/>
      </w:pPr>
      <w:r>
        <w:rPr>
          <w:rStyle w:val="Odwoaniedokomentarza"/>
        </w:rPr>
        <w:annotationRef/>
      </w:r>
      <w:r>
        <w:t>Czy chodzi o rachunek który my mamy otworzyć zgodnie z porozumieniem</w:t>
      </w:r>
    </w:p>
  </w:comment>
  <w:comment w:id="254" w:author="pszmaglinski" w:date="2016-07-13T10:53:00Z" w:initials="p">
    <w:p w:rsidR="003961AB" w:rsidRDefault="003961AB">
      <w:pPr>
        <w:pStyle w:val="Tekstkomentarza"/>
      </w:pPr>
      <w:r>
        <w:rPr>
          <w:rStyle w:val="Odwoaniedokomentarza"/>
        </w:rPr>
        <w:annotationRef/>
      </w:r>
      <w:r>
        <w:t>Czy zarządzającej</w:t>
      </w:r>
    </w:p>
  </w:comment>
  <w:comment w:id="330" w:author="Zimoch Iwona" w:date="2016-09-29T08:46:00Z" w:initials="ZI">
    <w:p w:rsidR="003961AB" w:rsidRPr="002A5FC3" w:rsidRDefault="003961AB" w:rsidP="00D52E43">
      <w:pPr>
        <w:pStyle w:val="Tekstkomentarza"/>
        <w:rPr>
          <w:rFonts w:ascii="Arial Narrow" w:hAnsi="Arial Narrow"/>
        </w:rPr>
      </w:pPr>
      <w:r>
        <w:rPr>
          <w:rStyle w:val="Odwoaniedokomentarza"/>
        </w:rPr>
        <w:annotationRef/>
      </w:r>
      <w:r w:rsidRPr="002A5FC3">
        <w:rPr>
          <w:rFonts w:ascii="Arial Narrow" w:hAnsi="Arial Narrow"/>
        </w:rPr>
        <w:t xml:space="preserve">Jednostka ewaluacyjna RPO-L2020 znajduje się w Instytucji Zarządzającej, więc to IZ podpisuje umowy z </w:t>
      </w:r>
      <w:proofErr w:type="spellStart"/>
      <w:r w:rsidRPr="002A5FC3">
        <w:rPr>
          <w:rFonts w:ascii="Arial Narrow" w:hAnsi="Arial Narrow"/>
        </w:rPr>
        <w:t>ewaluatorami</w:t>
      </w:r>
      <w:proofErr w:type="spellEnd"/>
      <w:r w:rsidRPr="002A5FC3">
        <w:rPr>
          <w:rFonts w:ascii="Arial Narrow" w:hAnsi="Arial Narrow"/>
        </w:rPr>
        <w:t xml:space="preserve"> zewnętrznymi.  </w:t>
      </w:r>
    </w:p>
  </w:comment>
  <w:comment w:id="352" w:author="pszmaglinski" w:date="2016-07-13T10:53:00Z" w:initials="p">
    <w:p w:rsidR="003961AB" w:rsidRDefault="003961AB">
      <w:pPr>
        <w:pStyle w:val="Tekstkomentarza"/>
      </w:pPr>
      <w:r>
        <w:rPr>
          <w:rStyle w:val="Odwoaniedokomentarza"/>
        </w:rPr>
        <w:annotationRef/>
      </w:r>
      <w:r>
        <w:t>Zgłasza nam czy IZ</w:t>
      </w:r>
    </w:p>
  </w:comment>
  <w:comment w:id="355" w:author="pszmaglinski" w:date="2016-07-13T10:53:00Z" w:initials="p">
    <w:p w:rsidR="003961AB" w:rsidRDefault="003961AB">
      <w:pPr>
        <w:pStyle w:val="Tekstkomentarza"/>
      </w:pPr>
      <w:r>
        <w:rPr>
          <w:rStyle w:val="Odwoaniedokomentarza"/>
        </w:rPr>
        <w:annotationRef/>
      </w:r>
      <w:r>
        <w:t>Formularz udostępniamy my czy IZ</w:t>
      </w:r>
    </w:p>
  </w:comment>
  <w:comment w:id="365" w:author="pszmaglinski" w:date="2016-07-13T10:53:00Z" w:initials="p">
    <w:p w:rsidR="003961AB" w:rsidRDefault="003961AB">
      <w:pPr>
        <w:pStyle w:val="Tekstkomentarza"/>
      </w:pPr>
      <w:r>
        <w:rPr>
          <w:rStyle w:val="Odwoaniedokomentarza"/>
        </w:rPr>
        <w:annotationRef/>
      </w:r>
      <w:r>
        <w:t>Zgłasza nam a my czy bezpośrednia do IZ</w:t>
      </w:r>
    </w:p>
  </w:comment>
  <w:comment w:id="404" w:author="pszmaglinski" w:date="2016-07-13T10:53:00Z" w:initials="p">
    <w:p w:rsidR="003961AB" w:rsidRDefault="003961AB">
      <w:pPr>
        <w:pStyle w:val="Tekstkomentarza"/>
      </w:pPr>
      <w:r>
        <w:rPr>
          <w:rStyle w:val="Odwoaniedokomentarza"/>
        </w:rPr>
        <w:annotationRef/>
      </w:r>
      <w:r>
        <w:t>?? termin wyznaczamy my czy IZ</w:t>
      </w:r>
    </w:p>
  </w:comment>
  <w:comment w:id="500" w:author="pszmaglinski" w:date="2016-07-13T10:53:00Z" w:initials="p">
    <w:p w:rsidR="003961AB" w:rsidRDefault="003961AB">
      <w:pPr>
        <w:pStyle w:val="Tekstkomentarza"/>
      </w:pPr>
      <w:r>
        <w:rPr>
          <w:rStyle w:val="Odwoaniedokomentarza"/>
        </w:rPr>
        <w:annotationRef/>
      </w:r>
      <w:r>
        <w:t xml:space="preserve">Ustala my </w:t>
      </w:r>
      <w:proofErr w:type="spellStart"/>
      <w:r>
        <w:t>my</w:t>
      </w:r>
      <w:proofErr w:type="spellEnd"/>
      <w:r>
        <w:t xml:space="preserve"> czy IZ</w:t>
      </w:r>
    </w:p>
  </w:comment>
</w:comments>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961AB" w:rsidRDefault="003961AB" w:rsidP="00BB44F2">
      <w:pPr>
        <w:spacing w:after="0" w:line="240" w:lineRule="auto"/>
      </w:pPr>
      <w:r>
        <w:separator/>
      </w:r>
    </w:p>
  </w:endnote>
  <w:endnote w:type="continuationSeparator" w:id="0">
    <w:p w:rsidR="003961AB" w:rsidRDefault="003961AB" w:rsidP="00BB44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61002A87" w:usb1="80000000" w:usb2="00000008" w:usb3="00000000" w:csb0="000101FF" w:csb1="00000000"/>
  </w:font>
  <w:font w:name="Consolas">
    <w:panose1 w:val="020B0609020204030204"/>
    <w:charset w:val="EE"/>
    <w:family w:val="modern"/>
    <w:pitch w:val="fixed"/>
    <w:sig w:usb0="A00002EF" w:usb1="4000204B" w:usb2="00000000" w:usb3="00000000" w:csb0="0000009F" w:csb1="00000000"/>
  </w:font>
  <w:font w:name="Arial">
    <w:panose1 w:val="020B0604020202020204"/>
    <w:charset w:val="EE"/>
    <w:family w:val="swiss"/>
    <w:pitch w:val="variable"/>
    <w:sig w:usb0="20002A87" w:usb1="80000000" w:usb2="00000008" w:usb3="00000000" w:csb0="000001FF" w:csb1="00000000"/>
  </w:font>
  <w:font w:name="Helvetica">
    <w:panose1 w:val="020B0604020202030204"/>
    <w:charset w:val="00"/>
    <w:family w:val="swiss"/>
    <w:notTrueType/>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7" w:usb1="00000000" w:usb2="00000000" w:usb3="00000000" w:csb0="00000003"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1AB" w:rsidRDefault="006B7525">
    <w:pPr>
      <w:pStyle w:val="Normalny1"/>
      <w:tabs>
        <w:tab w:val="center" w:pos="4536"/>
        <w:tab w:val="right" w:pos="9072"/>
      </w:tabs>
      <w:spacing w:after="0" w:line="240" w:lineRule="auto"/>
      <w:jc w:val="center"/>
    </w:pPr>
    <w:fldSimple w:instr="PAGE">
      <w:r w:rsidR="008C5D2D">
        <w:rPr>
          <w:noProof/>
        </w:rPr>
        <w:t>12</w:t>
      </w:r>
    </w:fldSimple>
  </w:p>
  <w:p w:rsidR="003961AB" w:rsidRDefault="003961AB">
    <w:pPr>
      <w:pStyle w:val="Normalny1"/>
      <w:tabs>
        <w:tab w:val="center" w:pos="4536"/>
        <w:tab w:val="right" w:pos="9072"/>
      </w:tabs>
      <w:spacing w:after="709" w:line="240" w:lineRule="auto"/>
    </w:pPr>
    <w:r>
      <w:rPr>
        <w:noProof/>
      </w:rPr>
      <w:drawing>
        <wp:anchor distT="0" distB="0" distL="0" distR="0" simplePos="0" relativeHeight="251657728" behindDoc="0" locked="0" layoutInCell="0" allowOverlap="0">
          <wp:simplePos x="0" y="0"/>
          <wp:positionH relativeFrom="margin">
            <wp:posOffset>295910</wp:posOffset>
          </wp:positionH>
          <wp:positionV relativeFrom="paragraph">
            <wp:posOffset>59055</wp:posOffset>
          </wp:positionV>
          <wp:extent cx="5771515" cy="876300"/>
          <wp:effectExtent l="0" t="0" r="635" b="0"/>
          <wp:wrapTopAndBottom/>
          <wp:docPr id="1" name="image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png"/>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771515" cy="876300"/>
                  </a:xfrm>
                  <a:prstGeom prst="rect">
                    <a:avLst/>
                  </a:prstGeom>
                  <a:noFill/>
                  <a:ln>
                    <a:noFill/>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961AB" w:rsidRDefault="003961AB" w:rsidP="00BB44F2">
      <w:pPr>
        <w:spacing w:after="0" w:line="240" w:lineRule="auto"/>
      </w:pPr>
      <w:r>
        <w:separator/>
      </w:r>
    </w:p>
  </w:footnote>
  <w:footnote w:type="continuationSeparator" w:id="0">
    <w:p w:rsidR="003961AB" w:rsidRDefault="003961AB" w:rsidP="00BB44F2">
      <w:pPr>
        <w:spacing w:after="0" w:line="240" w:lineRule="auto"/>
      </w:pPr>
      <w:r>
        <w:continuationSeparator/>
      </w:r>
    </w:p>
  </w:footnote>
  <w:footnote w:id="1">
    <w:p w:rsidR="003961AB" w:rsidRPr="00EC486A" w:rsidRDefault="003961AB">
      <w:pPr>
        <w:pStyle w:val="Normalny1"/>
        <w:spacing w:after="0" w:line="240" w:lineRule="auto"/>
        <w:jc w:val="both"/>
        <w:rPr>
          <w:rFonts w:ascii="Arial Narrow" w:hAnsi="Arial Narrow"/>
          <w:sz w:val="16"/>
          <w:szCs w:val="16"/>
        </w:rPr>
      </w:pPr>
      <w:r w:rsidRPr="00EC486A">
        <w:rPr>
          <w:rFonts w:ascii="Arial Narrow" w:hAnsi="Arial Narrow"/>
          <w:sz w:val="16"/>
          <w:szCs w:val="16"/>
          <w:vertAlign w:val="superscript"/>
        </w:rPr>
        <w:footnoteRef/>
      </w:r>
      <w:r w:rsidRPr="00EC486A">
        <w:rPr>
          <w:rFonts w:ascii="Arial Narrow" w:eastAsia="Arial Narrow" w:hAnsi="Arial Narrow" w:cs="Arial Narrow"/>
          <w:sz w:val="16"/>
          <w:szCs w:val="16"/>
        </w:rPr>
        <w:t xml:space="preserve"> Należy wpisać pełny tytuł Projektu, zgodnie z Wnioskiem o dofinansowanie realizacji projektu.</w:t>
      </w:r>
    </w:p>
  </w:footnote>
  <w:footnote w:id="2">
    <w:p w:rsidR="003961AB" w:rsidRPr="00EC486A" w:rsidRDefault="003961AB">
      <w:pPr>
        <w:pStyle w:val="Tekstprzypisudolnego"/>
        <w:rPr>
          <w:rFonts w:ascii="Arial Narrow" w:hAnsi="Arial Narrow"/>
          <w:sz w:val="16"/>
          <w:szCs w:val="16"/>
        </w:rPr>
      </w:pPr>
      <w:r w:rsidRPr="00EC486A">
        <w:rPr>
          <w:rStyle w:val="Odwoanieprzypisudolnego"/>
          <w:rFonts w:ascii="Arial Narrow" w:hAnsi="Arial Narrow"/>
          <w:sz w:val="16"/>
          <w:szCs w:val="16"/>
        </w:rPr>
        <w:footnoteRef/>
      </w:r>
      <w:r w:rsidRPr="00EC486A">
        <w:rPr>
          <w:rFonts w:ascii="Arial Narrow" w:hAnsi="Arial Narrow"/>
          <w:sz w:val="16"/>
          <w:szCs w:val="16"/>
        </w:rPr>
        <w:t xml:space="preserve"> Nie dotyczy Instrumentów Finansowych.</w:t>
      </w:r>
    </w:p>
  </w:footnote>
  <w:footnote w:id="3">
    <w:p w:rsidR="003961AB" w:rsidRPr="00975DDA" w:rsidRDefault="003961AB">
      <w:pPr>
        <w:pStyle w:val="Normalny1"/>
        <w:spacing w:after="0" w:line="240" w:lineRule="auto"/>
        <w:jc w:val="both"/>
        <w:rPr>
          <w:rFonts w:ascii="Arial Narrow" w:hAnsi="Arial Narrow"/>
          <w:sz w:val="16"/>
          <w:szCs w:val="16"/>
        </w:rPr>
      </w:pPr>
      <w:r w:rsidRPr="00EC486A">
        <w:rPr>
          <w:rFonts w:ascii="Arial Narrow" w:hAnsi="Arial Narrow"/>
          <w:sz w:val="16"/>
          <w:szCs w:val="16"/>
          <w:vertAlign w:val="superscript"/>
        </w:rPr>
        <w:footnoteRef/>
      </w:r>
      <w:r w:rsidRPr="00EC486A">
        <w:rPr>
          <w:rFonts w:ascii="Arial Narrow" w:eastAsia="Arial Narrow" w:hAnsi="Arial Narrow" w:cs="Arial Narrow"/>
          <w:sz w:val="16"/>
          <w:szCs w:val="16"/>
        </w:rPr>
        <w:t xml:space="preserve"> W przypadku podmiotów gospodarczych zarejestrowanych w KRS - uzupełnić o informację „wpisaną do rejestru przedsiębiorców Krajowego Rejestru Sądowego prowadzonego przez Sąd Rejonowy w ………….(numer)… Wydział Gospodarczy KRS pod numerem ……,” posiadający kapitał zakładowy w wysokości ……………………, (opłacony w całości – uzupełnić w przypadku spółki akcyjnej).” W przypadku prowadzenia działalności na podstawie wpisu do ewidencji działalności gospodarczej: przy osobie fizycznej prowadzącej działalność uzupełnić o wpis „imię, nazwisko, adres zamieszkania prowadząca/-y działalność gospodarczą pod nazwą ……………….., wpisaną</w:t>
      </w:r>
      <w:r w:rsidRPr="00EC486A">
        <w:rPr>
          <w:rFonts w:ascii="Arial Narrow" w:eastAsia="Arial Narrow" w:hAnsi="Arial Narrow" w:cs="Arial Narrow"/>
          <w:sz w:val="16"/>
          <w:szCs w:val="16"/>
        </w:rPr>
        <w:br/>
      </w:r>
      <w:r w:rsidRPr="00975DDA">
        <w:rPr>
          <w:rFonts w:ascii="Arial Narrow" w:eastAsia="Arial Narrow" w:hAnsi="Arial Narrow" w:cs="Arial Narrow"/>
          <w:sz w:val="16"/>
          <w:szCs w:val="16"/>
        </w:rPr>
        <w:t>do Centralnej Ewidencji i Informacji o Działalności Gospodarczej Rzeczypospolitej Polskiej”. W przypadku prowadzenia działalności w ramach umowy spółki cywilnej uzupełnić</w:t>
      </w:r>
      <w:r w:rsidRPr="00975DDA">
        <w:rPr>
          <w:rFonts w:ascii="Arial Narrow" w:eastAsia="Arial Narrow" w:hAnsi="Arial Narrow" w:cs="Arial Narrow"/>
          <w:sz w:val="16"/>
          <w:szCs w:val="16"/>
        </w:rPr>
        <w:br/>
      </w:r>
      <w:r w:rsidRPr="00340554">
        <w:rPr>
          <w:rFonts w:ascii="Arial Narrow" w:eastAsia="Arial Narrow" w:hAnsi="Arial Narrow" w:cs="Arial Narrow"/>
          <w:sz w:val="16"/>
          <w:szCs w:val="16"/>
        </w:rPr>
        <w:t xml:space="preserve">o zapis „prowadzący działalność gospodarczą w ramach umowy spółki cywilnej pod nazwą ………………..”. </w:t>
      </w:r>
    </w:p>
  </w:footnote>
  <w:footnote w:id="4">
    <w:p w:rsidR="003961AB" w:rsidRPr="00975DDA" w:rsidRDefault="003961AB" w:rsidP="0091339C">
      <w:pPr>
        <w:pStyle w:val="Tekstprzypisudolnego"/>
        <w:jc w:val="both"/>
        <w:rPr>
          <w:rFonts w:ascii="Arial Narrow" w:hAnsi="Arial Narrow"/>
          <w:sz w:val="16"/>
          <w:szCs w:val="16"/>
        </w:rPr>
      </w:pPr>
      <w:r w:rsidRPr="00975DDA">
        <w:rPr>
          <w:rStyle w:val="Odwoanieprzypisudolnego"/>
          <w:rFonts w:ascii="Arial Narrow" w:hAnsi="Arial Narrow"/>
          <w:sz w:val="16"/>
          <w:szCs w:val="16"/>
        </w:rPr>
        <w:footnoteRef/>
      </w:r>
      <w:r w:rsidRPr="00975DDA">
        <w:rPr>
          <w:rFonts w:ascii="Arial Narrow" w:hAnsi="Arial Narrow"/>
          <w:sz w:val="16"/>
          <w:szCs w:val="16"/>
        </w:rPr>
        <w:t xml:space="preserve"> PESEL stosuje się wyłącznie w odniesieniu do osób fizycznych i wspólników spółki cywilnej – osób fizycznych nieprowadzących działalności gospodarczej lub niebędących zarejestrowanymi podatnikami podatku od towarów i usług (VA</w:t>
      </w:r>
      <w:r>
        <w:rPr>
          <w:rFonts w:ascii="Arial Narrow" w:hAnsi="Arial Narrow"/>
          <w:sz w:val="16"/>
          <w:szCs w:val="16"/>
        </w:rPr>
        <w:t>T) – w innym wypadku usunąć.</w:t>
      </w:r>
    </w:p>
  </w:footnote>
  <w:footnote w:id="5">
    <w:p w:rsidR="003961AB" w:rsidRPr="00975DDA" w:rsidRDefault="003961AB">
      <w:pPr>
        <w:pStyle w:val="Normalny1"/>
        <w:spacing w:after="0" w:line="240" w:lineRule="auto"/>
        <w:jc w:val="both"/>
        <w:rPr>
          <w:rFonts w:ascii="Arial Narrow" w:hAnsi="Arial Narrow"/>
          <w:sz w:val="16"/>
          <w:szCs w:val="16"/>
        </w:rPr>
      </w:pPr>
      <w:r w:rsidRPr="00975DDA">
        <w:rPr>
          <w:rFonts w:ascii="Arial Narrow" w:hAnsi="Arial Narrow"/>
          <w:sz w:val="16"/>
          <w:szCs w:val="16"/>
          <w:vertAlign w:val="superscript"/>
        </w:rPr>
        <w:footnoteRef/>
      </w:r>
      <w:r>
        <w:rPr>
          <w:rFonts w:ascii="Arial Narrow" w:eastAsia="Arial Narrow" w:hAnsi="Arial Narrow" w:cs="Arial Narrow"/>
          <w:sz w:val="16"/>
          <w:szCs w:val="16"/>
        </w:rPr>
        <w:t xml:space="preserve"> </w:t>
      </w:r>
      <w:r w:rsidRPr="00975DDA">
        <w:rPr>
          <w:rFonts w:ascii="Arial Narrow" w:eastAsia="Arial Narrow" w:hAnsi="Arial Narrow" w:cs="Arial Narrow"/>
          <w:sz w:val="16"/>
          <w:szCs w:val="16"/>
        </w:rPr>
        <w:t>Usunąć w przypadku, gdy Projekt nie jest realizowany w ramach partnerstwa.</w:t>
      </w:r>
    </w:p>
  </w:footnote>
  <w:footnote w:id="6">
    <w:p w:rsidR="003961AB" w:rsidRPr="003069C2" w:rsidRDefault="003961AB" w:rsidP="00F259E4">
      <w:pPr>
        <w:pStyle w:val="Normalny1"/>
        <w:spacing w:after="0" w:line="240" w:lineRule="auto"/>
        <w:jc w:val="both"/>
        <w:rPr>
          <w:rFonts w:ascii="Arial Narrow" w:hAnsi="Arial Narrow"/>
          <w:sz w:val="16"/>
          <w:szCs w:val="16"/>
        </w:rPr>
      </w:pPr>
      <w:r w:rsidRPr="003069C2">
        <w:rPr>
          <w:rFonts w:ascii="Arial Narrow" w:hAnsi="Arial Narrow"/>
          <w:sz w:val="16"/>
          <w:szCs w:val="16"/>
          <w:vertAlign w:val="superscript"/>
        </w:rPr>
        <w:footnoteRef/>
      </w:r>
      <w:r w:rsidRPr="003069C2">
        <w:rPr>
          <w:rFonts w:ascii="Arial Narrow" w:eastAsia="Arial Narrow" w:hAnsi="Arial Narrow" w:cs="Arial Narrow"/>
          <w:sz w:val="16"/>
          <w:szCs w:val="16"/>
        </w:rPr>
        <w:t xml:space="preserve"> Należy podać pełny numer i sumę kontrolną Wniosku o dofinansowanie projektu.</w:t>
      </w:r>
    </w:p>
  </w:footnote>
  <w:footnote w:id="7">
    <w:p w:rsidR="003961AB" w:rsidRPr="00437CCD" w:rsidRDefault="003961AB" w:rsidP="00F259E4">
      <w:pPr>
        <w:pStyle w:val="Tekstprzypisudolnego"/>
        <w:jc w:val="both"/>
        <w:rPr>
          <w:rFonts w:ascii="Arial Narrow" w:hAnsi="Arial Narrow"/>
          <w:sz w:val="16"/>
          <w:szCs w:val="16"/>
        </w:rPr>
      </w:pPr>
      <w:r w:rsidRPr="00437CCD">
        <w:rPr>
          <w:rStyle w:val="Odwoanieprzypisudolnego"/>
          <w:rFonts w:ascii="Arial Narrow" w:hAnsi="Arial Narrow"/>
          <w:sz w:val="16"/>
          <w:szCs w:val="16"/>
        </w:rPr>
        <w:footnoteRef/>
      </w:r>
      <w:r w:rsidRPr="00437CCD">
        <w:rPr>
          <w:rFonts w:ascii="Arial Narrow" w:hAnsi="Arial Narrow"/>
          <w:sz w:val="16"/>
          <w:szCs w:val="16"/>
        </w:rPr>
        <w:t>Przy każdej zmianie Umowy należy zaktualizować daty zatwierdzenia wytycznych horyzontalnych.</w:t>
      </w:r>
    </w:p>
  </w:footnote>
  <w:footnote w:id="8">
    <w:p w:rsidR="003961AB" w:rsidRPr="00EC486A" w:rsidRDefault="003961AB" w:rsidP="00F259E4">
      <w:pPr>
        <w:pStyle w:val="Tekstprzypisudolnego"/>
        <w:jc w:val="both"/>
        <w:rPr>
          <w:rFonts w:ascii="Arial Narrow" w:hAnsi="Arial Narrow"/>
          <w:sz w:val="16"/>
          <w:szCs w:val="16"/>
        </w:rPr>
      </w:pPr>
      <w:r w:rsidRPr="00EC486A">
        <w:rPr>
          <w:rStyle w:val="Odwoanieprzypisudolnego"/>
          <w:rFonts w:ascii="Arial Narrow" w:hAnsi="Arial Narrow"/>
          <w:sz w:val="16"/>
          <w:szCs w:val="16"/>
        </w:rPr>
        <w:footnoteRef/>
      </w:r>
      <w:r w:rsidRPr="00EC486A">
        <w:rPr>
          <w:rFonts w:ascii="Arial Narrow" w:hAnsi="Arial Narrow"/>
          <w:sz w:val="16"/>
          <w:szCs w:val="16"/>
        </w:rPr>
        <w:t xml:space="preserve"> Wyszczególniony katalog rodzajów pomocy publicznej nie jest katalogiem zamkniętym. </w:t>
      </w:r>
    </w:p>
  </w:footnote>
  <w:footnote w:id="9">
    <w:p w:rsidR="003961AB" w:rsidRPr="004B40F6" w:rsidRDefault="003961AB" w:rsidP="00F259E4">
      <w:pPr>
        <w:pStyle w:val="Tekstprzypisudolnego"/>
        <w:jc w:val="both"/>
        <w:rPr>
          <w:rFonts w:ascii="Arial Narrow" w:hAnsi="Arial Narrow"/>
          <w:sz w:val="16"/>
          <w:szCs w:val="16"/>
        </w:rPr>
      </w:pPr>
      <w:r w:rsidRPr="004B40F6">
        <w:rPr>
          <w:rStyle w:val="Odwoanieprzypisudolnego"/>
          <w:rFonts w:ascii="Arial Narrow" w:hAnsi="Arial Narrow"/>
          <w:sz w:val="16"/>
          <w:szCs w:val="16"/>
        </w:rPr>
        <w:footnoteRef/>
      </w:r>
      <w:r w:rsidRPr="004B40F6">
        <w:rPr>
          <w:rFonts w:ascii="Arial Narrow" w:hAnsi="Arial Narrow"/>
          <w:sz w:val="16"/>
          <w:szCs w:val="16"/>
        </w:rPr>
        <w:t xml:space="preserve"> Dotyczy projektów, w których występuje jeden poziom dofinansowania wydatków.</w:t>
      </w:r>
    </w:p>
  </w:footnote>
  <w:footnote w:id="10">
    <w:p w:rsidR="003961AB" w:rsidRPr="00EC486A" w:rsidRDefault="003961AB" w:rsidP="00F259E4">
      <w:pPr>
        <w:pStyle w:val="Tekstprzypisudolnego"/>
        <w:jc w:val="both"/>
        <w:rPr>
          <w:rFonts w:ascii="Arial Narrow" w:hAnsi="Arial Narrow"/>
          <w:sz w:val="16"/>
          <w:szCs w:val="16"/>
        </w:rPr>
      </w:pPr>
      <w:r w:rsidRPr="00EC486A">
        <w:rPr>
          <w:rStyle w:val="Odwoanieprzypisudolnego"/>
          <w:rFonts w:ascii="Arial Narrow" w:hAnsi="Arial Narrow"/>
          <w:sz w:val="16"/>
          <w:szCs w:val="16"/>
        </w:rPr>
        <w:footnoteRef/>
      </w:r>
      <w:r w:rsidRPr="00EC486A">
        <w:rPr>
          <w:rFonts w:ascii="Arial Narrow" w:hAnsi="Arial Narrow"/>
          <w:sz w:val="16"/>
          <w:szCs w:val="16"/>
        </w:rPr>
        <w:t xml:space="preserve"> Usunąć tekst jeśli dofinansowanie będzie się składało z więcej niż jednego programu pomocowego. Wówczas zastosowanie ma punkt 3.</w:t>
      </w:r>
    </w:p>
  </w:footnote>
  <w:footnote w:id="11">
    <w:p w:rsidR="003961AB" w:rsidRPr="00EC486A" w:rsidRDefault="003961AB" w:rsidP="00F259E4">
      <w:pPr>
        <w:pStyle w:val="Tekstprzypisudolnego"/>
        <w:jc w:val="both"/>
        <w:rPr>
          <w:rFonts w:ascii="Arial Narrow" w:hAnsi="Arial Narrow"/>
          <w:sz w:val="16"/>
          <w:szCs w:val="16"/>
        </w:rPr>
      </w:pPr>
      <w:r w:rsidRPr="004E11A4">
        <w:rPr>
          <w:rStyle w:val="Odwoanieprzypisudolnego"/>
          <w:rFonts w:ascii="Arial Narrow" w:hAnsi="Arial Narrow"/>
          <w:sz w:val="16"/>
          <w:szCs w:val="16"/>
        </w:rPr>
        <w:footnoteRef/>
      </w:r>
      <w:r w:rsidRPr="004E11A4">
        <w:rPr>
          <w:rFonts w:ascii="Arial Narrow" w:hAnsi="Arial Narrow"/>
          <w:sz w:val="16"/>
          <w:szCs w:val="16"/>
        </w:rPr>
        <w:t xml:space="preserve"> Dotyczy </w:t>
      </w:r>
      <w:r>
        <w:rPr>
          <w:rFonts w:ascii="Arial Narrow" w:hAnsi="Arial Narrow"/>
          <w:sz w:val="16"/>
          <w:szCs w:val="16"/>
        </w:rPr>
        <w:t>projektów, w których występują różne poziomy dofinansowania wydatków</w:t>
      </w:r>
      <w:r w:rsidRPr="004E11A4">
        <w:rPr>
          <w:rFonts w:ascii="Arial Narrow" w:hAnsi="Arial Narrow"/>
          <w:sz w:val="16"/>
          <w:szCs w:val="16"/>
        </w:rPr>
        <w:t>.</w:t>
      </w:r>
    </w:p>
  </w:footnote>
  <w:footnote w:id="12">
    <w:p w:rsidR="003961AB" w:rsidRPr="00F15E04" w:rsidRDefault="003961AB" w:rsidP="00F259E4">
      <w:pPr>
        <w:pStyle w:val="Tekstprzypisudolnego"/>
        <w:jc w:val="both"/>
        <w:rPr>
          <w:rFonts w:ascii="Arial Narrow" w:hAnsi="Arial Narrow"/>
          <w:sz w:val="16"/>
          <w:szCs w:val="16"/>
        </w:rPr>
      </w:pPr>
      <w:r w:rsidRPr="00F15E04">
        <w:rPr>
          <w:rStyle w:val="Odwoanieprzypisudolnego"/>
          <w:rFonts w:ascii="Arial Narrow" w:hAnsi="Arial Narrow"/>
          <w:sz w:val="16"/>
          <w:szCs w:val="16"/>
        </w:rPr>
        <w:footnoteRef/>
      </w:r>
      <w:r w:rsidRPr="00F15E04">
        <w:rPr>
          <w:rFonts w:ascii="Arial Narrow" w:hAnsi="Arial Narrow"/>
          <w:sz w:val="16"/>
          <w:szCs w:val="16"/>
        </w:rPr>
        <w:t>Usunąć tekst jeśli dofinansowanie będzie się składało z więcej niż jednego programu pomocowego. Wówczas zastosowanie ma punkt 3.</w:t>
      </w:r>
    </w:p>
  </w:footnote>
  <w:footnote w:id="13">
    <w:p w:rsidR="003961AB" w:rsidRDefault="003961AB" w:rsidP="00F259E4">
      <w:pPr>
        <w:pStyle w:val="Tekstprzypisudolnego"/>
        <w:jc w:val="both"/>
      </w:pPr>
      <w:r w:rsidRPr="008C280D">
        <w:rPr>
          <w:rStyle w:val="Odwoanieprzypisudolnego"/>
          <w:rFonts w:ascii="Arial Narrow" w:hAnsi="Arial Narrow"/>
        </w:rPr>
        <w:footnoteRef/>
      </w:r>
      <w:r w:rsidRPr="00EC486A">
        <w:rPr>
          <w:rFonts w:ascii="Arial Narrow" w:hAnsi="Arial Narrow"/>
          <w:sz w:val="16"/>
          <w:szCs w:val="16"/>
        </w:rPr>
        <w:t>Wyszczególniony katalog rodzajów pomocy publicznej nie jest katalogiem zamkniętym.</w:t>
      </w:r>
    </w:p>
  </w:footnote>
  <w:footnote w:id="14">
    <w:p w:rsidR="003961AB" w:rsidRPr="00EC486A" w:rsidRDefault="003961AB" w:rsidP="00F259E4">
      <w:pPr>
        <w:pStyle w:val="Tekstprzypisudolnego"/>
        <w:jc w:val="both"/>
        <w:rPr>
          <w:rFonts w:ascii="Arial Narrow" w:hAnsi="Arial Narrow"/>
          <w:sz w:val="16"/>
          <w:szCs w:val="16"/>
        </w:rPr>
      </w:pPr>
      <w:r w:rsidRPr="00EC486A">
        <w:rPr>
          <w:rStyle w:val="Odwoanieprzypisudolnego"/>
          <w:rFonts w:ascii="Arial Narrow" w:hAnsi="Arial Narrow"/>
          <w:sz w:val="16"/>
          <w:szCs w:val="16"/>
        </w:rPr>
        <w:footnoteRef/>
      </w:r>
      <w:r w:rsidRPr="00EC486A">
        <w:rPr>
          <w:rFonts w:ascii="Arial Narrow" w:hAnsi="Arial Narrow"/>
          <w:sz w:val="16"/>
          <w:szCs w:val="16"/>
        </w:rPr>
        <w:t xml:space="preserve"> </w:t>
      </w:r>
      <w:r w:rsidRPr="00EC486A">
        <w:rPr>
          <w:rFonts w:ascii="Arial Narrow" w:eastAsia="Arial Narrow" w:hAnsi="Arial Narrow" w:cs="Arial Narrow"/>
          <w:sz w:val="16"/>
          <w:szCs w:val="16"/>
        </w:rPr>
        <w:t>Nie później niż do dnia 31 grudnia 2023 r.</w:t>
      </w:r>
    </w:p>
  </w:footnote>
  <w:footnote w:id="15">
    <w:p w:rsidR="003961AB" w:rsidRPr="00EC486A" w:rsidRDefault="003961AB" w:rsidP="00F259E4">
      <w:pPr>
        <w:pStyle w:val="Tekstprzypisudolnego"/>
        <w:jc w:val="both"/>
        <w:rPr>
          <w:rFonts w:ascii="Arial Narrow" w:hAnsi="Arial Narrow"/>
          <w:sz w:val="16"/>
          <w:szCs w:val="16"/>
        </w:rPr>
      </w:pPr>
      <w:r w:rsidRPr="00EC486A">
        <w:rPr>
          <w:rStyle w:val="Odwoanieprzypisudolnego"/>
          <w:rFonts w:ascii="Arial Narrow" w:hAnsi="Arial Narrow"/>
          <w:sz w:val="16"/>
          <w:szCs w:val="16"/>
        </w:rPr>
        <w:footnoteRef/>
      </w:r>
      <w:r w:rsidRPr="00EC486A">
        <w:rPr>
          <w:rFonts w:ascii="Arial Narrow" w:hAnsi="Arial Narrow"/>
          <w:sz w:val="16"/>
          <w:szCs w:val="16"/>
        </w:rPr>
        <w:t xml:space="preserve"> W przypadku projektów objętych pomocą publiczną niezbędne jest, aby pomoc wywołała tzw. efekt zachęty. Uznaje się, że pomoc wywołuje efekt zachęty, jeśli Beneficjent złożył Wniosek o dofinansowanie przed rozpoczęciem realizacji Projektu.</w:t>
      </w:r>
    </w:p>
  </w:footnote>
  <w:footnote w:id="16">
    <w:p w:rsidR="003961AB" w:rsidRPr="00EC486A" w:rsidRDefault="003961AB" w:rsidP="00F259E4">
      <w:pPr>
        <w:pStyle w:val="Tekstprzypisudolnego"/>
        <w:jc w:val="both"/>
        <w:rPr>
          <w:rFonts w:ascii="Arial Narrow" w:hAnsi="Arial Narrow"/>
          <w:sz w:val="16"/>
          <w:szCs w:val="16"/>
        </w:rPr>
      </w:pPr>
      <w:r w:rsidRPr="00EC486A">
        <w:rPr>
          <w:rStyle w:val="Odwoanieprzypisudolnego"/>
          <w:rFonts w:ascii="Arial Narrow" w:hAnsi="Arial Narrow"/>
          <w:sz w:val="16"/>
          <w:szCs w:val="16"/>
        </w:rPr>
        <w:footnoteRef/>
      </w:r>
      <w:r w:rsidRPr="00EC486A">
        <w:rPr>
          <w:rFonts w:ascii="Arial Narrow" w:hAnsi="Arial Narrow"/>
          <w:sz w:val="16"/>
          <w:szCs w:val="16"/>
        </w:rPr>
        <w:t xml:space="preserve"> Jeśli określił we Wniosku o dofinansowanie koszt podatku VAT jako wydatek kwalifikowalny w Projekcie. </w:t>
      </w:r>
    </w:p>
  </w:footnote>
  <w:footnote w:id="17">
    <w:p w:rsidR="003961AB" w:rsidRPr="00EC486A" w:rsidRDefault="003961AB" w:rsidP="00F259E4">
      <w:pPr>
        <w:pStyle w:val="Tekstprzypisudolnego"/>
        <w:jc w:val="both"/>
        <w:rPr>
          <w:rFonts w:ascii="Arial Narrow" w:hAnsi="Arial Narrow"/>
          <w:sz w:val="16"/>
          <w:szCs w:val="16"/>
        </w:rPr>
      </w:pPr>
      <w:r w:rsidRPr="00EC486A">
        <w:rPr>
          <w:rStyle w:val="Odwoanieprzypisudolnego"/>
          <w:rFonts w:ascii="Arial Narrow" w:hAnsi="Arial Narrow"/>
          <w:sz w:val="16"/>
          <w:szCs w:val="16"/>
        </w:rPr>
        <w:footnoteRef/>
      </w:r>
      <w:r w:rsidRPr="00EC486A">
        <w:rPr>
          <w:rFonts w:ascii="Arial Narrow" w:hAnsi="Arial Narrow"/>
          <w:sz w:val="16"/>
          <w:szCs w:val="16"/>
        </w:rPr>
        <w:t xml:space="preserve"> Jeśli określił we Wniosku o dofinansowanie koszt podatku VAT jako wydatek kwalifikowalny w Projekcie.</w:t>
      </w:r>
    </w:p>
  </w:footnote>
  <w:footnote w:id="18">
    <w:p w:rsidR="003961AB" w:rsidRPr="00EC486A" w:rsidRDefault="003961AB" w:rsidP="00F259E4">
      <w:pPr>
        <w:pStyle w:val="Normalny1"/>
        <w:spacing w:after="0" w:line="240" w:lineRule="auto"/>
        <w:jc w:val="both"/>
        <w:rPr>
          <w:rFonts w:ascii="Arial Narrow" w:hAnsi="Arial Narrow"/>
          <w:sz w:val="16"/>
          <w:szCs w:val="16"/>
        </w:rPr>
      </w:pPr>
      <w:r w:rsidRPr="00EC486A">
        <w:rPr>
          <w:rFonts w:ascii="Arial Narrow" w:hAnsi="Arial Narrow"/>
          <w:sz w:val="16"/>
          <w:szCs w:val="16"/>
          <w:vertAlign w:val="superscript"/>
        </w:rPr>
        <w:footnoteRef/>
      </w:r>
      <w:r w:rsidRPr="00EC486A">
        <w:rPr>
          <w:rFonts w:ascii="Arial Narrow" w:hAnsi="Arial Narrow"/>
          <w:sz w:val="16"/>
          <w:szCs w:val="16"/>
        </w:rPr>
        <w:t xml:space="preserve"> </w:t>
      </w:r>
      <w:r w:rsidRPr="00EC486A">
        <w:rPr>
          <w:rFonts w:ascii="Arial Narrow" w:eastAsia="Arial" w:hAnsi="Arial Narrow" w:cs="Arial"/>
          <w:sz w:val="16"/>
          <w:szCs w:val="16"/>
        </w:rPr>
        <w:t>W zakresie nieuregulowanym stosuje się procedurę nr 4 określoną w załączniku nr 3 do Wytycznych w zakresie gromadzenia i przekazywania danych w postaci elektronicznej na lata 2014-2020.</w:t>
      </w:r>
    </w:p>
  </w:footnote>
  <w:footnote w:id="19">
    <w:p w:rsidR="003961AB" w:rsidRPr="0099335B" w:rsidRDefault="003961AB" w:rsidP="0099335B">
      <w:pPr>
        <w:pStyle w:val="Tekstprzypisudolnego"/>
        <w:jc w:val="both"/>
        <w:rPr>
          <w:rFonts w:ascii="Arial Narrow" w:hAnsi="Arial Narrow"/>
          <w:sz w:val="16"/>
          <w:szCs w:val="16"/>
        </w:rPr>
      </w:pPr>
      <w:r w:rsidRPr="0099335B">
        <w:rPr>
          <w:rStyle w:val="Odwoanieprzypisudolnego"/>
          <w:rFonts w:ascii="Arial Narrow" w:hAnsi="Arial Narrow"/>
          <w:sz w:val="16"/>
          <w:szCs w:val="16"/>
        </w:rPr>
        <w:footnoteRef/>
      </w:r>
      <w:r w:rsidRPr="0099335B">
        <w:rPr>
          <w:rFonts w:ascii="Arial Narrow" w:hAnsi="Arial Narrow"/>
          <w:sz w:val="16"/>
          <w:szCs w:val="16"/>
        </w:rPr>
        <w:t xml:space="preserve"> </w:t>
      </w:r>
      <w:r>
        <w:rPr>
          <w:rFonts w:ascii="Arial Narrow" w:hAnsi="Arial Narrow"/>
          <w:sz w:val="16"/>
          <w:szCs w:val="16"/>
        </w:rPr>
        <w:t>Usuną</w:t>
      </w:r>
      <w:r w:rsidRPr="0099335B">
        <w:rPr>
          <w:rFonts w:ascii="Arial Narrow" w:hAnsi="Arial Narrow"/>
          <w:sz w:val="16"/>
          <w:szCs w:val="16"/>
        </w:rPr>
        <w:t>ć, gdy</w:t>
      </w:r>
      <w:r w:rsidRPr="0099335B">
        <w:rPr>
          <w:rFonts w:ascii="Arial Narrow" w:hAnsi="Arial Narrow"/>
        </w:rPr>
        <w:t xml:space="preserve"> </w:t>
      </w:r>
      <w:r w:rsidRPr="0099335B">
        <w:rPr>
          <w:rFonts w:ascii="Arial Narrow" w:hAnsi="Arial Narrow"/>
          <w:sz w:val="16"/>
          <w:szCs w:val="16"/>
        </w:rPr>
        <w:t>zastosowanie mają stawki zryczałtowane.</w:t>
      </w:r>
    </w:p>
  </w:footnote>
  <w:footnote w:id="20">
    <w:p w:rsidR="003961AB" w:rsidRPr="00B04635" w:rsidRDefault="003961AB" w:rsidP="00BB0B56">
      <w:pPr>
        <w:pStyle w:val="Tekstprzypisudolnego"/>
        <w:jc w:val="both"/>
        <w:rPr>
          <w:rFonts w:ascii="Arial Narrow" w:hAnsi="Arial Narrow"/>
          <w:sz w:val="16"/>
          <w:szCs w:val="16"/>
        </w:rPr>
      </w:pPr>
      <w:r w:rsidRPr="006D426D">
        <w:rPr>
          <w:rStyle w:val="Odwoanieprzypisudolnego"/>
          <w:rFonts w:ascii="Arial Narrow" w:hAnsi="Arial Narrow"/>
          <w:sz w:val="16"/>
          <w:szCs w:val="16"/>
        </w:rPr>
        <w:footnoteRef/>
      </w:r>
      <w:r w:rsidRPr="006D426D">
        <w:rPr>
          <w:rFonts w:ascii="Arial Narrow" w:hAnsi="Arial Narrow"/>
          <w:sz w:val="16"/>
          <w:szCs w:val="16"/>
        </w:rPr>
        <w:t xml:space="preserve"> Nie dotyczy jednostek sektora finansów publicznych</w:t>
      </w:r>
      <w:r>
        <w:rPr>
          <w:rFonts w:ascii="Arial Narrow" w:hAnsi="Arial Narrow"/>
          <w:sz w:val="16"/>
          <w:szCs w:val="16"/>
        </w:rPr>
        <w:t>.</w:t>
      </w:r>
    </w:p>
  </w:footnote>
  <w:footnote w:id="21">
    <w:p w:rsidR="003961AB" w:rsidRPr="00DE0E78" w:rsidRDefault="003961AB">
      <w:pPr>
        <w:pStyle w:val="Tekstprzypisudolnego"/>
        <w:rPr>
          <w:rFonts w:ascii="Arial Narrow" w:hAnsi="Arial Narrow"/>
          <w:sz w:val="16"/>
          <w:szCs w:val="16"/>
        </w:rPr>
      </w:pPr>
      <w:r w:rsidRPr="00DE0E78">
        <w:rPr>
          <w:rStyle w:val="Odwoanieprzypisudolnego"/>
          <w:rFonts w:ascii="Arial Narrow" w:hAnsi="Arial Narrow"/>
          <w:sz w:val="16"/>
          <w:szCs w:val="16"/>
        </w:rPr>
        <w:footnoteRef/>
      </w:r>
      <w:r w:rsidRPr="00DE0E78">
        <w:rPr>
          <w:rFonts w:ascii="Arial Narrow" w:hAnsi="Arial Narrow"/>
          <w:sz w:val="16"/>
          <w:szCs w:val="16"/>
        </w:rPr>
        <w:t xml:space="preserve"> Zapisów ust. 13, </w:t>
      </w:r>
      <w:proofErr w:type="spellStart"/>
      <w:r w:rsidRPr="00DE0E78">
        <w:rPr>
          <w:rFonts w:ascii="Arial Narrow" w:hAnsi="Arial Narrow"/>
          <w:sz w:val="16"/>
          <w:szCs w:val="16"/>
        </w:rPr>
        <w:t>pkt</w:t>
      </w:r>
      <w:proofErr w:type="spellEnd"/>
      <w:r w:rsidRPr="00DE0E78">
        <w:rPr>
          <w:rFonts w:ascii="Arial Narrow" w:hAnsi="Arial Narrow"/>
          <w:sz w:val="16"/>
          <w:szCs w:val="16"/>
        </w:rPr>
        <w:t xml:space="preserve"> 1-3 nie stosuje się do Projektów, o których mowa w art. 61 ust. 7 oraz 8 Rozporządzenia nr 1303/2013.</w:t>
      </w:r>
    </w:p>
  </w:footnote>
  <w:footnote w:id="22">
    <w:p w:rsidR="003961AB" w:rsidRPr="00DE0E78" w:rsidRDefault="003961AB">
      <w:pPr>
        <w:pStyle w:val="Tekstprzypisudolnego"/>
        <w:rPr>
          <w:rFonts w:ascii="Arial Narrow" w:hAnsi="Arial Narrow"/>
          <w:sz w:val="16"/>
          <w:szCs w:val="16"/>
        </w:rPr>
      </w:pPr>
      <w:r w:rsidRPr="00DE0E78">
        <w:rPr>
          <w:rStyle w:val="Odwoanieprzypisudolnego"/>
          <w:rFonts w:ascii="Arial Narrow" w:hAnsi="Arial Narrow"/>
          <w:sz w:val="16"/>
          <w:szCs w:val="16"/>
        </w:rPr>
        <w:footnoteRef/>
      </w:r>
      <w:r w:rsidRPr="00DE0E78">
        <w:rPr>
          <w:rFonts w:ascii="Arial Narrow" w:hAnsi="Arial Narrow"/>
          <w:sz w:val="16"/>
          <w:szCs w:val="16"/>
        </w:rPr>
        <w:t xml:space="preserve"> Zapisów ust. 13, </w:t>
      </w:r>
      <w:proofErr w:type="spellStart"/>
      <w:r w:rsidRPr="00DE0E78">
        <w:rPr>
          <w:rFonts w:ascii="Arial Narrow" w:hAnsi="Arial Narrow"/>
          <w:sz w:val="16"/>
          <w:szCs w:val="16"/>
        </w:rPr>
        <w:t>pkt</w:t>
      </w:r>
      <w:proofErr w:type="spellEnd"/>
      <w:r w:rsidRPr="00DE0E78">
        <w:rPr>
          <w:rFonts w:ascii="Arial Narrow" w:hAnsi="Arial Narrow"/>
          <w:sz w:val="16"/>
          <w:szCs w:val="16"/>
        </w:rPr>
        <w:t xml:space="preserve"> 4 nie stosuje się do Projektów, o których mowa w art. 65 ust. 8 akapit 3 Rozporządzenia nr 1303/2013.</w:t>
      </w:r>
    </w:p>
  </w:footnote>
  <w:footnote w:id="23">
    <w:p w:rsidR="003961AB" w:rsidRPr="0062284D" w:rsidRDefault="003961AB" w:rsidP="00BB0B56">
      <w:pPr>
        <w:pStyle w:val="Tekstprzypisudolnego"/>
        <w:jc w:val="both"/>
        <w:rPr>
          <w:rFonts w:ascii="Arial Narrow" w:hAnsi="Arial Narrow"/>
          <w:sz w:val="16"/>
          <w:szCs w:val="16"/>
        </w:rPr>
      </w:pPr>
      <w:r w:rsidRPr="006D426D">
        <w:rPr>
          <w:rStyle w:val="Odwoanieprzypisudolnego"/>
          <w:rFonts w:ascii="Arial Narrow" w:hAnsi="Arial Narrow"/>
          <w:sz w:val="16"/>
          <w:szCs w:val="16"/>
        </w:rPr>
        <w:footnoteRef/>
      </w:r>
      <w:r w:rsidRPr="006D426D">
        <w:rPr>
          <w:rFonts w:ascii="Arial Narrow" w:hAnsi="Arial Narrow"/>
          <w:sz w:val="16"/>
          <w:szCs w:val="16"/>
        </w:rPr>
        <w:t xml:space="preserve"> Nie dotyc</w:t>
      </w:r>
      <w:r>
        <w:rPr>
          <w:rFonts w:ascii="Arial Narrow" w:hAnsi="Arial Narrow"/>
          <w:sz w:val="16"/>
          <w:szCs w:val="16"/>
        </w:rPr>
        <w:t>z</w:t>
      </w:r>
      <w:r w:rsidRPr="006D426D">
        <w:rPr>
          <w:rFonts w:ascii="Arial Narrow" w:hAnsi="Arial Narrow"/>
          <w:sz w:val="16"/>
          <w:szCs w:val="16"/>
        </w:rPr>
        <w:t>y jednostek sektora finansów publicznych</w:t>
      </w:r>
      <w:r>
        <w:rPr>
          <w:rFonts w:ascii="Arial Narrow" w:hAnsi="Arial Narrow"/>
          <w:sz w:val="16"/>
          <w:szCs w:val="16"/>
        </w:rPr>
        <w:t>.</w:t>
      </w:r>
    </w:p>
  </w:footnote>
  <w:footnote w:id="24">
    <w:p w:rsidR="003961AB" w:rsidRPr="00EC3602" w:rsidRDefault="003961AB" w:rsidP="005E3EB0">
      <w:pPr>
        <w:autoSpaceDE w:val="0"/>
        <w:autoSpaceDN w:val="0"/>
        <w:adjustRightInd w:val="0"/>
        <w:spacing w:after="0" w:line="240" w:lineRule="auto"/>
        <w:jc w:val="both"/>
        <w:rPr>
          <w:rFonts w:ascii="Arial Narrow" w:hAnsi="Arial Narrow"/>
        </w:rPr>
      </w:pPr>
      <w:r w:rsidRPr="00EC3602">
        <w:rPr>
          <w:rStyle w:val="Odwoanieprzypisudolnego"/>
          <w:rFonts w:ascii="Arial Narrow" w:hAnsi="Arial Narrow"/>
          <w:sz w:val="16"/>
          <w:szCs w:val="16"/>
        </w:rPr>
        <w:footnoteRef/>
      </w:r>
      <w:r w:rsidRPr="00EC3602">
        <w:rPr>
          <w:rFonts w:ascii="Arial Narrow" w:hAnsi="Arial Narrow"/>
          <w:sz w:val="16"/>
          <w:szCs w:val="16"/>
        </w:rPr>
        <w:t xml:space="preserve"> Instytucja Zarządzająca </w:t>
      </w:r>
      <w:r w:rsidRPr="00EC3602">
        <w:rPr>
          <w:rFonts w:ascii="Arial Narrow" w:hAnsi="Arial Narrow" w:cs="Helvetica"/>
          <w:sz w:val="16"/>
          <w:szCs w:val="16"/>
        </w:rPr>
        <w:t xml:space="preserve">zapewnia, że </w:t>
      </w:r>
      <w:r>
        <w:rPr>
          <w:rFonts w:ascii="Arial Narrow" w:hAnsi="Arial Narrow" w:cs="Helvetica"/>
          <w:sz w:val="16"/>
          <w:szCs w:val="16"/>
        </w:rPr>
        <w:t>B</w:t>
      </w:r>
      <w:r w:rsidRPr="00EC3602">
        <w:rPr>
          <w:rFonts w:ascii="Arial Narrow" w:hAnsi="Arial Narrow" w:cs="Helvetica"/>
          <w:sz w:val="16"/>
          <w:szCs w:val="16"/>
        </w:rPr>
        <w:t>eneficjenci zostan</w:t>
      </w:r>
      <w:r w:rsidRPr="00EC3602">
        <w:rPr>
          <w:rFonts w:ascii="Arial Narrow" w:hAnsi="Arial Narrow" w:cs="Arial"/>
          <w:sz w:val="16"/>
          <w:szCs w:val="16"/>
        </w:rPr>
        <w:t xml:space="preserve">ą </w:t>
      </w:r>
      <w:r w:rsidRPr="00EC3602">
        <w:rPr>
          <w:rFonts w:ascii="Arial Narrow" w:hAnsi="Arial Narrow" w:cs="Helvetica"/>
          <w:sz w:val="16"/>
          <w:szCs w:val="16"/>
        </w:rPr>
        <w:t>poinformowani o ww. komunikacie pisemnie lub z wykorzystaniem systemu informatycznego, przez który rozumie si</w:t>
      </w:r>
      <w:r w:rsidRPr="00EC3602">
        <w:rPr>
          <w:rFonts w:ascii="Arial Narrow" w:hAnsi="Arial Narrow" w:cs="Arial"/>
          <w:sz w:val="16"/>
          <w:szCs w:val="16"/>
        </w:rPr>
        <w:t xml:space="preserve">ę </w:t>
      </w:r>
      <w:r w:rsidRPr="00EC3602">
        <w:rPr>
          <w:rFonts w:ascii="Arial Narrow" w:hAnsi="Arial Narrow" w:cs="Helvetica"/>
          <w:sz w:val="16"/>
          <w:szCs w:val="16"/>
        </w:rPr>
        <w:t>centralny system informatyczny (SL2014) lub lokalny system informatyczny (LSI) przynajmniej na 10 dni przed uruchomieniem tej strony internetowej.</w:t>
      </w:r>
    </w:p>
  </w:footnote>
  <w:footnote w:id="25">
    <w:p w:rsidR="003961AB" w:rsidRPr="00E95608" w:rsidRDefault="003961AB" w:rsidP="00E95608">
      <w:pPr>
        <w:pStyle w:val="Tekstprzypisudolnego"/>
        <w:jc w:val="both"/>
        <w:rPr>
          <w:rFonts w:ascii="Arial Narrow" w:hAnsi="Arial Narrow"/>
          <w:sz w:val="16"/>
          <w:szCs w:val="16"/>
        </w:rPr>
      </w:pPr>
      <w:r w:rsidRPr="00E95608">
        <w:rPr>
          <w:rStyle w:val="Odwoanieprzypisudolnego"/>
          <w:rFonts w:ascii="Arial Narrow" w:hAnsi="Arial Narrow"/>
          <w:sz w:val="16"/>
          <w:szCs w:val="16"/>
        </w:rPr>
        <w:footnoteRef/>
      </w:r>
      <w:r w:rsidRPr="00E95608">
        <w:rPr>
          <w:rFonts w:ascii="Arial Narrow" w:hAnsi="Arial Narrow"/>
          <w:sz w:val="16"/>
          <w:szCs w:val="16"/>
        </w:rPr>
        <w:t xml:space="preserve"> Dotyczy Beneficjenta mającego siedzibę na terytorium Rzeczypospolitej Polskiej.</w:t>
      </w:r>
    </w:p>
  </w:footnote>
  <w:footnote w:id="26">
    <w:p w:rsidR="003961AB" w:rsidRPr="00E95608" w:rsidRDefault="003961AB" w:rsidP="00E95608">
      <w:pPr>
        <w:pStyle w:val="Tekstprzypisudolnego"/>
        <w:jc w:val="both"/>
        <w:rPr>
          <w:rFonts w:ascii="Arial Narrow" w:hAnsi="Arial Narrow"/>
          <w:sz w:val="16"/>
          <w:szCs w:val="16"/>
        </w:rPr>
      </w:pPr>
      <w:r w:rsidRPr="00E95608">
        <w:rPr>
          <w:rStyle w:val="Odwoanieprzypisudolnego"/>
          <w:rFonts w:ascii="Arial Narrow" w:hAnsi="Arial Narrow"/>
          <w:sz w:val="16"/>
          <w:szCs w:val="16"/>
        </w:rPr>
        <w:footnoteRef/>
      </w:r>
      <w:r w:rsidRPr="00E95608">
        <w:rPr>
          <w:rFonts w:ascii="Arial Narrow" w:hAnsi="Arial Narrow"/>
          <w:sz w:val="16"/>
          <w:szCs w:val="16"/>
        </w:rPr>
        <w:t xml:space="preserve"> Dotyczy Beneficjenta nie mającego siedziby na terytorium Rzeczypospolitej Polskiej.</w:t>
      </w:r>
    </w:p>
  </w:footnote>
  <w:footnote w:id="27">
    <w:p w:rsidR="003961AB" w:rsidRPr="00DE0E78" w:rsidRDefault="003961AB" w:rsidP="00DE0E78">
      <w:pPr>
        <w:pStyle w:val="Tekstprzypisudolnego"/>
        <w:jc w:val="both"/>
        <w:rPr>
          <w:rFonts w:ascii="Arial Narrow" w:hAnsi="Arial Narrow"/>
          <w:sz w:val="16"/>
          <w:szCs w:val="16"/>
        </w:rPr>
      </w:pPr>
      <w:r w:rsidRPr="00DE0E78">
        <w:rPr>
          <w:rStyle w:val="Odwoanieprzypisudolnego"/>
          <w:rFonts w:ascii="Arial Narrow" w:hAnsi="Arial Narrow"/>
          <w:sz w:val="16"/>
          <w:szCs w:val="16"/>
        </w:rPr>
        <w:footnoteRef/>
      </w:r>
      <w:r w:rsidRPr="00DE0E78">
        <w:rPr>
          <w:rFonts w:ascii="Arial Narrow" w:hAnsi="Arial Narrow"/>
          <w:sz w:val="16"/>
          <w:szCs w:val="16"/>
        </w:rPr>
        <w:t xml:space="preserve"> Należy usunąć zapis dotyczący nr załącznika do Regulaminu konkursu/naboru w trybie pozakonkursowym w przypadku, gdy „Podręcznik wnioskodawcy i beneficjenta programów polityki spójności 2014-2020 w zakresie informacji i promocji” nie stanowił załącznika do ww. Regulaminu.</w:t>
      </w:r>
    </w:p>
  </w:footnote>
  <w:footnote w:id="28">
    <w:p w:rsidR="003961AB" w:rsidRPr="00EC486A" w:rsidRDefault="003961AB" w:rsidP="006A4AAB">
      <w:pPr>
        <w:pStyle w:val="Normalny1"/>
        <w:spacing w:after="0" w:line="240" w:lineRule="auto"/>
        <w:jc w:val="both"/>
        <w:rPr>
          <w:rFonts w:ascii="Arial Narrow" w:hAnsi="Arial Narrow"/>
          <w:sz w:val="16"/>
          <w:szCs w:val="16"/>
        </w:rPr>
      </w:pPr>
      <w:r w:rsidRPr="00EC486A">
        <w:rPr>
          <w:rFonts w:ascii="Arial Narrow" w:hAnsi="Arial Narrow"/>
          <w:sz w:val="16"/>
          <w:szCs w:val="16"/>
          <w:vertAlign w:val="superscript"/>
        </w:rPr>
        <w:footnoteRef/>
      </w:r>
      <w:r w:rsidRPr="00EC486A">
        <w:rPr>
          <w:rFonts w:ascii="Arial Narrow" w:eastAsia="Arial Narrow" w:hAnsi="Arial Narrow" w:cs="Arial Narrow"/>
          <w:sz w:val="16"/>
          <w:szCs w:val="16"/>
        </w:rPr>
        <w:t xml:space="preserve"> Dniem udzielenia/otrzymania pomocy jest dzień zawarcia Umowy o dofinansowanie.</w:t>
      </w:r>
    </w:p>
  </w:footnote>
  <w:footnote w:id="29">
    <w:p w:rsidR="003961AB" w:rsidRPr="00EC486A" w:rsidRDefault="003961AB" w:rsidP="00B47283">
      <w:pPr>
        <w:pStyle w:val="Tekstprzypisudolnego"/>
        <w:jc w:val="both"/>
        <w:rPr>
          <w:rFonts w:ascii="Arial Narrow" w:hAnsi="Arial Narrow"/>
          <w:sz w:val="16"/>
          <w:szCs w:val="16"/>
        </w:rPr>
      </w:pPr>
      <w:r w:rsidRPr="00EC486A">
        <w:rPr>
          <w:rStyle w:val="Odwoanieprzypisudolnego"/>
          <w:rFonts w:ascii="Arial Narrow" w:hAnsi="Arial Narrow"/>
          <w:sz w:val="16"/>
          <w:szCs w:val="16"/>
        </w:rPr>
        <w:footnoteRef/>
      </w:r>
      <w:r w:rsidRPr="00EC486A">
        <w:rPr>
          <w:rFonts w:ascii="Arial Narrow" w:hAnsi="Arial Narrow"/>
          <w:sz w:val="16"/>
          <w:szCs w:val="16"/>
        </w:rPr>
        <w:t xml:space="preserve"> Dotyczy projektów obejmujących inwestycje w infrastrukturę lub inwestycje produkcyjne. Usunąć, jeżeli nie dotyczy.</w:t>
      </w:r>
    </w:p>
  </w:footnote>
  <w:footnote w:id="30">
    <w:p w:rsidR="003961AB" w:rsidRPr="00EC486A" w:rsidRDefault="003961AB" w:rsidP="00B47283">
      <w:pPr>
        <w:pStyle w:val="Tekstprzypisudolnego"/>
        <w:jc w:val="both"/>
        <w:rPr>
          <w:rFonts w:ascii="Arial Narrow" w:hAnsi="Arial Narrow"/>
          <w:sz w:val="16"/>
          <w:szCs w:val="16"/>
        </w:rPr>
      </w:pPr>
      <w:r w:rsidRPr="00EC486A">
        <w:rPr>
          <w:rStyle w:val="Odwoanieprzypisudolnego"/>
          <w:rFonts w:ascii="Arial Narrow" w:hAnsi="Arial Narrow"/>
          <w:sz w:val="16"/>
          <w:szCs w:val="16"/>
        </w:rPr>
        <w:footnoteRef/>
      </w:r>
      <w:r w:rsidRPr="00EC486A">
        <w:rPr>
          <w:rFonts w:ascii="Arial Narrow" w:hAnsi="Arial Narrow"/>
          <w:sz w:val="16"/>
          <w:szCs w:val="16"/>
        </w:rPr>
        <w:t xml:space="preserve"> W przypadku, gdy w ramach wniosku o płatność końcową Benefi</w:t>
      </w:r>
      <w:r>
        <w:rPr>
          <w:rFonts w:ascii="Arial Narrow" w:hAnsi="Arial Narrow"/>
          <w:sz w:val="16"/>
          <w:szCs w:val="16"/>
        </w:rPr>
        <w:t>cjentowi przekazywane są środki</w:t>
      </w:r>
      <w:r w:rsidRPr="00EC486A">
        <w:rPr>
          <w:rFonts w:ascii="Arial Narrow" w:hAnsi="Arial Narrow"/>
          <w:sz w:val="16"/>
          <w:szCs w:val="16"/>
        </w:rPr>
        <w:t xml:space="preserve"> - od daty dokonania przelewu na rachunek bankowy Beneficjenta, w pozostałych przypadkach - od daty zatwierdzenia wniosku o płatność końcową.</w:t>
      </w:r>
    </w:p>
  </w:footnote>
  <w:footnote w:id="31">
    <w:p w:rsidR="003961AB" w:rsidRPr="00EC486A" w:rsidRDefault="003961AB" w:rsidP="00B47283">
      <w:pPr>
        <w:pStyle w:val="Tekstprzypisudolnego"/>
        <w:jc w:val="both"/>
        <w:rPr>
          <w:rFonts w:ascii="Arial Narrow" w:hAnsi="Arial Narrow"/>
          <w:sz w:val="16"/>
          <w:szCs w:val="16"/>
        </w:rPr>
      </w:pPr>
      <w:r w:rsidRPr="00EC486A">
        <w:rPr>
          <w:rStyle w:val="Odwoanieprzypisudolnego"/>
          <w:rFonts w:ascii="Arial Narrow" w:hAnsi="Arial Narrow"/>
          <w:sz w:val="16"/>
          <w:szCs w:val="16"/>
        </w:rPr>
        <w:footnoteRef/>
      </w:r>
      <w:r w:rsidRPr="00EC486A">
        <w:rPr>
          <w:rFonts w:ascii="Arial Narrow" w:hAnsi="Arial Narrow"/>
          <w:sz w:val="16"/>
          <w:szCs w:val="16"/>
        </w:rPr>
        <w:t xml:space="preserve"> Korzyść” to takie przysporzenie majątkowe, w tym uzyskanie przychodu, zwolnienie z długu lub uniknięcie straty, albo takie uzyskanie pozycji ekonomicznie lepszej niż możliwa do uzyskania przez inne podmioty w tych samych warunkach, które: </w:t>
      </w:r>
    </w:p>
    <w:p w:rsidR="003961AB" w:rsidRPr="00EC486A" w:rsidRDefault="003961AB" w:rsidP="00B47283">
      <w:pPr>
        <w:pStyle w:val="Tekstprzypisudolnego"/>
        <w:jc w:val="both"/>
        <w:rPr>
          <w:rFonts w:ascii="Arial Narrow" w:hAnsi="Arial Narrow"/>
          <w:sz w:val="16"/>
          <w:szCs w:val="16"/>
        </w:rPr>
      </w:pPr>
      <w:r w:rsidRPr="00EC486A">
        <w:rPr>
          <w:rFonts w:ascii="Arial Narrow" w:hAnsi="Arial Narrow"/>
          <w:sz w:val="16"/>
          <w:szCs w:val="16"/>
        </w:rPr>
        <w:t xml:space="preserve">1) nastąpiło w wyniku zmiany charakteru własności elementu infrastruktury, albo zaprzestania działalności produkcyjnej; </w:t>
      </w:r>
    </w:p>
    <w:p w:rsidR="003961AB" w:rsidRPr="00EC486A" w:rsidRDefault="003961AB" w:rsidP="00B47283">
      <w:pPr>
        <w:pStyle w:val="Tekstprzypisudolnego"/>
        <w:jc w:val="both"/>
        <w:rPr>
          <w:rFonts w:ascii="Arial Narrow" w:hAnsi="Arial Narrow"/>
          <w:sz w:val="16"/>
          <w:szCs w:val="16"/>
        </w:rPr>
      </w:pPr>
      <w:r w:rsidRPr="00EC486A">
        <w:rPr>
          <w:rFonts w:ascii="Arial Narrow" w:hAnsi="Arial Narrow"/>
          <w:sz w:val="16"/>
          <w:szCs w:val="16"/>
        </w:rPr>
        <w:t xml:space="preserve">2) faktycznie powstało po stronie przedsiębiorstwa lub podmiotu publicznego. </w:t>
      </w:r>
    </w:p>
    <w:p w:rsidR="003961AB" w:rsidRPr="00EC486A" w:rsidRDefault="003961AB" w:rsidP="00B47283">
      <w:pPr>
        <w:pStyle w:val="Tekstprzypisudolnego"/>
        <w:jc w:val="both"/>
        <w:rPr>
          <w:rFonts w:ascii="Arial Narrow" w:hAnsi="Arial Narrow"/>
          <w:sz w:val="16"/>
          <w:szCs w:val="16"/>
        </w:rPr>
      </w:pPr>
      <w:r w:rsidRPr="00EC486A">
        <w:rPr>
          <w:rFonts w:ascii="Arial Narrow" w:hAnsi="Arial Narrow"/>
          <w:sz w:val="16"/>
          <w:szCs w:val="16"/>
        </w:rPr>
        <w:t xml:space="preserve">Korzyść jest nienależna w rozumieniu powyższego przepisu, jeżeli jest nie do pogodzenia z celami pomocy realizowanej przez zaangażowanie Funduszy oraz celami dofinansowania danego działania. Z uwagi na to, występowanie „nienależnej korzyści” należy oceniać zarówno po stronie Beneficjenta, jak i po stronie podmiotów innych niż Beneficjenci. Nienależna korzyść powinna być rozumiana jako: </w:t>
      </w:r>
    </w:p>
    <w:p w:rsidR="003961AB" w:rsidRPr="00EC486A" w:rsidRDefault="003961AB" w:rsidP="00B47283">
      <w:pPr>
        <w:pStyle w:val="Tekstprzypisudolnego"/>
        <w:jc w:val="both"/>
        <w:rPr>
          <w:rFonts w:ascii="Arial Narrow" w:hAnsi="Arial Narrow"/>
          <w:sz w:val="16"/>
          <w:szCs w:val="16"/>
        </w:rPr>
      </w:pPr>
      <w:r w:rsidRPr="00EC486A">
        <w:rPr>
          <w:rFonts w:ascii="Arial Narrow" w:hAnsi="Arial Narrow"/>
          <w:sz w:val="16"/>
          <w:szCs w:val="16"/>
        </w:rPr>
        <w:t xml:space="preserve">1) dla Beneficjentów – uzyskanie jakiegokolwiek przychodu w wyniku zmiany charakteru własności elementu infrastruktury, albo zaprzestania działalności produkcyjnej; </w:t>
      </w:r>
    </w:p>
    <w:p w:rsidR="003961AB" w:rsidRPr="00EC486A" w:rsidRDefault="003961AB" w:rsidP="00B47283">
      <w:pPr>
        <w:pStyle w:val="Tekstprzypisudolnego"/>
        <w:jc w:val="both"/>
        <w:rPr>
          <w:sz w:val="16"/>
          <w:szCs w:val="16"/>
        </w:rPr>
      </w:pPr>
      <w:r w:rsidRPr="00EC486A">
        <w:rPr>
          <w:rFonts w:ascii="Arial Narrow" w:hAnsi="Arial Narrow"/>
          <w:sz w:val="16"/>
          <w:szCs w:val="16"/>
        </w:rPr>
        <w:t>2) dla podmiotów innych niż Beneficjenci, w tym dla kontrahentów – zaangażowanie w transakcję środków o wartości niższej, niż rynkowa wartość elementów infrastruktury, których dotyczy zmiana charakteru własności, albo uzyskanie pozycji ekonomicznie lepszej niż możliwa do uzyskania przez inne podmioty w tych samych warunkach.</w:t>
      </w:r>
    </w:p>
  </w:footnote>
  <w:footnote w:id="32">
    <w:p w:rsidR="003961AB" w:rsidRPr="00EC486A" w:rsidRDefault="003961AB" w:rsidP="00B47283">
      <w:pPr>
        <w:pStyle w:val="Tekstprzypisudolnego"/>
        <w:jc w:val="both"/>
        <w:rPr>
          <w:rFonts w:ascii="Arial Narrow" w:hAnsi="Arial Narrow"/>
          <w:sz w:val="16"/>
          <w:szCs w:val="16"/>
        </w:rPr>
      </w:pPr>
      <w:r w:rsidRPr="00EC486A">
        <w:rPr>
          <w:rStyle w:val="Odwoanieprzypisudolnego"/>
          <w:rFonts w:ascii="Arial Narrow" w:hAnsi="Arial Narrow"/>
          <w:sz w:val="16"/>
          <w:szCs w:val="16"/>
        </w:rPr>
        <w:footnoteRef/>
      </w:r>
      <w:r w:rsidRPr="00EC486A">
        <w:rPr>
          <w:rFonts w:ascii="Arial Narrow" w:hAnsi="Arial Narrow"/>
          <w:sz w:val="16"/>
          <w:szCs w:val="16"/>
        </w:rPr>
        <w:t xml:space="preserve"> Pod warunkiem, że uzyskane z tytułu zbycia środka trwałego fundusze zostały wykorzystane w całości na nabycie innego przedmiotu.</w:t>
      </w:r>
    </w:p>
  </w:footnote>
  <w:footnote w:id="33">
    <w:p w:rsidR="003961AB" w:rsidRPr="0044368E" w:rsidRDefault="003961AB" w:rsidP="00B47283">
      <w:pPr>
        <w:pStyle w:val="Tekstprzypisudolnego"/>
        <w:jc w:val="both"/>
        <w:rPr>
          <w:rFonts w:ascii="Arial Narrow" w:hAnsi="Arial Narrow"/>
          <w:sz w:val="16"/>
          <w:szCs w:val="16"/>
        </w:rPr>
      </w:pPr>
      <w:r w:rsidRPr="0044368E">
        <w:rPr>
          <w:rStyle w:val="Odwoanieprzypisudolnego"/>
          <w:rFonts w:ascii="Arial Narrow" w:hAnsi="Arial Narrow"/>
          <w:sz w:val="16"/>
          <w:szCs w:val="16"/>
        </w:rPr>
        <w:footnoteRef/>
      </w:r>
      <w:r w:rsidRPr="0044368E">
        <w:rPr>
          <w:rFonts w:ascii="Arial Narrow" w:hAnsi="Arial Narrow"/>
          <w:sz w:val="16"/>
          <w:szCs w:val="16"/>
        </w:rPr>
        <w:t xml:space="preserve"> Jeśli dotyczy; postanowienia nie mają zastosowania do projektów, których Beneficjentem jest MŚP. W przypadku gdy wkład z funduszy strukturalnych stanowi pomoc publiczną, okres 10 lat zostaje zastąpiony terminem mającym zastosowanie na mocy przepisów regulujących udzielanie pomocy publicznej.</w:t>
      </w:r>
    </w:p>
  </w:footnote>
  <w:footnote w:id="34">
    <w:p w:rsidR="003961AB" w:rsidRPr="00975DDA" w:rsidRDefault="003961AB" w:rsidP="00442AC1">
      <w:pPr>
        <w:pStyle w:val="Normalny1"/>
        <w:spacing w:after="0" w:line="240" w:lineRule="auto"/>
        <w:jc w:val="both"/>
        <w:rPr>
          <w:rFonts w:ascii="Arial Narrow" w:hAnsi="Arial Narrow"/>
          <w:sz w:val="16"/>
          <w:szCs w:val="16"/>
        </w:rPr>
      </w:pPr>
      <w:r w:rsidRPr="00975DDA">
        <w:rPr>
          <w:rFonts w:ascii="Arial Narrow" w:hAnsi="Arial Narrow"/>
          <w:sz w:val="16"/>
          <w:szCs w:val="16"/>
          <w:vertAlign w:val="superscript"/>
        </w:rPr>
        <w:footnoteRef/>
      </w:r>
      <w:r w:rsidRPr="00975DDA">
        <w:rPr>
          <w:rFonts w:ascii="Arial Narrow" w:eastAsia="Arial Narrow" w:hAnsi="Arial Narrow" w:cs="Arial Narrow"/>
          <w:sz w:val="16"/>
          <w:szCs w:val="16"/>
        </w:rPr>
        <w:t xml:space="preserve"> Paragraf nie ma zastosowania do Beneficjentów będących jednostkami sektora finansów publicznych albo fundacji, której jedynym fundatorem jest Skarb Państwa (art. 206 ust. 4 </w:t>
      </w:r>
      <w:r w:rsidRPr="00975DDA">
        <w:rPr>
          <w:rFonts w:ascii="Arial Narrow" w:eastAsia="Arial Narrow" w:hAnsi="Arial Narrow" w:cs="Arial Narrow"/>
          <w:i/>
          <w:sz w:val="16"/>
          <w:szCs w:val="16"/>
        </w:rPr>
        <w:t>ustawy z dnia 27 sierpnia 2009 r. o finansach publicznych</w:t>
      </w:r>
      <w:r w:rsidRPr="001F65BE">
        <w:rPr>
          <w:rFonts w:ascii="Arial Narrow" w:eastAsia="Arial Narrow" w:hAnsi="Arial Narrow" w:cs="Arial Narrow"/>
          <w:sz w:val="16"/>
          <w:szCs w:val="16"/>
        </w:rPr>
        <w:t xml:space="preserve"> – </w:t>
      </w:r>
      <w:r w:rsidRPr="00EB680A">
        <w:rPr>
          <w:rFonts w:ascii="Arial Narrow" w:eastAsia="Arial Narrow" w:hAnsi="Arial Narrow" w:cs="Arial Narrow"/>
          <w:i/>
          <w:sz w:val="16"/>
          <w:szCs w:val="16"/>
        </w:rPr>
        <w:t xml:space="preserve">(Dz. U. z 2013 r. poz. 885 z </w:t>
      </w:r>
      <w:proofErr w:type="spellStart"/>
      <w:r w:rsidRPr="00EB680A">
        <w:rPr>
          <w:rFonts w:ascii="Arial Narrow" w:eastAsia="Arial Narrow" w:hAnsi="Arial Narrow" w:cs="Arial Narrow"/>
          <w:i/>
          <w:sz w:val="16"/>
          <w:szCs w:val="16"/>
        </w:rPr>
        <w:t>późń</w:t>
      </w:r>
      <w:proofErr w:type="spellEnd"/>
      <w:r w:rsidRPr="00EB680A">
        <w:rPr>
          <w:rFonts w:ascii="Arial Narrow" w:eastAsia="Arial Narrow" w:hAnsi="Arial Narrow" w:cs="Arial Narrow"/>
          <w:i/>
          <w:sz w:val="16"/>
          <w:szCs w:val="16"/>
        </w:rPr>
        <w:t>. zm.))</w:t>
      </w:r>
      <w:r w:rsidRPr="003F5BE0">
        <w:rPr>
          <w:rFonts w:ascii="Arial Narrow" w:eastAsia="Arial Narrow" w:hAnsi="Arial Narrow" w:cs="Arial Narrow"/>
          <w:sz w:val="16"/>
          <w:szCs w:val="16"/>
        </w:rPr>
        <w:t>.</w:t>
      </w:r>
      <w:r>
        <w:rPr>
          <w:rFonts w:ascii="Arial Narrow" w:eastAsia="Arial Narrow" w:hAnsi="Arial Narrow" w:cs="Arial Narrow"/>
          <w:sz w:val="16"/>
          <w:szCs w:val="16"/>
        </w:rPr>
        <w:t xml:space="preserve"> Usunąć, jeżeli nie dotyczy.</w:t>
      </w:r>
    </w:p>
  </w:footnote>
  <w:footnote w:id="35">
    <w:p w:rsidR="003961AB" w:rsidRPr="00B07083" w:rsidRDefault="003961AB" w:rsidP="002F686C">
      <w:pPr>
        <w:pStyle w:val="Tekstprzypisudolnego"/>
        <w:jc w:val="both"/>
        <w:rPr>
          <w:rFonts w:ascii="Arial Narrow" w:hAnsi="Arial Narrow"/>
          <w:sz w:val="16"/>
          <w:szCs w:val="16"/>
        </w:rPr>
      </w:pPr>
      <w:r w:rsidRPr="00B07083">
        <w:rPr>
          <w:rStyle w:val="Odwoanieprzypisudolnego"/>
          <w:rFonts w:ascii="Arial Narrow" w:hAnsi="Arial Narrow"/>
          <w:sz w:val="16"/>
          <w:szCs w:val="16"/>
        </w:rPr>
        <w:footnoteRef/>
      </w:r>
      <w:r w:rsidRPr="00B07083">
        <w:rPr>
          <w:rFonts w:ascii="Arial Narrow" w:hAnsi="Arial Narrow"/>
          <w:sz w:val="16"/>
          <w:szCs w:val="16"/>
        </w:rPr>
        <w:t xml:space="preserve"> Usunąć w przypadku, gdy nie dotyczy wymienionych podmiotów.</w:t>
      </w:r>
    </w:p>
  </w:footnote>
  <w:footnote w:id="36">
    <w:p w:rsidR="003961AB" w:rsidRPr="0099335B" w:rsidRDefault="003961AB">
      <w:pPr>
        <w:pStyle w:val="Normalny1"/>
        <w:spacing w:after="0" w:line="240" w:lineRule="auto"/>
        <w:jc w:val="both"/>
        <w:rPr>
          <w:rFonts w:ascii="Arial Narrow" w:hAnsi="Arial Narrow"/>
          <w:sz w:val="16"/>
          <w:szCs w:val="16"/>
        </w:rPr>
      </w:pPr>
      <w:r w:rsidRPr="0099335B">
        <w:rPr>
          <w:rFonts w:ascii="Arial Narrow" w:hAnsi="Arial Narrow"/>
          <w:sz w:val="16"/>
          <w:szCs w:val="16"/>
          <w:vertAlign w:val="superscript"/>
        </w:rPr>
        <w:footnoteRef/>
      </w:r>
      <w:r w:rsidRPr="0099335B">
        <w:rPr>
          <w:rFonts w:ascii="Arial Narrow" w:eastAsia="Arial Narrow" w:hAnsi="Arial Narrow" w:cs="Arial Narrow"/>
          <w:sz w:val="16"/>
          <w:szCs w:val="16"/>
        </w:rPr>
        <w:t xml:space="preserve"> Okoliczności, o których mowa w tym punkcie</w:t>
      </w:r>
      <w:r>
        <w:rPr>
          <w:rFonts w:ascii="Arial Narrow" w:eastAsia="Arial Narrow" w:hAnsi="Arial Narrow" w:cs="Arial Narrow"/>
          <w:sz w:val="16"/>
          <w:szCs w:val="16"/>
        </w:rPr>
        <w:t>,</w:t>
      </w:r>
      <w:r w:rsidRPr="0099335B">
        <w:rPr>
          <w:rFonts w:ascii="Arial Narrow" w:eastAsia="Arial Narrow" w:hAnsi="Arial Narrow" w:cs="Arial Narrow"/>
          <w:sz w:val="16"/>
          <w:szCs w:val="16"/>
        </w:rPr>
        <w:t xml:space="preserve"> wystąpiły wskutek potwierdzonego prawomocnym wyrokiem sądowym popełnienia przestępstwa przez Beneficjenta, Partnera lub podmiot upoważniony do dokonywania wydatków w Projekcie</w:t>
      </w:r>
      <w:r>
        <w:rPr>
          <w:rFonts w:ascii="Arial Narrow" w:eastAsia="Arial Narrow" w:hAnsi="Arial Narrow" w:cs="Arial Narrow"/>
          <w:sz w:val="16"/>
          <w:szCs w:val="16"/>
        </w:rPr>
        <w:t>,</w:t>
      </w:r>
      <w:r w:rsidRPr="0099335B">
        <w:rPr>
          <w:rFonts w:ascii="Arial Narrow" w:eastAsia="Arial Narrow" w:hAnsi="Arial Narrow" w:cs="Arial Narrow"/>
          <w:sz w:val="16"/>
          <w:szCs w:val="16"/>
        </w:rPr>
        <w:t xml:space="preserve"> albo osobę uprawnioną do dokonywania w ramach Projektu czynności w imieniu Beneficjenta.</w:t>
      </w:r>
    </w:p>
  </w:footnote>
  <w:footnote w:id="37">
    <w:p w:rsidR="003961AB" w:rsidRPr="0099335B" w:rsidRDefault="003961AB" w:rsidP="0099335B">
      <w:pPr>
        <w:pStyle w:val="Tekstprzypisudolnego"/>
        <w:jc w:val="both"/>
        <w:rPr>
          <w:rFonts w:ascii="Arial Narrow" w:hAnsi="Arial Narrow"/>
          <w:sz w:val="16"/>
          <w:szCs w:val="16"/>
        </w:rPr>
      </w:pPr>
      <w:r w:rsidRPr="0099335B">
        <w:rPr>
          <w:rStyle w:val="Odwoanieprzypisudolnego"/>
          <w:rFonts w:ascii="Arial Narrow" w:hAnsi="Arial Narrow"/>
          <w:sz w:val="16"/>
          <w:szCs w:val="16"/>
        </w:rPr>
        <w:footnoteRef/>
      </w:r>
      <w:r w:rsidRPr="0099335B">
        <w:rPr>
          <w:rFonts w:ascii="Arial Narrow" w:hAnsi="Arial Narrow"/>
          <w:sz w:val="16"/>
          <w:szCs w:val="16"/>
        </w:rPr>
        <w:t xml:space="preserve"> Nadanie w polskiej placówce pocztowej </w:t>
      </w:r>
      <w:r w:rsidRPr="000509A8">
        <w:rPr>
          <w:rFonts w:ascii="Arial Narrow" w:hAnsi="Arial Narrow"/>
          <w:sz w:val="16"/>
          <w:szCs w:val="16"/>
        </w:rPr>
        <w:t xml:space="preserve">operatora wyznaczonego </w:t>
      </w:r>
      <w:r w:rsidRPr="0099335B">
        <w:rPr>
          <w:rFonts w:ascii="Arial Narrow" w:hAnsi="Arial Narrow"/>
          <w:sz w:val="16"/>
          <w:szCs w:val="16"/>
        </w:rPr>
        <w:t>w rozumieniu ustawy z dnia 23 listopada 2012 r. - Prawo pocztowe (Dz. U. poz. 1529).</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961AB" w:rsidRDefault="003961AB">
    <w:pPr>
      <w:pStyle w:val="Normalny1"/>
      <w:tabs>
        <w:tab w:val="center" w:pos="4536"/>
        <w:tab w:val="right" w:pos="9072"/>
      </w:tabs>
      <w:spacing w:before="709" w:after="0" w:line="240" w:lineRule="auto"/>
      <w:jc w:val="right"/>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76138"/>
    <w:multiLevelType w:val="multilevel"/>
    <w:tmpl w:val="C1C4FA6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028D0368"/>
    <w:multiLevelType w:val="multilevel"/>
    <w:tmpl w:val="EF0C487E"/>
    <w:lvl w:ilvl="0">
      <w:start w:val="1"/>
      <w:numFmt w:val="decimal"/>
      <w:lvlText w:val="%1)"/>
      <w:lvlJc w:val="left"/>
      <w:pPr>
        <w:ind w:left="1190" w:firstLine="830"/>
      </w:pPr>
    </w:lvl>
    <w:lvl w:ilvl="1">
      <w:start w:val="1"/>
      <w:numFmt w:val="lowerLetter"/>
      <w:lvlText w:val="%2."/>
      <w:lvlJc w:val="left"/>
      <w:pPr>
        <w:ind w:left="1910" w:firstLine="1550"/>
      </w:pPr>
    </w:lvl>
    <w:lvl w:ilvl="2">
      <w:start w:val="1"/>
      <w:numFmt w:val="lowerRoman"/>
      <w:lvlText w:val="%3."/>
      <w:lvlJc w:val="right"/>
      <w:pPr>
        <w:ind w:left="2630" w:firstLine="2450"/>
      </w:pPr>
    </w:lvl>
    <w:lvl w:ilvl="3">
      <w:start w:val="1"/>
      <w:numFmt w:val="decimal"/>
      <w:lvlText w:val="%4."/>
      <w:lvlJc w:val="left"/>
      <w:pPr>
        <w:ind w:left="3350" w:firstLine="2990"/>
      </w:pPr>
    </w:lvl>
    <w:lvl w:ilvl="4">
      <w:start w:val="1"/>
      <w:numFmt w:val="lowerLetter"/>
      <w:lvlText w:val="%5."/>
      <w:lvlJc w:val="left"/>
      <w:pPr>
        <w:ind w:left="4070" w:firstLine="3710"/>
      </w:pPr>
    </w:lvl>
    <w:lvl w:ilvl="5">
      <w:start w:val="1"/>
      <w:numFmt w:val="lowerRoman"/>
      <w:lvlText w:val="%6."/>
      <w:lvlJc w:val="right"/>
      <w:pPr>
        <w:ind w:left="4790" w:firstLine="4610"/>
      </w:pPr>
    </w:lvl>
    <w:lvl w:ilvl="6">
      <w:start w:val="1"/>
      <w:numFmt w:val="decimal"/>
      <w:lvlText w:val="%7."/>
      <w:lvlJc w:val="left"/>
      <w:pPr>
        <w:ind w:left="5510" w:firstLine="5150"/>
      </w:pPr>
    </w:lvl>
    <w:lvl w:ilvl="7">
      <w:start w:val="1"/>
      <w:numFmt w:val="lowerLetter"/>
      <w:lvlText w:val="%8."/>
      <w:lvlJc w:val="left"/>
      <w:pPr>
        <w:ind w:left="6230" w:firstLine="5870"/>
      </w:pPr>
    </w:lvl>
    <w:lvl w:ilvl="8">
      <w:start w:val="1"/>
      <w:numFmt w:val="lowerRoman"/>
      <w:lvlText w:val="%9."/>
      <w:lvlJc w:val="right"/>
      <w:pPr>
        <w:ind w:left="6950" w:firstLine="6770"/>
      </w:pPr>
    </w:lvl>
  </w:abstractNum>
  <w:abstractNum w:abstractNumId="2">
    <w:nsid w:val="029377FF"/>
    <w:multiLevelType w:val="multilevel"/>
    <w:tmpl w:val="AA18DCB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nsid w:val="04EA3861"/>
    <w:multiLevelType w:val="multilevel"/>
    <w:tmpl w:val="5B94D99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nsid w:val="05A71549"/>
    <w:multiLevelType w:val="multilevel"/>
    <w:tmpl w:val="848C6C36"/>
    <w:lvl w:ilvl="0">
      <w:start w:val="1"/>
      <w:numFmt w:val="decimal"/>
      <w:lvlText w:val="%1)"/>
      <w:lvlJc w:val="left"/>
      <w:pPr>
        <w:ind w:left="1065" w:firstLine="705"/>
      </w:pPr>
      <w:rPr>
        <w:strike w:val="0"/>
        <w:u w:val="non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1069" w:firstLine="709"/>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nsid w:val="05C63318"/>
    <w:multiLevelType w:val="multilevel"/>
    <w:tmpl w:val="C2CC97DA"/>
    <w:lvl w:ilvl="0">
      <w:start w:val="1"/>
      <w:numFmt w:val="bullet"/>
      <w:lvlText w:val=""/>
      <w:lvlJc w:val="left"/>
      <w:pPr>
        <w:ind w:left="720" w:firstLine="360"/>
      </w:pPr>
      <w:rPr>
        <w:rFonts w:ascii="Symbol" w:hAnsi="Symbol" w:hint="default"/>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nsid w:val="06423612"/>
    <w:multiLevelType w:val="hybridMultilevel"/>
    <w:tmpl w:val="093485BA"/>
    <w:lvl w:ilvl="0" w:tplc="0415000F">
      <w:start w:val="1"/>
      <w:numFmt w:val="decimal"/>
      <w:lvlText w:val="%1."/>
      <w:lvlJc w:val="left"/>
      <w:pPr>
        <w:ind w:left="720" w:hanging="360"/>
      </w:pPr>
    </w:lvl>
    <w:lvl w:ilvl="1" w:tplc="A54CDA0C">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6A35537"/>
    <w:multiLevelType w:val="multilevel"/>
    <w:tmpl w:val="74CC2586"/>
    <w:lvl w:ilvl="0">
      <w:start w:val="7"/>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decimal"/>
      <w:lvlText w:val="%3."/>
      <w:lvlJc w:val="left"/>
      <w:pPr>
        <w:ind w:left="234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8">
    <w:nsid w:val="0AC14A36"/>
    <w:multiLevelType w:val="multilevel"/>
    <w:tmpl w:val="3A5C6906"/>
    <w:lvl w:ilvl="0">
      <w:start w:val="1"/>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9">
    <w:nsid w:val="0AF75B14"/>
    <w:multiLevelType w:val="multilevel"/>
    <w:tmpl w:val="C3A290F8"/>
    <w:lvl w:ilvl="0">
      <w:start w:val="1"/>
      <w:numFmt w:val="decimal"/>
      <w:lvlText w:val="%1."/>
      <w:lvlJc w:val="left"/>
      <w:pPr>
        <w:ind w:left="0" w:firstLine="0"/>
      </w:pPr>
    </w:lvl>
    <w:lvl w:ilvl="1">
      <w:start w:val="1"/>
      <w:numFmt w:val="lowerLetter"/>
      <w:lvlText w:val="%2."/>
      <w:lvlJc w:val="left"/>
      <w:pPr>
        <w:ind w:left="-1800" w:hanging="2160"/>
      </w:pPr>
    </w:lvl>
    <w:lvl w:ilvl="2">
      <w:start w:val="1"/>
      <w:numFmt w:val="lowerRoman"/>
      <w:lvlText w:val="%3."/>
      <w:lvlJc w:val="right"/>
      <w:pPr>
        <w:ind w:left="-1080" w:hanging="1260"/>
      </w:pPr>
    </w:lvl>
    <w:lvl w:ilvl="3">
      <w:start w:val="1"/>
      <w:numFmt w:val="decimal"/>
      <w:lvlText w:val="%4."/>
      <w:lvlJc w:val="left"/>
      <w:pPr>
        <w:ind w:left="-360" w:hanging="720"/>
      </w:pPr>
    </w:lvl>
    <w:lvl w:ilvl="4">
      <w:start w:val="1"/>
      <w:numFmt w:val="lowerLetter"/>
      <w:lvlText w:val="%5."/>
      <w:lvlJc w:val="left"/>
      <w:pPr>
        <w:ind w:left="360" w:firstLine="0"/>
      </w:pPr>
    </w:lvl>
    <w:lvl w:ilvl="5">
      <w:start w:val="1"/>
      <w:numFmt w:val="lowerRoman"/>
      <w:lvlText w:val="%6."/>
      <w:lvlJc w:val="right"/>
      <w:pPr>
        <w:ind w:left="1080" w:firstLine="900"/>
      </w:pPr>
    </w:lvl>
    <w:lvl w:ilvl="6">
      <w:start w:val="1"/>
      <w:numFmt w:val="decimal"/>
      <w:lvlText w:val="%7."/>
      <w:lvlJc w:val="left"/>
      <w:pPr>
        <w:ind w:left="1800" w:firstLine="1440"/>
      </w:pPr>
    </w:lvl>
    <w:lvl w:ilvl="7">
      <w:start w:val="1"/>
      <w:numFmt w:val="lowerLetter"/>
      <w:lvlText w:val="%8."/>
      <w:lvlJc w:val="left"/>
      <w:pPr>
        <w:ind w:left="2520" w:firstLine="2160"/>
      </w:pPr>
    </w:lvl>
    <w:lvl w:ilvl="8">
      <w:start w:val="1"/>
      <w:numFmt w:val="lowerRoman"/>
      <w:lvlText w:val="%9."/>
      <w:lvlJc w:val="right"/>
      <w:pPr>
        <w:ind w:left="3240" w:firstLine="3060"/>
      </w:pPr>
    </w:lvl>
  </w:abstractNum>
  <w:abstractNum w:abstractNumId="10">
    <w:nsid w:val="0DB6421E"/>
    <w:multiLevelType w:val="multilevel"/>
    <w:tmpl w:val="616CFD9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1">
    <w:nsid w:val="0F72313A"/>
    <w:multiLevelType w:val="multilevel"/>
    <w:tmpl w:val="96D6F91E"/>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12">
    <w:nsid w:val="0F9E57B0"/>
    <w:multiLevelType w:val="multilevel"/>
    <w:tmpl w:val="847857B6"/>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
    <w:nsid w:val="10886238"/>
    <w:multiLevelType w:val="multilevel"/>
    <w:tmpl w:val="9C0AB62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4">
    <w:nsid w:val="10CC0412"/>
    <w:multiLevelType w:val="multilevel"/>
    <w:tmpl w:val="A626A27C"/>
    <w:lvl w:ilvl="0">
      <w:start w:val="1"/>
      <w:numFmt w:val="decimal"/>
      <w:lvlText w:val="%1."/>
      <w:lvlJc w:val="left"/>
      <w:pPr>
        <w:ind w:left="360" w:firstLine="0"/>
      </w:pPr>
      <w:rPr>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5">
    <w:nsid w:val="10CE63CA"/>
    <w:multiLevelType w:val="multilevel"/>
    <w:tmpl w:val="F8F0A4EC"/>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16">
    <w:nsid w:val="119D724E"/>
    <w:multiLevelType w:val="multilevel"/>
    <w:tmpl w:val="F832346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nsid w:val="120F058B"/>
    <w:multiLevelType w:val="multilevel"/>
    <w:tmpl w:val="A4EEF03E"/>
    <w:lvl w:ilvl="0">
      <w:start w:val="1"/>
      <w:numFmt w:val="lowerLetter"/>
      <w:lvlText w:val="%1)"/>
      <w:lvlJc w:val="left"/>
      <w:pPr>
        <w:ind w:left="360" w:firstLine="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18">
    <w:nsid w:val="13F26A90"/>
    <w:multiLevelType w:val="multilevel"/>
    <w:tmpl w:val="FE1C3CAC"/>
    <w:lvl w:ilvl="0">
      <w:start w:val="1"/>
      <w:numFmt w:val="decimal"/>
      <w:lvlText w:val="%1)"/>
      <w:lvlJc w:val="left"/>
      <w:pPr>
        <w:ind w:left="720" w:firstLine="360"/>
      </w:pPr>
    </w:lvl>
    <w:lvl w:ilvl="1">
      <w:start w:val="2"/>
      <w:numFmt w:val="decimal"/>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9">
    <w:nsid w:val="15BF6AA9"/>
    <w:multiLevelType w:val="multilevel"/>
    <w:tmpl w:val="2D44E1A2"/>
    <w:lvl w:ilvl="0">
      <w:start w:val="1"/>
      <w:numFmt w:val="decimal"/>
      <w:lvlText w:val="%1)"/>
      <w:lvlJc w:val="left"/>
      <w:pPr>
        <w:ind w:left="720" w:firstLine="360"/>
      </w:pPr>
      <w:rPr>
        <w:rFonts w:ascii="Calibri" w:eastAsia="Calibri" w:hAnsi="Calibri" w:cs="Calibri"/>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lowerLetter"/>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0">
    <w:nsid w:val="15D4234B"/>
    <w:multiLevelType w:val="hybridMultilevel"/>
    <w:tmpl w:val="6EBA537A"/>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184D76A8"/>
    <w:multiLevelType w:val="multilevel"/>
    <w:tmpl w:val="EF0C487E"/>
    <w:lvl w:ilvl="0">
      <w:start w:val="1"/>
      <w:numFmt w:val="decimal"/>
      <w:lvlText w:val="%1)"/>
      <w:lvlJc w:val="left"/>
      <w:pPr>
        <w:ind w:left="1190" w:firstLine="830"/>
      </w:pPr>
    </w:lvl>
    <w:lvl w:ilvl="1">
      <w:start w:val="1"/>
      <w:numFmt w:val="lowerLetter"/>
      <w:lvlText w:val="%2."/>
      <w:lvlJc w:val="left"/>
      <w:pPr>
        <w:ind w:left="1910" w:firstLine="1550"/>
      </w:pPr>
    </w:lvl>
    <w:lvl w:ilvl="2">
      <w:start w:val="1"/>
      <w:numFmt w:val="lowerRoman"/>
      <w:lvlText w:val="%3."/>
      <w:lvlJc w:val="right"/>
      <w:pPr>
        <w:ind w:left="2630" w:firstLine="2450"/>
      </w:pPr>
    </w:lvl>
    <w:lvl w:ilvl="3">
      <w:start w:val="1"/>
      <w:numFmt w:val="decimal"/>
      <w:lvlText w:val="%4."/>
      <w:lvlJc w:val="left"/>
      <w:pPr>
        <w:ind w:left="3350" w:firstLine="2990"/>
      </w:pPr>
    </w:lvl>
    <w:lvl w:ilvl="4">
      <w:start w:val="1"/>
      <w:numFmt w:val="lowerLetter"/>
      <w:lvlText w:val="%5."/>
      <w:lvlJc w:val="left"/>
      <w:pPr>
        <w:ind w:left="4070" w:firstLine="3710"/>
      </w:pPr>
    </w:lvl>
    <w:lvl w:ilvl="5">
      <w:start w:val="1"/>
      <w:numFmt w:val="lowerRoman"/>
      <w:lvlText w:val="%6."/>
      <w:lvlJc w:val="right"/>
      <w:pPr>
        <w:ind w:left="4790" w:firstLine="4610"/>
      </w:pPr>
    </w:lvl>
    <w:lvl w:ilvl="6">
      <w:start w:val="1"/>
      <w:numFmt w:val="decimal"/>
      <w:lvlText w:val="%7."/>
      <w:lvlJc w:val="left"/>
      <w:pPr>
        <w:ind w:left="5510" w:firstLine="5150"/>
      </w:pPr>
    </w:lvl>
    <w:lvl w:ilvl="7">
      <w:start w:val="1"/>
      <w:numFmt w:val="lowerLetter"/>
      <w:lvlText w:val="%8."/>
      <w:lvlJc w:val="left"/>
      <w:pPr>
        <w:ind w:left="6230" w:firstLine="5870"/>
      </w:pPr>
    </w:lvl>
    <w:lvl w:ilvl="8">
      <w:start w:val="1"/>
      <w:numFmt w:val="lowerRoman"/>
      <w:lvlText w:val="%9."/>
      <w:lvlJc w:val="right"/>
      <w:pPr>
        <w:ind w:left="6950" w:firstLine="6770"/>
      </w:pPr>
    </w:lvl>
  </w:abstractNum>
  <w:abstractNum w:abstractNumId="22">
    <w:nsid w:val="1C6043CA"/>
    <w:multiLevelType w:val="multilevel"/>
    <w:tmpl w:val="ACE69B9C"/>
    <w:lvl w:ilvl="0">
      <w:start w:val="1"/>
      <w:numFmt w:val="decimal"/>
      <w:lvlText w:val="%1."/>
      <w:lvlJc w:val="left"/>
      <w:pPr>
        <w:ind w:left="-2935" w:firstLine="360"/>
      </w:pPr>
    </w:lvl>
    <w:lvl w:ilvl="1">
      <w:start w:val="1"/>
      <w:numFmt w:val="lowerLetter"/>
      <w:lvlText w:val="%2."/>
      <w:lvlJc w:val="left"/>
      <w:pPr>
        <w:ind w:left="-2252" w:firstLine="1080"/>
      </w:pPr>
    </w:lvl>
    <w:lvl w:ilvl="2">
      <w:start w:val="1"/>
      <w:numFmt w:val="lowerRoman"/>
      <w:lvlText w:val="%3."/>
      <w:lvlJc w:val="right"/>
      <w:pPr>
        <w:ind w:left="-1532" w:firstLine="1980"/>
      </w:pPr>
    </w:lvl>
    <w:lvl w:ilvl="3">
      <w:start w:val="1"/>
      <w:numFmt w:val="decimal"/>
      <w:lvlText w:val="%4."/>
      <w:lvlJc w:val="left"/>
      <w:pPr>
        <w:ind w:left="-812" w:firstLine="2520"/>
      </w:pPr>
    </w:lvl>
    <w:lvl w:ilvl="4">
      <w:start w:val="1"/>
      <w:numFmt w:val="lowerLetter"/>
      <w:lvlText w:val="%5."/>
      <w:lvlJc w:val="left"/>
      <w:pPr>
        <w:ind w:left="-92" w:firstLine="3240"/>
      </w:pPr>
    </w:lvl>
    <w:lvl w:ilvl="5">
      <w:start w:val="1"/>
      <w:numFmt w:val="lowerRoman"/>
      <w:lvlText w:val="%6."/>
      <w:lvlJc w:val="right"/>
      <w:pPr>
        <w:ind w:left="628" w:firstLine="4140"/>
      </w:pPr>
    </w:lvl>
    <w:lvl w:ilvl="6">
      <w:start w:val="1"/>
      <w:numFmt w:val="decimal"/>
      <w:lvlText w:val="%7."/>
      <w:lvlJc w:val="left"/>
      <w:pPr>
        <w:ind w:left="1348" w:firstLine="4680"/>
      </w:pPr>
    </w:lvl>
    <w:lvl w:ilvl="7">
      <w:start w:val="1"/>
      <w:numFmt w:val="lowerLetter"/>
      <w:lvlText w:val="%8."/>
      <w:lvlJc w:val="left"/>
      <w:pPr>
        <w:ind w:left="2068" w:firstLine="5400"/>
      </w:pPr>
    </w:lvl>
    <w:lvl w:ilvl="8">
      <w:start w:val="1"/>
      <w:numFmt w:val="lowerRoman"/>
      <w:lvlText w:val="%9."/>
      <w:lvlJc w:val="right"/>
      <w:pPr>
        <w:ind w:left="2788" w:firstLine="6300"/>
      </w:pPr>
    </w:lvl>
  </w:abstractNum>
  <w:abstractNum w:abstractNumId="23">
    <w:nsid w:val="1E402B91"/>
    <w:multiLevelType w:val="multilevel"/>
    <w:tmpl w:val="4350D588"/>
    <w:lvl w:ilvl="0">
      <w:start w:val="1"/>
      <w:numFmt w:val="decimal"/>
      <w:lvlText w:val="%1)"/>
      <w:lvlJc w:val="left"/>
      <w:pPr>
        <w:ind w:left="644" w:firstLine="284"/>
      </w:pPr>
    </w:lvl>
    <w:lvl w:ilvl="1">
      <w:start w:val="1"/>
      <w:numFmt w:val="lowerLetter"/>
      <w:lvlText w:val="%2."/>
      <w:lvlJc w:val="left"/>
      <w:pPr>
        <w:ind w:left="1364" w:firstLine="1004"/>
      </w:pPr>
    </w:lvl>
    <w:lvl w:ilvl="2">
      <w:start w:val="1"/>
      <w:numFmt w:val="decimal"/>
      <w:lvlText w:val="%3."/>
      <w:lvlJc w:val="left"/>
      <w:pPr>
        <w:ind w:left="2264" w:firstLine="1904"/>
      </w:pPr>
    </w:lvl>
    <w:lvl w:ilvl="3">
      <w:start w:val="1"/>
      <w:numFmt w:val="decimal"/>
      <w:lvlText w:val="%4."/>
      <w:lvlJc w:val="left"/>
      <w:pPr>
        <w:ind w:left="2804" w:firstLine="2444"/>
      </w:pPr>
    </w:lvl>
    <w:lvl w:ilvl="4">
      <w:start w:val="1"/>
      <w:numFmt w:val="lowerLetter"/>
      <w:lvlText w:val="%5."/>
      <w:lvlJc w:val="left"/>
      <w:pPr>
        <w:ind w:left="3524" w:firstLine="3164"/>
      </w:pPr>
    </w:lvl>
    <w:lvl w:ilvl="5">
      <w:start w:val="1"/>
      <w:numFmt w:val="lowerRoman"/>
      <w:lvlText w:val="%6."/>
      <w:lvlJc w:val="right"/>
      <w:pPr>
        <w:ind w:left="4244" w:firstLine="4064"/>
      </w:pPr>
    </w:lvl>
    <w:lvl w:ilvl="6">
      <w:start w:val="1"/>
      <w:numFmt w:val="decimal"/>
      <w:lvlText w:val="%7."/>
      <w:lvlJc w:val="left"/>
      <w:pPr>
        <w:ind w:left="4964" w:firstLine="4604"/>
      </w:pPr>
    </w:lvl>
    <w:lvl w:ilvl="7">
      <w:start w:val="1"/>
      <w:numFmt w:val="lowerLetter"/>
      <w:lvlText w:val="%8."/>
      <w:lvlJc w:val="left"/>
      <w:pPr>
        <w:ind w:left="5684" w:firstLine="5324"/>
      </w:pPr>
    </w:lvl>
    <w:lvl w:ilvl="8">
      <w:start w:val="1"/>
      <w:numFmt w:val="lowerRoman"/>
      <w:lvlText w:val="%9."/>
      <w:lvlJc w:val="right"/>
      <w:pPr>
        <w:ind w:left="6404" w:firstLine="6224"/>
      </w:pPr>
    </w:lvl>
  </w:abstractNum>
  <w:abstractNum w:abstractNumId="24">
    <w:nsid w:val="1F0B23E9"/>
    <w:multiLevelType w:val="multilevel"/>
    <w:tmpl w:val="AB9055FE"/>
    <w:lvl w:ilvl="0">
      <w:start w:val="1"/>
      <w:numFmt w:val="decimal"/>
      <w:lvlText w:val="%1)"/>
      <w:lvlJc w:val="left"/>
      <w:pPr>
        <w:ind w:left="1069" w:firstLine="709"/>
      </w:pPr>
    </w:lvl>
    <w:lvl w:ilvl="1">
      <w:start w:val="1"/>
      <w:numFmt w:val="lowerLetter"/>
      <w:lvlText w:val="%2."/>
      <w:lvlJc w:val="left"/>
      <w:pPr>
        <w:ind w:left="1789" w:firstLine="1429"/>
      </w:pPr>
    </w:lvl>
    <w:lvl w:ilvl="2">
      <w:start w:val="1"/>
      <w:numFmt w:val="lowerRoman"/>
      <w:lvlText w:val="%3."/>
      <w:lvlJc w:val="right"/>
      <w:pPr>
        <w:ind w:left="2509" w:firstLine="2329"/>
      </w:pPr>
    </w:lvl>
    <w:lvl w:ilvl="3">
      <w:start w:val="1"/>
      <w:numFmt w:val="decimal"/>
      <w:lvlText w:val="%4."/>
      <w:lvlJc w:val="left"/>
      <w:pPr>
        <w:ind w:left="3229" w:firstLine="2869"/>
      </w:pPr>
    </w:lvl>
    <w:lvl w:ilvl="4">
      <w:start w:val="1"/>
      <w:numFmt w:val="lowerLetter"/>
      <w:lvlText w:val="%5."/>
      <w:lvlJc w:val="left"/>
      <w:pPr>
        <w:ind w:left="3949" w:firstLine="3589"/>
      </w:pPr>
    </w:lvl>
    <w:lvl w:ilvl="5">
      <w:start w:val="1"/>
      <w:numFmt w:val="lowerRoman"/>
      <w:lvlText w:val="%6."/>
      <w:lvlJc w:val="right"/>
      <w:pPr>
        <w:ind w:left="4669" w:firstLine="4489"/>
      </w:pPr>
    </w:lvl>
    <w:lvl w:ilvl="6">
      <w:start w:val="1"/>
      <w:numFmt w:val="decimal"/>
      <w:lvlText w:val="%7."/>
      <w:lvlJc w:val="left"/>
      <w:pPr>
        <w:ind w:left="5389" w:firstLine="5029"/>
      </w:pPr>
    </w:lvl>
    <w:lvl w:ilvl="7">
      <w:start w:val="1"/>
      <w:numFmt w:val="lowerLetter"/>
      <w:lvlText w:val="%8."/>
      <w:lvlJc w:val="left"/>
      <w:pPr>
        <w:ind w:left="6109" w:firstLine="5749"/>
      </w:pPr>
    </w:lvl>
    <w:lvl w:ilvl="8">
      <w:start w:val="1"/>
      <w:numFmt w:val="lowerRoman"/>
      <w:lvlText w:val="%9."/>
      <w:lvlJc w:val="right"/>
      <w:pPr>
        <w:ind w:left="6829" w:firstLine="6649"/>
      </w:pPr>
    </w:lvl>
  </w:abstractNum>
  <w:abstractNum w:abstractNumId="25">
    <w:nsid w:val="23A07955"/>
    <w:multiLevelType w:val="multilevel"/>
    <w:tmpl w:val="13A85CB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6">
    <w:nsid w:val="26431E81"/>
    <w:multiLevelType w:val="hybridMultilevel"/>
    <w:tmpl w:val="E946C57C"/>
    <w:lvl w:ilvl="0" w:tplc="5FB2A10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7">
    <w:nsid w:val="27325029"/>
    <w:multiLevelType w:val="hybridMultilevel"/>
    <w:tmpl w:val="7B200DB0"/>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8">
    <w:nsid w:val="27355669"/>
    <w:multiLevelType w:val="multilevel"/>
    <w:tmpl w:val="4FDAC560"/>
    <w:lvl w:ilvl="0">
      <w:start w:val="7"/>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3"/>
      <w:numFmt w:val="decimal"/>
      <w:lvlText w:val="%3."/>
      <w:lvlJc w:val="left"/>
      <w:pPr>
        <w:ind w:left="234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29">
    <w:nsid w:val="282549C6"/>
    <w:multiLevelType w:val="multilevel"/>
    <w:tmpl w:val="094608D6"/>
    <w:lvl w:ilvl="0">
      <w:start w:val="1"/>
      <w:numFmt w:val="decimal"/>
      <w:lvlText w:val="%1)"/>
      <w:lvlJc w:val="left"/>
      <w:pPr>
        <w:ind w:left="1065" w:firstLine="705"/>
      </w:pPr>
      <w:rPr>
        <w:strike w:val="0"/>
        <w:u w:val="non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1069" w:firstLine="709"/>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0">
    <w:nsid w:val="2B4829F6"/>
    <w:multiLevelType w:val="multilevel"/>
    <w:tmpl w:val="A07A1378"/>
    <w:lvl w:ilvl="0">
      <w:start w:val="5"/>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31">
    <w:nsid w:val="2C0F69AF"/>
    <w:multiLevelType w:val="multilevel"/>
    <w:tmpl w:val="514E70E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2">
    <w:nsid w:val="2C71244E"/>
    <w:multiLevelType w:val="multilevel"/>
    <w:tmpl w:val="E340AF7A"/>
    <w:lvl w:ilvl="0">
      <w:start w:val="1"/>
      <w:numFmt w:val="decimal"/>
      <w:lvlText w:val="%1)"/>
      <w:lvlJc w:val="left"/>
      <w:pPr>
        <w:ind w:left="1065" w:firstLine="705"/>
      </w:pPr>
      <w:rPr>
        <w:strike w:val="0"/>
        <w:u w:val="non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3">
    <w:nsid w:val="306C5E6D"/>
    <w:multiLevelType w:val="multilevel"/>
    <w:tmpl w:val="94B679F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4">
    <w:nsid w:val="32285C9A"/>
    <w:multiLevelType w:val="multilevel"/>
    <w:tmpl w:val="9F7E56BC"/>
    <w:lvl w:ilvl="0">
      <w:start w:val="1"/>
      <w:numFmt w:val="lowerLetter"/>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35">
    <w:nsid w:val="32337C2C"/>
    <w:multiLevelType w:val="hybridMultilevel"/>
    <w:tmpl w:val="DB24B2D6"/>
    <w:lvl w:ilvl="0" w:tplc="04150011">
      <w:start w:val="1"/>
      <w:numFmt w:val="decimal"/>
      <w:lvlText w:val="%1)"/>
      <w:lvlJc w:val="left"/>
      <w:pPr>
        <w:ind w:left="1141" w:hanging="360"/>
      </w:p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36">
    <w:nsid w:val="327E4EC5"/>
    <w:multiLevelType w:val="multilevel"/>
    <w:tmpl w:val="30FEF48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7">
    <w:nsid w:val="329A6A3A"/>
    <w:multiLevelType w:val="multilevel"/>
    <w:tmpl w:val="F40651DE"/>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38">
    <w:nsid w:val="33767469"/>
    <w:multiLevelType w:val="multilevel"/>
    <w:tmpl w:val="6B005F9A"/>
    <w:lvl w:ilvl="0">
      <w:start w:val="1"/>
      <w:numFmt w:val="decimal"/>
      <w:lvlText w:val="%1)"/>
      <w:lvlJc w:val="left"/>
      <w:pPr>
        <w:ind w:left="1069" w:firstLine="709"/>
      </w:pPr>
    </w:lvl>
    <w:lvl w:ilvl="1">
      <w:start w:val="1"/>
      <w:numFmt w:val="lowerLetter"/>
      <w:lvlText w:val="%2."/>
      <w:lvlJc w:val="left"/>
      <w:pPr>
        <w:ind w:left="1789" w:firstLine="1429"/>
      </w:pPr>
    </w:lvl>
    <w:lvl w:ilvl="2">
      <w:start w:val="1"/>
      <w:numFmt w:val="lowerRoman"/>
      <w:lvlText w:val="%3."/>
      <w:lvlJc w:val="right"/>
      <w:pPr>
        <w:ind w:left="2509" w:firstLine="2329"/>
      </w:pPr>
    </w:lvl>
    <w:lvl w:ilvl="3">
      <w:start w:val="1"/>
      <w:numFmt w:val="decimal"/>
      <w:lvlText w:val="%4."/>
      <w:lvlJc w:val="left"/>
      <w:pPr>
        <w:ind w:left="3229" w:firstLine="2869"/>
      </w:pPr>
    </w:lvl>
    <w:lvl w:ilvl="4">
      <w:start w:val="1"/>
      <w:numFmt w:val="lowerLetter"/>
      <w:lvlText w:val="%5."/>
      <w:lvlJc w:val="left"/>
      <w:pPr>
        <w:ind w:left="3949" w:firstLine="3589"/>
      </w:pPr>
    </w:lvl>
    <w:lvl w:ilvl="5">
      <w:start w:val="1"/>
      <w:numFmt w:val="lowerRoman"/>
      <w:lvlText w:val="%6."/>
      <w:lvlJc w:val="right"/>
      <w:pPr>
        <w:ind w:left="4669" w:firstLine="4489"/>
      </w:pPr>
    </w:lvl>
    <w:lvl w:ilvl="6">
      <w:start w:val="1"/>
      <w:numFmt w:val="decimal"/>
      <w:lvlText w:val="%7."/>
      <w:lvlJc w:val="left"/>
      <w:pPr>
        <w:ind w:left="5389" w:firstLine="5029"/>
      </w:pPr>
    </w:lvl>
    <w:lvl w:ilvl="7">
      <w:start w:val="1"/>
      <w:numFmt w:val="lowerLetter"/>
      <w:lvlText w:val="%8."/>
      <w:lvlJc w:val="left"/>
      <w:pPr>
        <w:ind w:left="6109" w:firstLine="5749"/>
      </w:pPr>
    </w:lvl>
    <w:lvl w:ilvl="8">
      <w:start w:val="1"/>
      <w:numFmt w:val="lowerRoman"/>
      <w:lvlText w:val="%9."/>
      <w:lvlJc w:val="right"/>
      <w:pPr>
        <w:ind w:left="6829" w:firstLine="6649"/>
      </w:pPr>
    </w:lvl>
  </w:abstractNum>
  <w:abstractNum w:abstractNumId="39">
    <w:nsid w:val="350C3C61"/>
    <w:multiLevelType w:val="multilevel"/>
    <w:tmpl w:val="26F85D78"/>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0">
    <w:nsid w:val="35B23A6F"/>
    <w:multiLevelType w:val="multilevel"/>
    <w:tmpl w:val="E802111E"/>
    <w:lvl w:ilvl="0">
      <w:start w:val="1"/>
      <w:numFmt w:val="decimal"/>
      <w:lvlText w:val="%1."/>
      <w:lvlJc w:val="left"/>
      <w:pPr>
        <w:ind w:left="757" w:firstLine="360"/>
      </w:pPr>
      <w:rPr>
        <w:rFonts w:ascii="Arial Narrow" w:eastAsia="Arial Narrow" w:hAnsi="Arial Narrow" w:cs="Arial Narrow"/>
        <w:sz w:val="24"/>
      </w:rPr>
    </w:lvl>
    <w:lvl w:ilvl="1">
      <w:start w:val="1"/>
      <w:numFmt w:val="decimal"/>
      <w:lvlText w:val="%2)"/>
      <w:lvlJc w:val="left"/>
      <w:pPr>
        <w:ind w:left="1440" w:firstLine="1080"/>
      </w:pPr>
    </w:lvl>
    <w:lvl w:ilvl="2">
      <w:start w:val="1"/>
      <w:numFmt w:val="lowerLetter"/>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1">
    <w:nsid w:val="387342BD"/>
    <w:multiLevelType w:val="multilevel"/>
    <w:tmpl w:val="4372D0E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2">
    <w:nsid w:val="38CB088D"/>
    <w:multiLevelType w:val="multilevel"/>
    <w:tmpl w:val="4FDAD07A"/>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43">
    <w:nsid w:val="3AF74E36"/>
    <w:multiLevelType w:val="multilevel"/>
    <w:tmpl w:val="5E1A83B0"/>
    <w:lvl w:ilvl="0">
      <w:start w:val="1"/>
      <w:numFmt w:val="lowerLetter"/>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4">
    <w:nsid w:val="3DC74B78"/>
    <w:multiLevelType w:val="multilevel"/>
    <w:tmpl w:val="E9B667F8"/>
    <w:lvl w:ilvl="0">
      <w:start w:val="1"/>
      <w:numFmt w:val="decimal"/>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5">
    <w:nsid w:val="3DF22055"/>
    <w:multiLevelType w:val="multilevel"/>
    <w:tmpl w:val="4F0ABC30"/>
    <w:lvl w:ilvl="0">
      <w:start w:val="1"/>
      <w:numFmt w:val="decimal"/>
      <w:lvlText w:val="%1."/>
      <w:lvlJc w:val="left"/>
      <w:pPr>
        <w:ind w:left="360" w:firstLine="0"/>
      </w:pPr>
      <w:rPr>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6">
    <w:nsid w:val="3F5E3AC7"/>
    <w:multiLevelType w:val="multilevel"/>
    <w:tmpl w:val="657A989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7">
    <w:nsid w:val="3FCC43AD"/>
    <w:multiLevelType w:val="multilevel"/>
    <w:tmpl w:val="EE749B8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48">
    <w:nsid w:val="40F07AD1"/>
    <w:multiLevelType w:val="multilevel"/>
    <w:tmpl w:val="D9483886"/>
    <w:lvl w:ilvl="0">
      <w:start w:val="1"/>
      <w:numFmt w:val="decimal"/>
      <w:lvlText w:val="%1)"/>
      <w:lvlJc w:val="left"/>
      <w:pPr>
        <w:ind w:left="360" w:firstLine="0"/>
      </w:pPr>
    </w:lvl>
    <w:lvl w:ilvl="1">
      <w:start w:val="1"/>
      <w:numFmt w:val="lowerLetter"/>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49">
    <w:nsid w:val="41D1397F"/>
    <w:multiLevelType w:val="hybridMultilevel"/>
    <w:tmpl w:val="133ADAB0"/>
    <w:lvl w:ilvl="0" w:tplc="D0AAC41C">
      <w:start w:val="1"/>
      <w:numFmt w:val="lowerLetter"/>
      <w:lvlText w:val="%1)"/>
      <w:lvlJc w:val="left"/>
      <w:pPr>
        <w:ind w:left="720" w:hanging="360"/>
      </w:pPr>
      <w:rPr>
        <w:rFonts w:eastAsia="Arial Narrow" w:cs="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0">
    <w:nsid w:val="41D41591"/>
    <w:multiLevelType w:val="multilevel"/>
    <w:tmpl w:val="095414E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1">
    <w:nsid w:val="4730355D"/>
    <w:multiLevelType w:val="multilevel"/>
    <w:tmpl w:val="C79C5E38"/>
    <w:lvl w:ilvl="0">
      <w:start w:val="1"/>
      <w:numFmt w:val="decimal"/>
      <w:lvlText w:val="%1)"/>
      <w:lvlJc w:val="left"/>
      <w:pPr>
        <w:ind w:left="360" w:firstLine="0"/>
      </w:pPr>
    </w:lvl>
    <w:lvl w:ilvl="1">
      <w:start w:val="1"/>
      <w:numFmt w:val="decimal"/>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52">
    <w:nsid w:val="49CF4306"/>
    <w:multiLevelType w:val="multilevel"/>
    <w:tmpl w:val="EF6A6164"/>
    <w:lvl w:ilvl="0">
      <w:start w:val="1"/>
      <w:numFmt w:val="decimal"/>
      <w:lvlText w:val="%1)"/>
      <w:lvlJc w:val="left"/>
      <w:pPr>
        <w:ind w:left="360" w:firstLine="0"/>
      </w:pPr>
    </w:lvl>
    <w:lvl w:ilvl="1">
      <w:start w:val="1"/>
      <w:numFmt w:val="decimal"/>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53">
    <w:nsid w:val="4A75317A"/>
    <w:multiLevelType w:val="multilevel"/>
    <w:tmpl w:val="94BA4AF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4">
    <w:nsid w:val="54120DB6"/>
    <w:multiLevelType w:val="multilevel"/>
    <w:tmpl w:val="D07EFF46"/>
    <w:lvl w:ilvl="0">
      <w:start w:val="1"/>
      <w:numFmt w:val="decimal"/>
      <w:lvlText w:val="%1)"/>
      <w:lvlJc w:val="left"/>
      <w:pPr>
        <w:ind w:left="720" w:firstLine="360"/>
      </w:pPr>
      <w:rPr>
        <w:rFonts w:hint="default"/>
      </w:rPr>
    </w:lvl>
    <w:lvl w:ilvl="1">
      <w:start w:val="1"/>
      <w:numFmt w:val="lowerLetter"/>
      <w:lvlText w:val="%2."/>
      <w:lvlJc w:val="left"/>
      <w:pPr>
        <w:ind w:left="-720" w:hanging="1080"/>
      </w:pPr>
      <w:rPr>
        <w:rFonts w:hint="default"/>
      </w:rPr>
    </w:lvl>
    <w:lvl w:ilvl="2">
      <w:start w:val="1"/>
      <w:numFmt w:val="lowerRoman"/>
      <w:lvlText w:val="%3."/>
      <w:lvlJc w:val="right"/>
      <w:pPr>
        <w:ind w:left="0" w:hanging="180"/>
      </w:pPr>
      <w:rPr>
        <w:rFonts w:hint="default"/>
      </w:rPr>
    </w:lvl>
    <w:lvl w:ilvl="3">
      <w:start w:val="1"/>
      <w:numFmt w:val="decimal"/>
      <w:lvlText w:val="%4."/>
      <w:lvlJc w:val="left"/>
      <w:pPr>
        <w:ind w:left="720" w:firstLine="360"/>
      </w:pPr>
      <w:rPr>
        <w:rFonts w:hint="default"/>
      </w:rPr>
    </w:lvl>
    <w:lvl w:ilvl="4">
      <w:start w:val="1"/>
      <w:numFmt w:val="lowerLetter"/>
      <w:lvlText w:val="%5."/>
      <w:lvlJc w:val="left"/>
      <w:pPr>
        <w:ind w:left="1440" w:firstLine="1080"/>
      </w:pPr>
      <w:rPr>
        <w:rFonts w:hint="default"/>
      </w:rPr>
    </w:lvl>
    <w:lvl w:ilvl="5">
      <w:start w:val="1"/>
      <w:numFmt w:val="lowerRoman"/>
      <w:lvlText w:val="%6."/>
      <w:lvlJc w:val="right"/>
      <w:pPr>
        <w:ind w:left="2160" w:firstLine="1980"/>
      </w:pPr>
      <w:rPr>
        <w:rFonts w:hint="default"/>
      </w:rPr>
    </w:lvl>
    <w:lvl w:ilvl="6">
      <w:start w:val="1"/>
      <w:numFmt w:val="decimal"/>
      <w:lvlText w:val="%7."/>
      <w:lvlJc w:val="left"/>
      <w:pPr>
        <w:ind w:left="2880" w:firstLine="2520"/>
      </w:pPr>
      <w:rPr>
        <w:rFonts w:hint="default"/>
      </w:rPr>
    </w:lvl>
    <w:lvl w:ilvl="7">
      <w:start w:val="1"/>
      <w:numFmt w:val="lowerLetter"/>
      <w:lvlText w:val="%8."/>
      <w:lvlJc w:val="left"/>
      <w:pPr>
        <w:ind w:left="3600" w:firstLine="3240"/>
      </w:pPr>
      <w:rPr>
        <w:rFonts w:hint="default"/>
      </w:rPr>
    </w:lvl>
    <w:lvl w:ilvl="8">
      <w:start w:val="1"/>
      <w:numFmt w:val="lowerRoman"/>
      <w:lvlText w:val="%9."/>
      <w:lvlJc w:val="right"/>
      <w:pPr>
        <w:ind w:left="4320" w:firstLine="4140"/>
      </w:pPr>
      <w:rPr>
        <w:rFonts w:hint="default"/>
      </w:rPr>
    </w:lvl>
  </w:abstractNum>
  <w:abstractNum w:abstractNumId="55">
    <w:nsid w:val="541F6180"/>
    <w:multiLevelType w:val="multilevel"/>
    <w:tmpl w:val="57B2B16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6">
    <w:nsid w:val="55FB586B"/>
    <w:multiLevelType w:val="multilevel"/>
    <w:tmpl w:val="CD002DAC"/>
    <w:lvl w:ilvl="0">
      <w:start w:val="1"/>
      <w:numFmt w:val="decimal"/>
      <w:lvlText w:val="%1."/>
      <w:lvlJc w:val="left"/>
      <w:pPr>
        <w:ind w:left="757"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57">
    <w:nsid w:val="586D257F"/>
    <w:multiLevelType w:val="multilevel"/>
    <w:tmpl w:val="825470E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8">
    <w:nsid w:val="595E3595"/>
    <w:multiLevelType w:val="hybridMultilevel"/>
    <w:tmpl w:val="B2BC4FD4"/>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59">
    <w:nsid w:val="59F730D9"/>
    <w:multiLevelType w:val="multilevel"/>
    <w:tmpl w:val="60169FEE"/>
    <w:lvl w:ilvl="0">
      <w:start w:val="1"/>
      <w:numFmt w:val="decimal"/>
      <w:lvlText w:val="%1)"/>
      <w:lvlJc w:val="left"/>
      <w:pPr>
        <w:ind w:left="1065" w:firstLine="705"/>
      </w:pPr>
      <w:rPr>
        <w:strike w:val="0"/>
        <w:u w:val="non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1069" w:firstLine="709"/>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0">
    <w:nsid w:val="5C713603"/>
    <w:multiLevelType w:val="multilevel"/>
    <w:tmpl w:val="2AE635D6"/>
    <w:lvl w:ilvl="0">
      <w:start w:val="1"/>
      <w:numFmt w:val="decimal"/>
      <w:lvlText w:val="%1)"/>
      <w:lvlJc w:val="left"/>
      <w:pPr>
        <w:ind w:left="360" w:firstLine="0"/>
      </w:pPr>
      <w:rPr>
        <w:rFonts w:hint="default"/>
      </w:rPr>
    </w:lvl>
    <w:lvl w:ilvl="1">
      <w:start w:val="1"/>
      <w:numFmt w:val="decimal"/>
      <w:lvlText w:val="%2)"/>
      <w:lvlJc w:val="left"/>
      <w:pPr>
        <w:ind w:left="720" w:firstLine="360"/>
      </w:pPr>
      <w:rPr>
        <w:rFonts w:hint="default"/>
      </w:rPr>
    </w:lvl>
    <w:lvl w:ilvl="2">
      <w:start w:val="1"/>
      <w:numFmt w:val="lowerRoman"/>
      <w:lvlText w:val="%3)"/>
      <w:lvlJc w:val="left"/>
      <w:pPr>
        <w:ind w:left="1080" w:firstLine="720"/>
      </w:pPr>
      <w:rPr>
        <w:rFonts w:hint="default"/>
      </w:rPr>
    </w:lvl>
    <w:lvl w:ilvl="3">
      <w:start w:val="1"/>
      <w:numFmt w:val="decimal"/>
      <w:lvlText w:val="(%4)"/>
      <w:lvlJc w:val="left"/>
      <w:pPr>
        <w:ind w:left="1440" w:firstLine="1080"/>
      </w:pPr>
      <w:rPr>
        <w:rFonts w:hint="default"/>
      </w:rPr>
    </w:lvl>
    <w:lvl w:ilvl="4">
      <w:start w:val="1"/>
      <w:numFmt w:val="lowerLetter"/>
      <w:lvlText w:val="(%5)"/>
      <w:lvlJc w:val="left"/>
      <w:pPr>
        <w:ind w:left="1800" w:firstLine="1440"/>
      </w:pPr>
      <w:rPr>
        <w:rFonts w:hint="default"/>
      </w:rPr>
    </w:lvl>
    <w:lvl w:ilvl="5">
      <w:start w:val="1"/>
      <w:numFmt w:val="lowerRoman"/>
      <w:lvlText w:val="(%6)"/>
      <w:lvlJc w:val="left"/>
      <w:pPr>
        <w:ind w:left="2160" w:firstLine="1800"/>
      </w:pPr>
      <w:rPr>
        <w:rFonts w:hint="default"/>
      </w:rPr>
    </w:lvl>
    <w:lvl w:ilvl="6">
      <w:start w:val="1"/>
      <w:numFmt w:val="decimal"/>
      <w:lvlText w:val="%7."/>
      <w:lvlJc w:val="left"/>
      <w:pPr>
        <w:ind w:left="2520" w:firstLine="2160"/>
      </w:pPr>
      <w:rPr>
        <w:rFonts w:hint="default"/>
      </w:rPr>
    </w:lvl>
    <w:lvl w:ilvl="7">
      <w:start w:val="1"/>
      <w:numFmt w:val="lowerLetter"/>
      <w:lvlText w:val="%8."/>
      <w:lvlJc w:val="left"/>
      <w:pPr>
        <w:ind w:left="2880" w:firstLine="2520"/>
      </w:pPr>
      <w:rPr>
        <w:rFonts w:hint="default"/>
      </w:rPr>
    </w:lvl>
    <w:lvl w:ilvl="8">
      <w:start w:val="1"/>
      <w:numFmt w:val="lowerRoman"/>
      <w:lvlText w:val="%9."/>
      <w:lvlJc w:val="left"/>
      <w:pPr>
        <w:ind w:left="3240" w:firstLine="2880"/>
      </w:pPr>
      <w:rPr>
        <w:rFonts w:hint="default"/>
      </w:rPr>
    </w:lvl>
  </w:abstractNum>
  <w:abstractNum w:abstractNumId="61">
    <w:nsid w:val="5F07519F"/>
    <w:multiLevelType w:val="multilevel"/>
    <w:tmpl w:val="0C80E00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2">
    <w:nsid w:val="5FE93C65"/>
    <w:multiLevelType w:val="multilevel"/>
    <w:tmpl w:val="E5245B0E"/>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Letter"/>
      <w:lvlText w:val="%3)"/>
      <w:lvlJc w:val="left"/>
      <w:pPr>
        <w:ind w:left="2655" w:firstLine="1980"/>
      </w:pPr>
      <w:rPr>
        <w:rFonts w:ascii="Arial Narrow" w:eastAsia="Arial Narrow" w:hAnsi="Arial Narrow" w:cs="Arial Narrow"/>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3">
    <w:nsid w:val="62D545A0"/>
    <w:multiLevelType w:val="multilevel"/>
    <w:tmpl w:val="A7C4B3AE"/>
    <w:lvl w:ilvl="0">
      <w:start w:val="1"/>
      <w:numFmt w:val="lowerLetter"/>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64">
    <w:nsid w:val="66DC43D6"/>
    <w:multiLevelType w:val="multilevel"/>
    <w:tmpl w:val="740A032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5">
    <w:nsid w:val="6A2009D2"/>
    <w:multiLevelType w:val="multilevel"/>
    <w:tmpl w:val="E5245B0E"/>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Letter"/>
      <w:lvlText w:val="%3)"/>
      <w:lvlJc w:val="left"/>
      <w:pPr>
        <w:ind w:left="2655" w:firstLine="1980"/>
      </w:pPr>
      <w:rPr>
        <w:rFonts w:ascii="Arial Narrow" w:eastAsia="Arial Narrow" w:hAnsi="Arial Narrow" w:cs="Arial Narrow"/>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6">
    <w:nsid w:val="6C9322B5"/>
    <w:multiLevelType w:val="multilevel"/>
    <w:tmpl w:val="4CE0C3A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7">
    <w:nsid w:val="6D0C27FD"/>
    <w:multiLevelType w:val="multilevel"/>
    <w:tmpl w:val="7FD2435E"/>
    <w:lvl w:ilvl="0">
      <w:start w:val="1"/>
      <w:numFmt w:val="lowerLetter"/>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68">
    <w:nsid w:val="6F1303CE"/>
    <w:multiLevelType w:val="hybridMultilevel"/>
    <w:tmpl w:val="023AE660"/>
    <w:lvl w:ilvl="0" w:tplc="04150011">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69">
    <w:nsid w:val="70343AC8"/>
    <w:multiLevelType w:val="multilevel"/>
    <w:tmpl w:val="89A64CAE"/>
    <w:lvl w:ilvl="0">
      <w:start w:val="1"/>
      <w:numFmt w:val="decimal"/>
      <w:lvlText w:val="%1)"/>
      <w:lvlJc w:val="left"/>
      <w:pPr>
        <w:ind w:left="786" w:firstLine="425"/>
      </w:pPr>
    </w:lvl>
    <w:lvl w:ilvl="1">
      <w:start w:val="1"/>
      <w:numFmt w:val="lowerLetter"/>
      <w:lvlText w:val="%2."/>
      <w:lvlJc w:val="left"/>
      <w:pPr>
        <w:ind w:left="1506" w:firstLine="1146"/>
      </w:pPr>
    </w:lvl>
    <w:lvl w:ilvl="2">
      <w:start w:val="1"/>
      <w:numFmt w:val="lowerRoman"/>
      <w:lvlText w:val="%3."/>
      <w:lvlJc w:val="right"/>
      <w:pPr>
        <w:ind w:left="2226" w:firstLine="2046"/>
      </w:pPr>
    </w:lvl>
    <w:lvl w:ilvl="3">
      <w:start w:val="1"/>
      <w:numFmt w:val="decimal"/>
      <w:lvlText w:val="%4."/>
      <w:lvlJc w:val="left"/>
      <w:pPr>
        <w:ind w:left="2946" w:firstLine="2586"/>
      </w:pPr>
    </w:lvl>
    <w:lvl w:ilvl="4">
      <w:start w:val="1"/>
      <w:numFmt w:val="lowerLetter"/>
      <w:lvlText w:val="%5."/>
      <w:lvlJc w:val="left"/>
      <w:pPr>
        <w:ind w:left="3666" w:firstLine="3306"/>
      </w:pPr>
    </w:lvl>
    <w:lvl w:ilvl="5">
      <w:start w:val="1"/>
      <w:numFmt w:val="lowerRoman"/>
      <w:lvlText w:val="%6."/>
      <w:lvlJc w:val="right"/>
      <w:pPr>
        <w:ind w:left="4386" w:firstLine="4206"/>
      </w:pPr>
    </w:lvl>
    <w:lvl w:ilvl="6">
      <w:start w:val="1"/>
      <w:numFmt w:val="decimal"/>
      <w:lvlText w:val="%7."/>
      <w:lvlJc w:val="left"/>
      <w:pPr>
        <w:ind w:left="5106" w:firstLine="4746"/>
      </w:pPr>
    </w:lvl>
    <w:lvl w:ilvl="7">
      <w:start w:val="1"/>
      <w:numFmt w:val="lowerLetter"/>
      <w:lvlText w:val="%8."/>
      <w:lvlJc w:val="left"/>
      <w:pPr>
        <w:ind w:left="5826" w:firstLine="5466"/>
      </w:pPr>
    </w:lvl>
    <w:lvl w:ilvl="8">
      <w:start w:val="1"/>
      <w:numFmt w:val="lowerRoman"/>
      <w:lvlText w:val="%9."/>
      <w:lvlJc w:val="right"/>
      <w:pPr>
        <w:ind w:left="6546" w:firstLine="6366"/>
      </w:pPr>
    </w:lvl>
  </w:abstractNum>
  <w:abstractNum w:abstractNumId="70">
    <w:nsid w:val="70A00786"/>
    <w:multiLevelType w:val="multilevel"/>
    <w:tmpl w:val="00E6E9EE"/>
    <w:lvl w:ilvl="0">
      <w:start w:val="1"/>
      <w:numFmt w:val="decimal"/>
      <w:lvlText w:val="%1."/>
      <w:lvlJc w:val="left"/>
      <w:pPr>
        <w:ind w:left="360" w:firstLine="0"/>
      </w:pPr>
      <w:rPr>
        <w:b w:val="0"/>
        <w:i w:val="0"/>
      </w:rPr>
    </w:lvl>
    <w:lvl w:ilvl="1">
      <w:start w:val="1"/>
      <w:numFmt w:val="decimal"/>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1">
    <w:nsid w:val="70ED0F5C"/>
    <w:multiLevelType w:val="multilevel"/>
    <w:tmpl w:val="03D0858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2">
    <w:nsid w:val="715A6A8E"/>
    <w:multiLevelType w:val="multilevel"/>
    <w:tmpl w:val="217AAABA"/>
    <w:lvl w:ilvl="0">
      <w:start w:val="1"/>
      <w:numFmt w:val="decimal"/>
      <w:lvlText w:val="%1)"/>
      <w:lvlJc w:val="left"/>
      <w:pPr>
        <w:ind w:left="720" w:firstLine="360"/>
      </w:pPr>
    </w:lvl>
    <w:lvl w:ilvl="1">
      <w:start w:val="1"/>
      <w:numFmt w:val="lowerLetter"/>
      <w:lvlText w:val="%2."/>
      <w:lvlJc w:val="left"/>
      <w:pPr>
        <w:ind w:left="-720" w:hanging="1080"/>
      </w:pPr>
    </w:lvl>
    <w:lvl w:ilvl="2">
      <w:start w:val="1"/>
      <w:numFmt w:val="lowerRoman"/>
      <w:lvlText w:val="%3."/>
      <w:lvlJc w:val="right"/>
      <w:pPr>
        <w:ind w:left="0" w:hanging="180"/>
      </w:pPr>
    </w:lvl>
    <w:lvl w:ilvl="3">
      <w:start w:val="1"/>
      <w:numFmt w:val="decimal"/>
      <w:lvlText w:val="%4."/>
      <w:lvlJc w:val="left"/>
      <w:pPr>
        <w:ind w:left="720" w:firstLine="360"/>
      </w:pPr>
    </w:lvl>
    <w:lvl w:ilvl="4">
      <w:start w:val="1"/>
      <w:numFmt w:val="lowerLetter"/>
      <w:lvlText w:val="%5."/>
      <w:lvlJc w:val="left"/>
      <w:pPr>
        <w:ind w:left="1440" w:firstLine="1080"/>
      </w:pPr>
    </w:lvl>
    <w:lvl w:ilvl="5">
      <w:start w:val="1"/>
      <w:numFmt w:val="lowerRoman"/>
      <w:lvlText w:val="%6."/>
      <w:lvlJc w:val="right"/>
      <w:pPr>
        <w:ind w:left="2160" w:firstLine="1980"/>
      </w:pPr>
    </w:lvl>
    <w:lvl w:ilvl="6">
      <w:start w:val="1"/>
      <w:numFmt w:val="decimal"/>
      <w:lvlText w:val="%7."/>
      <w:lvlJc w:val="left"/>
      <w:pPr>
        <w:ind w:left="2880" w:firstLine="2520"/>
      </w:pPr>
    </w:lvl>
    <w:lvl w:ilvl="7">
      <w:start w:val="1"/>
      <w:numFmt w:val="lowerLetter"/>
      <w:lvlText w:val="%8."/>
      <w:lvlJc w:val="left"/>
      <w:pPr>
        <w:ind w:left="3600" w:firstLine="3240"/>
      </w:pPr>
    </w:lvl>
    <w:lvl w:ilvl="8">
      <w:start w:val="1"/>
      <w:numFmt w:val="lowerRoman"/>
      <w:lvlText w:val="%9."/>
      <w:lvlJc w:val="right"/>
      <w:pPr>
        <w:ind w:left="4320" w:firstLine="4140"/>
      </w:pPr>
    </w:lvl>
  </w:abstractNum>
  <w:abstractNum w:abstractNumId="73">
    <w:nsid w:val="723C46ED"/>
    <w:multiLevelType w:val="multilevel"/>
    <w:tmpl w:val="49E0748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4">
    <w:nsid w:val="72713A0A"/>
    <w:multiLevelType w:val="multilevel"/>
    <w:tmpl w:val="8E3AB32A"/>
    <w:lvl w:ilvl="0">
      <w:start w:val="1"/>
      <w:numFmt w:val="decimal"/>
      <w:lvlText w:val="%1)"/>
      <w:lvlJc w:val="left"/>
      <w:pPr>
        <w:ind w:left="720" w:firstLine="360"/>
      </w:pPr>
    </w:lvl>
    <w:lvl w:ilvl="1">
      <w:start w:val="1"/>
      <w:numFmt w:val="lowerLetter"/>
      <w:lvlText w:val="%2."/>
      <w:lvlJc w:val="left"/>
      <w:pPr>
        <w:ind w:left="1440" w:firstLine="1080"/>
      </w:pPr>
    </w:lvl>
    <w:lvl w:ilvl="2">
      <w:start w:val="2"/>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5">
    <w:nsid w:val="72B72220"/>
    <w:multiLevelType w:val="multilevel"/>
    <w:tmpl w:val="A748F83A"/>
    <w:lvl w:ilvl="0">
      <w:start w:val="1"/>
      <w:numFmt w:val="decimal"/>
      <w:lvlText w:val="%1)"/>
      <w:lvlJc w:val="left"/>
      <w:pPr>
        <w:ind w:left="360" w:firstLine="0"/>
      </w:pPr>
    </w:lvl>
    <w:lvl w:ilvl="1">
      <w:start w:val="1"/>
      <w:numFmt w:val="lowerLetter"/>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76">
    <w:nsid w:val="738E627E"/>
    <w:multiLevelType w:val="multilevel"/>
    <w:tmpl w:val="72383134"/>
    <w:lvl w:ilvl="0">
      <w:start w:val="1"/>
      <w:numFmt w:val="lowerLetter"/>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7">
    <w:nsid w:val="73CD426B"/>
    <w:multiLevelType w:val="multilevel"/>
    <w:tmpl w:val="9830DE78"/>
    <w:lvl w:ilvl="0">
      <w:start w:val="1"/>
      <w:numFmt w:val="decimal"/>
      <w:lvlText w:val="%1."/>
      <w:lvlJc w:val="left"/>
      <w:pPr>
        <w:ind w:left="720" w:firstLine="0"/>
      </w:pPr>
    </w:lvl>
    <w:lvl w:ilvl="1">
      <w:start w:val="1"/>
      <w:numFmt w:val="decimal"/>
      <w:lvlText w:val="%2."/>
      <w:lvlJc w:val="left"/>
      <w:pPr>
        <w:ind w:left="1440" w:firstLine="720"/>
      </w:pPr>
    </w:lvl>
    <w:lvl w:ilvl="2">
      <w:start w:val="1"/>
      <w:numFmt w:val="decimal"/>
      <w:lvlText w:val="%3."/>
      <w:lvlJc w:val="left"/>
      <w:pPr>
        <w:ind w:left="2160" w:firstLine="1440"/>
      </w:pPr>
    </w:lvl>
    <w:lvl w:ilvl="3">
      <w:start w:val="1"/>
      <w:numFmt w:val="decimal"/>
      <w:lvlText w:val="%4."/>
      <w:lvlJc w:val="left"/>
      <w:pPr>
        <w:ind w:left="2880" w:firstLine="2160"/>
      </w:pPr>
    </w:lvl>
    <w:lvl w:ilvl="4">
      <w:start w:val="1"/>
      <w:numFmt w:val="decimal"/>
      <w:lvlText w:val="%5."/>
      <w:lvlJc w:val="left"/>
      <w:pPr>
        <w:ind w:left="3600" w:firstLine="2880"/>
      </w:pPr>
    </w:lvl>
    <w:lvl w:ilvl="5">
      <w:start w:val="1"/>
      <w:numFmt w:val="decimal"/>
      <w:lvlText w:val="%6."/>
      <w:lvlJc w:val="left"/>
      <w:pPr>
        <w:ind w:left="4320" w:firstLine="3600"/>
      </w:pPr>
    </w:lvl>
    <w:lvl w:ilvl="6">
      <w:start w:val="1"/>
      <w:numFmt w:val="decimal"/>
      <w:lvlText w:val="%7."/>
      <w:lvlJc w:val="left"/>
      <w:pPr>
        <w:ind w:left="5040" w:firstLine="4320"/>
      </w:pPr>
    </w:lvl>
    <w:lvl w:ilvl="7">
      <w:start w:val="1"/>
      <w:numFmt w:val="decimal"/>
      <w:lvlText w:val="%8."/>
      <w:lvlJc w:val="left"/>
      <w:pPr>
        <w:ind w:left="5760" w:firstLine="5040"/>
      </w:pPr>
    </w:lvl>
    <w:lvl w:ilvl="8">
      <w:start w:val="1"/>
      <w:numFmt w:val="decimal"/>
      <w:lvlText w:val="%9."/>
      <w:lvlJc w:val="left"/>
      <w:pPr>
        <w:ind w:left="6480" w:firstLine="5760"/>
      </w:pPr>
    </w:lvl>
  </w:abstractNum>
  <w:abstractNum w:abstractNumId="78">
    <w:nsid w:val="741E6C0B"/>
    <w:multiLevelType w:val="hybridMultilevel"/>
    <w:tmpl w:val="6FDE0FA8"/>
    <w:lvl w:ilvl="0" w:tplc="DB1C6AAE">
      <w:start w:val="1"/>
      <w:numFmt w:val="decimal"/>
      <w:lvlText w:val="%1."/>
      <w:lvlJc w:val="left"/>
      <w:pPr>
        <w:ind w:left="720" w:hanging="360"/>
      </w:pPr>
      <w:rPr>
        <w:rFonts w:ascii="Arial Narrow" w:hAnsi="Arial Narrow" w:hint="default"/>
        <w:b w:val="0"/>
        <w:i w:val="0"/>
        <w:color w:val="000000"/>
        <w:sz w:val="24"/>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79">
    <w:nsid w:val="745B1F94"/>
    <w:multiLevelType w:val="multilevel"/>
    <w:tmpl w:val="5EE6F9D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0">
    <w:nsid w:val="757C6756"/>
    <w:multiLevelType w:val="hybridMultilevel"/>
    <w:tmpl w:val="7FA69180"/>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81">
    <w:nsid w:val="768B7753"/>
    <w:multiLevelType w:val="multilevel"/>
    <w:tmpl w:val="EF0C487E"/>
    <w:lvl w:ilvl="0">
      <w:start w:val="1"/>
      <w:numFmt w:val="decimal"/>
      <w:lvlText w:val="%1)"/>
      <w:lvlJc w:val="left"/>
      <w:pPr>
        <w:ind w:left="1190" w:firstLine="830"/>
      </w:pPr>
    </w:lvl>
    <w:lvl w:ilvl="1">
      <w:start w:val="1"/>
      <w:numFmt w:val="lowerLetter"/>
      <w:lvlText w:val="%2."/>
      <w:lvlJc w:val="left"/>
      <w:pPr>
        <w:ind w:left="1910" w:firstLine="1550"/>
      </w:pPr>
    </w:lvl>
    <w:lvl w:ilvl="2">
      <w:start w:val="1"/>
      <w:numFmt w:val="lowerRoman"/>
      <w:lvlText w:val="%3."/>
      <w:lvlJc w:val="right"/>
      <w:pPr>
        <w:ind w:left="2630" w:firstLine="2450"/>
      </w:pPr>
    </w:lvl>
    <w:lvl w:ilvl="3">
      <w:start w:val="1"/>
      <w:numFmt w:val="decimal"/>
      <w:lvlText w:val="%4."/>
      <w:lvlJc w:val="left"/>
      <w:pPr>
        <w:ind w:left="3350" w:firstLine="2990"/>
      </w:pPr>
    </w:lvl>
    <w:lvl w:ilvl="4">
      <w:start w:val="1"/>
      <w:numFmt w:val="lowerLetter"/>
      <w:lvlText w:val="%5."/>
      <w:lvlJc w:val="left"/>
      <w:pPr>
        <w:ind w:left="4070" w:firstLine="3710"/>
      </w:pPr>
    </w:lvl>
    <w:lvl w:ilvl="5">
      <w:start w:val="1"/>
      <w:numFmt w:val="lowerRoman"/>
      <w:lvlText w:val="%6."/>
      <w:lvlJc w:val="right"/>
      <w:pPr>
        <w:ind w:left="4790" w:firstLine="4610"/>
      </w:pPr>
    </w:lvl>
    <w:lvl w:ilvl="6">
      <w:start w:val="1"/>
      <w:numFmt w:val="decimal"/>
      <w:lvlText w:val="%7."/>
      <w:lvlJc w:val="left"/>
      <w:pPr>
        <w:ind w:left="5510" w:firstLine="5150"/>
      </w:pPr>
    </w:lvl>
    <w:lvl w:ilvl="7">
      <w:start w:val="1"/>
      <w:numFmt w:val="lowerLetter"/>
      <w:lvlText w:val="%8."/>
      <w:lvlJc w:val="left"/>
      <w:pPr>
        <w:ind w:left="6230" w:firstLine="5870"/>
      </w:pPr>
    </w:lvl>
    <w:lvl w:ilvl="8">
      <w:start w:val="1"/>
      <w:numFmt w:val="lowerRoman"/>
      <w:lvlText w:val="%9."/>
      <w:lvlJc w:val="right"/>
      <w:pPr>
        <w:ind w:left="6950" w:firstLine="6770"/>
      </w:pPr>
    </w:lvl>
  </w:abstractNum>
  <w:abstractNum w:abstractNumId="82">
    <w:nsid w:val="76933E79"/>
    <w:multiLevelType w:val="multilevel"/>
    <w:tmpl w:val="ACE69B9C"/>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3">
    <w:nsid w:val="778C069C"/>
    <w:multiLevelType w:val="multilevel"/>
    <w:tmpl w:val="60D682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4">
    <w:nsid w:val="7CA50E16"/>
    <w:multiLevelType w:val="multilevel"/>
    <w:tmpl w:val="0BAC1E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5">
    <w:nsid w:val="7D835F9A"/>
    <w:multiLevelType w:val="multilevel"/>
    <w:tmpl w:val="D88C2946"/>
    <w:lvl w:ilvl="0">
      <w:start w:val="1"/>
      <w:numFmt w:val="decimal"/>
      <w:lvlText w:val="%1)"/>
      <w:lvlJc w:val="left"/>
      <w:pPr>
        <w:ind w:left="1190" w:firstLine="830"/>
      </w:pPr>
    </w:lvl>
    <w:lvl w:ilvl="1">
      <w:start w:val="1"/>
      <w:numFmt w:val="lowerLetter"/>
      <w:lvlText w:val="%2."/>
      <w:lvlJc w:val="left"/>
      <w:pPr>
        <w:ind w:left="1910" w:firstLine="1550"/>
      </w:pPr>
    </w:lvl>
    <w:lvl w:ilvl="2">
      <w:start w:val="1"/>
      <w:numFmt w:val="lowerRoman"/>
      <w:lvlText w:val="%3."/>
      <w:lvlJc w:val="right"/>
      <w:pPr>
        <w:ind w:left="2630" w:firstLine="2450"/>
      </w:pPr>
    </w:lvl>
    <w:lvl w:ilvl="3">
      <w:start w:val="1"/>
      <w:numFmt w:val="decimal"/>
      <w:lvlText w:val="%4."/>
      <w:lvlJc w:val="left"/>
      <w:pPr>
        <w:ind w:left="3350" w:firstLine="2990"/>
      </w:pPr>
    </w:lvl>
    <w:lvl w:ilvl="4">
      <w:start w:val="1"/>
      <w:numFmt w:val="lowerLetter"/>
      <w:lvlText w:val="%5."/>
      <w:lvlJc w:val="left"/>
      <w:pPr>
        <w:ind w:left="4070" w:firstLine="3710"/>
      </w:pPr>
    </w:lvl>
    <w:lvl w:ilvl="5">
      <w:start w:val="1"/>
      <w:numFmt w:val="lowerRoman"/>
      <w:lvlText w:val="%6."/>
      <w:lvlJc w:val="right"/>
      <w:pPr>
        <w:ind w:left="4790" w:firstLine="4610"/>
      </w:pPr>
    </w:lvl>
    <w:lvl w:ilvl="6">
      <w:start w:val="1"/>
      <w:numFmt w:val="decimal"/>
      <w:lvlText w:val="%7."/>
      <w:lvlJc w:val="left"/>
      <w:pPr>
        <w:ind w:left="5510" w:firstLine="5150"/>
      </w:pPr>
    </w:lvl>
    <w:lvl w:ilvl="7">
      <w:start w:val="1"/>
      <w:numFmt w:val="lowerLetter"/>
      <w:lvlText w:val="%8."/>
      <w:lvlJc w:val="left"/>
      <w:pPr>
        <w:ind w:left="6230" w:firstLine="5870"/>
      </w:pPr>
    </w:lvl>
    <w:lvl w:ilvl="8">
      <w:start w:val="1"/>
      <w:numFmt w:val="lowerRoman"/>
      <w:lvlText w:val="%9."/>
      <w:lvlJc w:val="right"/>
      <w:pPr>
        <w:ind w:left="6950" w:firstLine="6770"/>
      </w:pPr>
    </w:lvl>
  </w:abstractNum>
  <w:abstractNum w:abstractNumId="86">
    <w:nsid w:val="7FE25AD2"/>
    <w:multiLevelType w:val="hybridMultilevel"/>
    <w:tmpl w:val="020AABF8"/>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num w:numId="1">
    <w:abstractNumId w:val="18"/>
  </w:num>
  <w:num w:numId="2">
    <w:abstractNumId w:val="84"/>
  </w:num>
  <w:num w:numId="3">
    <w:abstractNumId w:val="71"/>
  </w:num>
  <w:num w:numId="4">
    <w:abstractNumId w:val="0"/>
  </w:num>
  <w:num w:numId="5">
    <w:abstractNumId w:val="79"/>
  </w:num>
  <w:num w:numId="6">
    <w:abstractNumId w:val="70"/>
  </w:num>
  <w:num w:numId="7">
    <w:abstractNumId w:val="45"/>
  </w:num>
  <w:num w:numId="8">
    <w:abstractNumId w:val="14"/>
  </w:num>
  <w:num w:numId="9">
    <w:abstractNumId w:val="13"/>
  </w:num>
  <w:num w:numId="10">
    <w:abstractNumId w:val="77"/>
  </w:num>
  <w:num w:numId="11">
    <w:abstractNumId w:val="12"/>
  </w:num>
  <w:num w:numId="12">
    <w:abstractNumId w:val="36"/>
  </w:num>
  <w:num w:numId="13">
    <w:abstractNumId w:val="17"/>
  </w:num>
  <w:num w:numId="14">
    <w:abstractNumId w:val="8"/>
  </w:num>
  <w:num w:numId="15">
    <w:abstractNumId w:val="85"/>
  </w:num>
  <w:num w:numId="16">
    <w:abstractNumId w:val="81"/>
  </w:num>
  <w:num w:numId="17">
    <w:abstractNumId w:val="53"/>
  </w:num>
  <w:num w:numId="18">
    <w:abstractNumId w:val="2"/>
  </w:num>
  <w:num w:numId="19">
    <w:abstractNumId w:val="65"/>
  </w:num>
  <w:num w:numId="20">
    <w:abstractNumId w:val="48"/>
  </w:num>
  <w:num w:numId="21">
    <w:abstractNumId w:val="83"/>
  </w:num>
  <w:num w:numId="22">
    <w:abstractNumId w:val="34"/>
  </w:num>
  <w:num w:numId="23">
    <w:abstractNumId w:val="63"/>
  </w:num>
  <w:num w:numId="24">
    <w:abstractNumId w:val="55"/>
  </w:num>
  <w:num w:numId="25">
    <w:abstractNumId w:val="24"/>
  </w:num>
  <w:num w:numId="26">
    <w:abstractNumId w:val="38"/>
  </w:num>
  <w:num w:numId="27">
    <w:abstractNumId w:val="19"/>
  </w:num>
  <w:num w:numId="28">
    <w:abstractNumId w:val="46"/>
  </w:num>
  <w:num w:numId="29">
    <w:abstractNumId w:val="74"/>
  </w:num>
  <w:num w:numId="30">
    <w:abstractNumId w:val="82"/>
  </w:num>
  <w:num w:numId="31">
    <w:abstractNumId w:val="25"/>
  </w:num>
  <w:num w:numId="32">
    <w:abstractNumId w:val="72"/>
  </w:num>
  <w:num w:numId="33">
    <w:abstractNumId w:val="9"/>
  </w:num>
  <w:num w:numId="34">
    <w:abstractNumId w:val="75"/>
  </w:num>
  <w:num w:numId="35">
    <w:abstractNumId w:val="47"/>
  </w:num>
  <w:num w:numId="36">
    <w:abstractNumId w:val="73"/>
  </w:num>
  <w:num w:numId="37">
    <w:abstractNumId w:val="64"/>
  </w:num>
  <w:num w:numId="38">
    <w:abstractNumId w:val="40"/>
  </w:num>
  <w:num w:numId="39">
    <w:abstractNumId w:val="10"/>
  </w:num>
  <w:num w:numId="40">
    <w:abstractNumId w:val="41"/>
  </w:num>
  <w:num w:numId="41">
    <w:abstractNumId w:val="56"/>
  </w:num>
  <w:num w:numId="42">
    <w:abstractNumId w:val="3"/>
  </w:num>
  <w:num w:numId="43">
    <w:abstractNumId w:val="51"/>
  </w:num>
  <w:num w:numId="44">
    <w:abstractNumId w:val="11"/>
  </w:num>
  <w:num w:numId="45">
    <w:abstractNumId w:val="50"/>
  </w:num>
  <w:num w:numId="46">
    <w:abstractNumId w:val="23"/>
  </w:num>
  <w:num w:numId="47">
    <w:abstractNumId w:val="29"/>
  </w:num>
  <w:num w:numId="48">
    <w:abstractNumId w:val="32"/>
  </w:num>
  <w:num w:numId="49">
    <w:abstractNumId w:val="39"/>
  </w:num>
  <w:num w:numId="50">
    <w:abstractNumId w:val="33"/>
  </w:num>
  <w:num w:numId="51">
    <w:abstractNumId w:val="52"/>
  </w:num>
  <w:num w:numId="52">
    <w:abstractNumId w:val="59"/>
  </w:num>
  <w:num w:numId="53">
    <w:abstractNumId w:val="4"/>
  </w:num>
  <w:num w:numId="54">
    <w:abstractNumId w:val="69"/>
  </w:num>
  <w:num w:numId="55">
    <w:abstractNumId w:val="15"/>
  </w:num>
  <w:num w:numId="56">
    <w:abstractNumId w:val="37"/>
  </w:num>
  <w:num w:numId="57">
    <w:abstractNumId w:val="1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
  </w:num>
  <w:num w:numId="59">
    <w:abstractNumId w:val="22"/>
  </w:num>
  <w:num w:numId="60">
    <w:abstractNumId w:val="49"/>
  </w:num>
  <w:num w:numId="61">
    <w:abstractNumId w:val="7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3"/>
  </w:num>
  <w:num w:numId="63">
    <w:abstractNumId w:val="67"/>
  </w:num>
  <w:num w:numId="64">
    <w:abstractNumId w:val="76"/>
  </w:num>
  <w:num w:numId="65">
    <w:abstractNumId w:val="7"/>
  </w:num>
  <w:num w:numId="66">
    <w:abstractNumId w:val="60"/>
  </w:num>
  <w:num w:numId="67">
    <w:abstractNumId w:val="42"/>
  </w:num>
  <w:num w:numId="68">
    <w:abstractNumId w:val="61"/>
  </w:num>
  <w:num w:numId="69">
    <w:abstractNumId w:val="31"/>
  </w:num>
  <w:num w:numId="70">
    <w:abstractNumId w:val="57"/>
  </w:num>
  <w:num w:numId="71">
    <w:abstractNumId w:val="86"/>
  </w:num>
  <w:num w:numId="72">
    <w:abstractNumId w:val="58"/>
  </w:num>
  <w:num w:numId="73">
    <w:abstractNumId w:val="54"/>
  </w:num>
  <w:num w:numId="74">
    <w:abstractNumId w:val="27"/>
  </w:num>
  <w:num w:numId="75">
    <w:abstractNumId w:val="68"/>
  </w:num>
  <w:num w:numId="76">
    <w:abstractNumId w:val="30"/>
  </w:num>
  <w:num w:numId="77">
    <w:abstractNumId w:val="20"/>
  </w:num>
  <w:num w:numId="78">
    <w:abstractNumId w:val="66"/>
  </w:num>
  <w:num w:numId="79">
    <w:abstractNumId w:val="62"/>
  </w:num>
  <w:num w:numId="80">
    <w:abstractNumId w:val="28"/>
  </w:num>
  <w:num w:numId="81">
    <w:abstractNumId w:val="1"/>
  </w:num>
  <w:num w:numId="82">
    <w:abstractNumId w:val="21"/>
  </w:num>
  <w:num w:numId="83">
    <w:abstractNumId w:val="6"/>
  </w:num>
  <w:num w:numId="84">
    <w:abstractNumId w:val="26"/>
  </w:num>
  <w:num w:numId="85">
    <w:abstractNumId w:val="80"/>
  </w:num>
  <w:num w:numId="86">
    <w:abstractNumId w:val="35"/>
  </w:num>
  <w:num w:numId="87">
    <w:abstractNumId w:val="44"/>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activeWritingStyle w:appName="MSWord" w:lang="pl-PL" w:vendorID="12" w:dllVersion="512" w:checkStyle="1"/>
  <w:proofState w:spelling="clean"/>
  <w:revisionView w:markup="0"/>
  <w:defaultTabStop w:val="720"/>
  <w:hyphenationZone w:val="425"/>
  <w:characterSpacingControl w:val="doNotCompress"/>
  <w:hdrShapeDefaults>
    <o:shapedefaults v:ext="edit" spidmax="47105"/>
  </w:hdrShapeDefaults>
  <w:footnotePr>
    <w:footnote w:id="-1"/>
    <w:footnote w:id="0"/>
  </w:footnotePr>
  <w:endnotePr>
    <w:endnote w:id="-1"/>
    <w:endnote w:id="0"/>
  </w:endnotePr>
  <w:compat/>
  <w:rsids>
    <w:rsidRoot w:val="00BB44F2"/>
    <w:rsid w:val="00000508"/>
    <w:rsid w:val="00000C53"/>
    <w:rsid w:val="00000F21"/>
    <w:rsid w:val="00001927"/>
    <w:rsid w:val="00001CC6"/>
    <w:rsid w:val="00002752"/>
    <w:rsid w:val="00003958"/>
    <w:rsid w:val="0000435E"/>
    <w:rsid w:val="0000457D"/>
    <w:rsid w:val="00005C21"/>
    <w:rsid w:val="00005FF9"/>
    <w:rsid w:val="000076F4"/>
    <w:rsid w:val="000079C6"/>
    <w:rsid w:val="00007CFE"/>
    <w:rsid w:val="00011381"/>
    <w:rsid w:val="00014463"/>
    <w:rsid w:val="000159F1"/>
    <w:rsid w:val="00015E1C"/>
    <w:rsid w:val="00015E62"/>
    <w:rsid w:val="00015E83"/>
    <w:rsid w:val="00016428"/>
    <w:rsid w:val="00017538"/>
    <w:rsid w:val="00022675"/>
    <w:rsid w:val="00022CDC"/>
    <w:rsid w:val="000233A1"/>
    <w:rsid w:val="0002428E"/>
    <w:rsid w:val="000246F4"/>
    <w:rsid w:val="00030AB0"/>
    <w:rsid w:val="00030D03"/>
    <w:rsid w:val="00030D0B"/>
    <w:rsid w:val="00031EB8"/>
    <w:rsid w:val="0003286A"/>
    <w:rsid w:val="000330B0"/>
    <w:rsid w:val="00033867"/>
    <w:rsid w:val="00033D9B"/>
    <w:rsid w:val="00034D80"/>
    <w:rsid w:val="000354F1"/>
    <w:rsid w:val="00036CC7"/>
    <w:rsid w:val="00036D63"/>
    <w:rsid w:val="00041F36"/>
    <w:rsid w:val="000427EF"/>
    <w:rsid w:val="000436CB"/>
    <w:rsid w:val="00043E91"/>
    <w:rsid w:val="000442DE"/>
    <w:rsid w:val="000447F1"/>
    <w:rsid w:val="00044A2E"/>
    <w:rsid w:val="00044B24"/>
    <w:rsid w:val="00044CC5"/>
    <w:rsid w:val="00045B73"/>
    <w:rsid w:val="00046468"/>
    <w:rsid w:val="000476D6"/>
    <w:rsid w:val="0005041D"/>
    <w:rsid w:val="00050673"/>
    <w:rsid w:val="000509A8"/>
    <w:rsid w:val="000513F7"/>
    <w:rsid w:val="00052555"/>
    <w:rsid w:val="00053BA4"/>
    <w:rsid w:val="00053E65"/>
    <w:rsid w:val="00054BDA"/>
    <w:rsid w:val="00054EDD"/>
    <w:rsid w:val="00055118"/>
    <w:rsid w:val="000564F4"/>
    <w:rsid w:val="00056621"/>
    <w:rsid w:val="000579C3"/>
    <w:rsid w:val="00057FE7"/>
    <w:rsid w:val="00061CF2"/>
    <w:rsid w:val="00062921"/>
    <w:rsid w:val="00064094"/>
    <w:rsid w:val="000641EE"/>
    <w:rsid w:val="0006426A"/>
    <w:rsid w:val="00065218"/>
    <w:rsid w:val="00067988"/>
    <w:rsid w:val="00071D9C"/>
    <w:rsid w:val="00072CCA"/>
    <w:rsid w:val="000733C9"/>
    <w:rsid w:val="000733FD"/>
    <w:rsid w:val="00074A30"/>
    <w:rsid w:val="00075459"/>
    <w:rsid w:val="00075996"/>
    <w:rsid w:val="000806CD"/>
    <w:rsid w:val="00080D2E"/>
    <w:rsid w:val="00081CB8"/>
    <w:rsid w:val="00085C6B"/>
    <w:rsid w:val="0008653B"/>
    <w:rsid w:val="000865C3"/>
    <w:rsid w:val="000870CC"/>
    <w:rsid w:val="00087A2A"/>
    <w:rsid w:val="00087F82"/>
    <w:rsid w:val="0009044A"/>
    <w:rsid w:val="000916E0"/>
    <w:rsid w:val="00094FDE"/>
    <w:rsid w:val="00095058"/>
    <w:rsid w:val="00096EEF"/>
    <w:rsid w:val="000A1484"/>
    <w:rsid w:val="000A2E78"/>
    <w:rsid w:val="000A66CB"/>
    <w:rsid w:val="000A6A9B"/>
    <w:rsid w:val="000A6B1B"/>
    <w:rsid w:val="000A7AC8"/>
    <w:rsid w:val="000A7CF4"/>
    <w:rsid w:val="000B0B4C"/>
    <w:rsid w:val="000B3062"/>
    <w:rsid w:val="000B3B4B"/>
    <w:rsid w:val="000B3DE6"/>
    <w:rsid w:val="000B4630"/>
    <w:rsid w:val="000B51E6"/>
    <w:rsid w:val="000B6847"/>
    <w:rsid w:val="000B69D9"/>
    <w:rsid w:val="000B79DB"/>
    <w:rsid w:val="000C018B"/>
    <w:rsid w:val="000C02F9"/>
    <w:rsid w:val="000C0559"/>
    <w:rsid w:val="000C0EA7"/>
    <w:rsid w:val="000C0F5E"/>
    <w:rsid w:val="000C1628"/>
    <w:rsid w:val="000C1BDB"/>
    <w:rsid w:val="000C37DD"/>
    <w:rsid w:val="000C3987"/>
    <w:rsid w:val="000C3DED"/>
    <w:rsid w:val="000C5020"/>
    <w:rsid w:val="000D064B"/>
    <w:rsid w:val="000D2CCC"/>
    <w:rsid w:val="000D4007"/>
    <w:rsid w:val="000D466F"/>
    <w:rsid w:val="000D4933"/>
    <w:rsid w:val="000D5027"/>
    <w:rsid w:val="000D728C"/>
    <w:rsid w:val="000D74B2"/>
    <w:rsid w:val="000D74FF"/>
    <w:rsid w:val="000D7F08"/>
    <w:rsid w:val="000E2A0F"/>
    <w:rsid w:val="000E37EA"/>
    <w:rsid w:val="000E41C0"/>
    <w:rsid w:val="000E4251"/>
    <w:rsid w:val="000E47C7"/>
    <w:rsid w:val="000E5107"/>
    <w:rsid w:val="000F117E"/>
    <w:rsid w:val="000F3A44"/>
    <w:rsid w:val="000F3FA7"/>
    <w:rsid w:val="000F55CA"/>
    <w:rsid w:val="000F7501"/>
    <w:rsid w:val="00100026"/>
    <w:rsid w:val="00101AAD"/>
    <w:rsid w:val="00101F3F"/>
    <w:rsid w:val="0010220C"/>
    <w:rsid w:val="00102B26"/>
    <w:rsid w:val="001031AC"/>
    <w:rsid w:val="001043F9"/>
    <w:rsid w:val="001049EC"/>
    <w:rsid w:val="00104C4E"/>
    <w:rsid w:val="00104D4E"/>
    <w:rsid w:val="00106E9E"/>
    <w:rsid w:val="00107BFD"/>
    <w:rsid w:val="00107CC0"/>
    <w:rsid w:val="00110DC0"/>
    <w:rsid w:val="00112564"/>
    <w:rsid w:val="001136F0"/>
    <w:rsid w:val="00114C18"/>
    <w:rsid w:val="00117774"/>
    <w:rsid w:val="00117782"/>
    <w:rsid w:val="001252B1"/>
    <w:rsid w:val="00125A07"/>
    <w:rsid w:val="0012615A"/>
    <w:rsid w:val="00126E17"/>
    <w:rsid w:val="00130F93"/>
    <w:rsid w:val="00131568"/>
    <w:rsid w:val="00133EE0"/>
    <w:rsid w:val="00135130"/>
    <w:rsid w:val="00136B1A"/>
    <w:rsid w:val="00140432"/>
    <w:rsid w:val="00140FE6"/>
    <w:rsid w:val="0014155B"/>
    <w:rsid w:val="001421CB"/>
    <w:rsid w:val="00145A42"/>
    <w:rsid w:val="00147778"/>
    <w:rsid w:val="00150112"/>
    <w:rsid w:val="001509B4"/>
    <w:rsid w:val="00151C30"/>
    <w:rsid w:val="00152410"/>
    <w:rsid w:val="00153CFE"/>
    <w:rsid w:val="00153ED3"/>
    <w:rsid w:val="001541F7"/>
    <w:rsid w:val="00154BA4"/>
    <w:rsid w:val="001566E9"/>
    <w:rsid w:val="00162999"/>
    <w:rsid w:val="00162BA4"/>
    <w:rsid w:val="00164198"/>
    <w:rsid w:val="001647BB"/>
    <w:rsid w:val="00165F0C"/>
    <w:rsid w:val="001660FA"/>
    <w:rsid w:val="00171CAC"/>
    <w:rsid w:val="00172C03"/>
    <w:rsid w:val="00173336"/>
    <w:rsid w:val="001737AA"/>
    <w:rsid w:val="001738D4"/>
    <w:rsid w:val="00173C09"/>
    <w:rsid w:val="00173C33"/>
    <w:rsid w:val="00173E43"/>
    <w:rsid w:val="00173FB6"/>
    <w:rsid w:val="0017406F"/>
    <w:rsid w:val="001741D0"/>
    <w:rsid w:val="00175B33"/>
    <w:rsid w:val="0017641A"/>
    <w:rsid w:val="0018094F"/>
    <w:rsid w:val="001816E9"/>
    <w:rsid w:val="00181BA8"/>
    <w:rsid w:val="00181FE1"/>
    <w:rsid w:val="00182475"/>
    <w:rsid w:val="0018382E"/>
    <w:rsid w:val="00184F82"/>
    <w:rsid w:val="0018529B"/>
    <w:rsid w:val="0018585F"/>
    <w:rsid w:val="00185BD6"/>
    <w:rsid w:val="00185FAE"/>
    <w:rsid w:val="00186CD8"/>
    <w:rsid w:val="0019379E"/>
    <w:rsid w:val="00193A9E"/>
    <w:rsid w:val="0019495B"/>
    <w:rsid w:val="001952C7"/>
    <w:rsid w:val="00195B4B"/>
    <w:rsid w:val="00195D12"/>
    <w:rsid w:val="00197698"/>
    <w:rsid w:val="001A0313"/>
    <w:rsid w:val="001A04C2"/>
    <w:rsid w:val="001A11E7"/>
    <w:rsid w:val="001A2E56"/>
    <w:rsid w:val="001A3ACF"/>
    <w:rsid w:val="001A3DA0"/>
    <w:rsid w:val="001A400C"/>
    <w:rsid w:val="001A5CC5"/>
    <w:rsid w:val="001A64AF"/>
    <w:rsid w:val="001A6D0D"/>
    <w:rsid w:val="001B0343"/>
    <w:rsid w:val="001B203A"/>
    <w:rsid w:val="001B387E"/>
    <w:rsid w:val="001B4847"/>
    <w:rsid w:val="001C1952"/>
    <w:rsid w:val="001C2AB4"/>
    <w:rsid w:val="001C3949"/>
    <w:rsid w:val="001C5E30"/>
    <w:rsid w:val="001C634B"/>
    <w:rsid w:val="001C68AF"/>
    <w:rsid w:val="001C71D8"/>
    <w:rsid w:val="001C74D3"/>
    <w:rsid w:val="001C7F20"/>
    <w:rsid w:val="001D10A9"/>
    <w:rsid w:val="001D28E3"/>
    <w:rsid w:val="001D2D92"/>
    <w:rsid w:val="001D30BB"/>
    <w:rsid w:val="001D3761"/>
    <w:rsid w:val="001D3AE1"/>
    <w:rsid w:val="001D4581"/>
    <w:rsid w:val="001D692E"/>
    <w:rsid w:val="001D740B"/>
    <w:rsid w:val="001E13F2"/>
    <w:rsid w:val="001E1D53"/>
    <w:rsid w:val="001E1F52"/>
    <w:rsid w:val="001E3687"/>
    <w:rsid w:val="001E4F5B"/>
    <w:rsid w:val="001E567D"/>
    <w:rsid w:val="001E587F"/>
    <w:rsid w:val="001E597D"/>
    <w:rsid w:val="001E6791"/>
    <w:rsid w:val="001E7890"/>
    <w:rsid w:val="001E7BA6"/>
    <w:rsid w:val="001F29F1"/>
    <w:rsid w:val="001F2E52"/>
    <w:rsid w:val="001F5F81"/>
    <w:rsid w:val="001F61F7"/>
    <w:rsid w:val="001F65BE"/>
    <w:rsid w:val="00200C95"/>
    <w:rsid w:val="002031D5"/>
    <w:rsid w:val="0020456B"/>
    <w:rsid w:val="00205056"/>
    <w:rsid w:val="00205996"/>
    <w:rsid w:val="00207BBB"/>
    <w:rsid w:val="0021055E"/>
    <w:rsid w:val="00211F6A"/>
    <w:rsid w:val="00212CF7"/>
    <w:rsid w:val="00214F15"/>
    <w:rsid w:val="00215039"/>
    <w:rsid w:val="0021790A"/>
    <w:rsid w:val="00220B70"/>
    <w:rsid w:val="00221AA0"/>
    <w:rsid w:val="0022345A"/>
    <w:rsid w:val="002234D7"/>
    <w:rsid w:val="002245B5"/>
    <w:rsid w:val="0022463F"/>
    <w:rsid w:val="00224E7E"/>
    <w:rsid w:val="002259B3"/>
    <w:rsid w:val="00225F3F"/>
    <w:rsid w:val="00226D79"/>
    <w:rsid w:val="00230C9F"/>
    <w:rsid w:val="00231656"/>
    <w:rsid w:val="00232674"/>
    <w:rsid w:val="002336AA"/>
    <w:rsid w:val="00233F8B"/>
    <w:rsid w:val="002345CD"/>
    <w:rsid w:val="00235871"/>
    <w:rsid w:val="00235E4F"/>
    <w:rsid w:val="00236BCB"/>
    <w:rsid w:val="00236D61"/>
    <w:rsid w:val="00237B62"/>
    <w:rsid w:val="00237FAE"/>
    <w:rsid w:val="002436D7"/>
    <w:rsid w:val="00243EBC"/>
    <w:rsid w:val="0024569E"/>
    <w:rsid w:val="002462FB"/>
    <w:rsid w:val="002468B9"/>
    <w:rsid w:val="00251F6C"/>
    <w:rsid w:val="0025359A"/>
    <w:rsid w:val="0025604A"/>
    <w:rsid w:val="00257676"/>
    <w:rsid w:val="0025794E"/>
    <w:rsid w:val="002607CE"/>
    <w:rsid w:val="00262F69"/>
    <w:rsid w:val="00263B73"/>
    <w:rsid w:val="002648AC"/>
    <w:rsid w:val="00264C3B"/>
    <w:rsid w:val="00266C14"/>
    <w:rsid w:val="00266E9B"/>
    <w:rsid w:val="0026724A"/>
    <w:rsid w:val="00271AA5"/>
    <w:rsid w:val="00271CBF"/>
    <w:rsid w:val="00272EE4"/>
    <w:rsid w:val="00274592"/>
    <w:rsid w:val="002750D7"/>
    <w:rsid w:val="00275725"/>
    <w:rsid w:val="002772D1"/>
    <w:rsid w:val="002775C6"/>
    <w:rsid w:val="00277CCF"/>
    <w:rsid w:val="0028002E"/>
    <w:rsid w:val="00280C17"/>
    <w:rsid w:val="00281708"/>
    <w:rsid w:val="00281A23"/>
    <w:rsid w:val="002823EB"/>
    <w:rsid w:val="00282C55"/>
    <w:rsid w:val="00284A00"/>
    <w:rsid w:val="00284AE5"/>
    <w:rsid w:val="00285AE1"/>
    <w:rsid w:val="0028611C"/>
    <w:rsid w:val="0028620A"/>
    <w:rsid w:val="00287E1D"/>
    <w:rsid w:val="00293116"/>
    <w:rsid w:val="00293453"/>
    <w:rsid w:val="00294AD2"/>
    <w:rsid w:val="0029522C"/>
    <w:rsid w:val="00297153"/>
    <w:rsid w:val="002A11FF"/>
    <w:rsid w:val="002A2A10"/>
    <w:rsid w:val="002A3D41"/>
    <w:rsid w:val="002A7706"/>
    <w:rsid w:val="002A7B95"/>
    <w:rsid w:val="002B1D4E"/>
    <w:rsid w:val="002B331E"/>
    <w:rsid w:val="002B3881"/>
    <w:rsid w:val="002B3C77"/>
    <w:rsid w:val="002B4212"/>
    <w:rsid w:val="002B43E0"/>
    <w:rsid w:val="002B5D2F"/>
    <w:rsid w:val="002B631F"/>
    <w:rsid w:val="002B6B8A"/>
    <w:rsid w:val="002B725D"/>
    <w:rsid w:val="002C1F16"/>
    <w:rsid w:val="002C2A6D"/>
    <w:rsid w:val="002C3487"/>
    <w:rsid w:val="002C3DC3"/>
    <w:rsid w:val="002C4728"/>
    <w:rsid w:val="002C5147"/>
    <w:rsid w:val="002C5826"/>
    <w:rsid w:val="002C7E26"/>
    <w:rsid w:val="002D1D4E"/>
    <w:rsid w:val="002D2937"/>
    <w:rsid w:val="002D3970"/>
    <w:rsid w:val="002E0320"/>
    <w:rsid w:val="002E2167"/>
    <w:rsid w:val="002E24EB"/>
    <w:rsid w:val="002E784B"/>
    <w:rsid w:val="002E78D2"/>
    <w:rsid w:val="002F16B1"/>
    <w:rsid w:val="002F1988"/>
    <w:rsid w:val="002F1E7B"/>
    <w:rsid w:val="002F26B6"/>
    <w:rsid w:val="002F4322"/>
    <w:rsid w:val="002F4E14"/>
    <w:rsid w:val="002F5DBE"/>
    <w:rsid w:val="002F5E42"/>
    <w:rsid w:val="002F686C"/>
    <w:rsid w:val="00300AB3"/>
    <w:rsid w:val="00301CE9"/>
    <w:rsid w:val="00302AE7"/>
    <w:rsid w:val="00303F3F"/>
    <w:rsid w:val="00304B10"/>
    <w:rsid w:val="0030500B"/>
    <w:rsid w:val="00305DC7"/>
    <w:rsid w:val="003064F4"/>
    <w:rsid w:val="003069C2"/>
    <w:rsid w:val="00310975"/>
    <w:rsid w:val="00311A00"/>
    <w:rsid w:val="00313102"/>
    <w:rsid w:val="003139B1"/>
    <w:rsid w:val="00314105"/>
    <w:rsid w:val="003143B2"/>
    <w:rsid w:val="00315134"/>
    <w:rsid w:val="0031653A"/>
    <w:rsid w:val="00317D73"/>
    <w:rsid w:val="00320EA3"/>
    <w:rsid w:val="00322179"/>
    <w:rsid w:val="003226E2"/>
    <w:rsid w:val="0032468F"/>
    <w:rsid w:val="00333CDA"/>
    <w:rsid w:val="0033402F"/>
    <w:rsid w:val="00336BE4"/>
    <w:rsid w:val="00337A5D"/>
    <w:rsid w:val="00340554"/>
    <w:rsid w:val="003405AC"/>
    <w:rsid w:val="00340A33"/>
    <w:rsid w:val="00340B58"/>
    <w:rsid w:val="003410AE"/>
    <w:rsid w:val="00341A4A"/>
    <w:rsid w:val="0034370D"/>
    <w:rsid w:val="00345313"/>
    <w:rsid w:val="003454AB"/>
    <w:rsid w:val="00352C0C"/>
    <w:rsid w:val="0035624E"/>
    <w:rsid w:val="0035666E"/>
    <w:rsid w:val="0035685F"/>
    <w:rsid w:val="0035748F"/>
    <w:rsid w:val="00357CC0"/>
    <w:rsid w:val="00360402"/>
    <w:rsid w:val="00360D66"/>
    <w:rsid w:val="003611B7"/>
    <w:rsid w:val="003614E5"/>
    <w:rsid w:val="00361946"/>
    <w:rsid w:val="00361F34"/>
    <w:rsid w:val="003668BC"/>
    <w:rsid w:val="003704DA"/>
    <w:rsid w:val="00372DB0"/>
    <w:rsid w:val="00373935"/>
    <w:rsid w:val="0037477D"/>
    <w:rsid w:val="00377BE6"/>
    <w:rsid w:val="003803CD"/>
    <w:rsid w:val="00381E10"/>
    <w:rsid w:val="00382FB2"/>
    <w:rsid w:val="00383050"/>
    <w:rsid w:val="003833E3"/>
    <w:rsid w:val="00385F3A"/>
    <w:rsid w:val="00390134"/>
    <w:rsid w:val="003906D3"/>
    <w:rsid w:val="003912FB"/>
    <w:rsid w:val="00391316"/>
    <w:rsid w:val="00391CA9"/>
    <w:rsid w:val="003953A8"/>
    <w:rsid w:val="003961AB"/>
    <w:rsid w:val="00396FD2"/>
    <w:rsid w:val="003A3437"/>
    <w:rsid w:val="003A3C75"/>
    <w:rsid w:val="003A597A"/>
    <w:rsid w:val="003A5A3A"/>
    <w:rsid w:val="003A5F48"/>
    <w:rsid w:val="003B0711"/>
    <w:rsid w:val="003B0C27"/>
    <w:rsid w:val="003B1023"/>
    <w:rsid w:val="003B205C"/>
    <w:rsid w:val="003B2F17"/>
    <w:rsid w:val="003B3445"/>
    <w:rsid w:val="003B4966"/>
    <w:rsid w:val="003B5457"/>
    <w:rsid w:val="003B66F7"/>
    <w:rsid w:val="003B7219"/>
    <w:rsid w:val="003B7380"/>
    <w:rsid w:val="003C29D2"/>
    <w:rsid w:val="003C46D5"/>
    <w:rsid w:val="003D1933"/>
    <w:rsid w:val="003D2EDA"/>
    <w:rsid w:val="003D3FF2"/>
    <w:rsid w:val="003D4792"/>
    <w:rsid w:val="003D609D"/>
    <w:rsid w:val="003E282F"/>
    <w:rsid w:val="003E392C"/>
    <w:rsid w:val="003E5B3B"/>
    <w:rsid w:val="003E65BA"/>
    <w:rsid w:val="003E6AC8"/>
    <w:rsid w:val="003F3BBB"/>
    <w:rsid w:val="003F4539"/>
    <w:rsid w:val="003F52E2"/>
    <w:rsid w:val="003F5BE0"/>
    <w:rsid w:val="003F63DB"/>
    <w:rsid w:val="003F64EC"/>
    <w:rsid w:val="003F681E"/>
    <w:rsid w:val="003F6898"/>
    <w:rsid w:val="003F69A9"/>
    <w:rsid w:val="003F6AEA"/>
    <w:rsid w:val="003F6C27"/>
    <w:rsid w:val="003F74FB"/>
    <w:rsid w:val="003F7893"/>
    <w:rsid w:val="00401D2D"/>
    <w:rsid w:val="00403552"/>
    <w:rsid w:val="00403FEB"/>
    <w:rsid w:val="004071BB"/>
    <w:rsid w:val="00407D45"/>
    <w:rsid w:val="00410EEB"/>
    <w:rsid w:val="00411D81"/>
    <w:rsid w:val="00411F6A"/>
    <w:rsid w:val="0041213F"/>
    <w:rsid w:val="0041252E"/>
    <w:rsid w:val="00412E3D"/>
    <w:rsid w:val="00414B08"/>
    <w:rsid w:val="00415822"/>
    <w:rsid w:val="0041610A"/>
    <w:rsid w:val="00416526"/>
    <w:rsid w:val="004179EB"/>
    <w:rsid w:val="00420303"/>
    <w:rsid w:val="004209FB"/>
    <w:rsid w:val="00420AAC"/>
    <w:rsid w:val="00421653"/>
    <w:rsid w:val="00421832"/>
    <w:rsid w:val="00423B39"/>
    <w:rsid w:val="00424C66"/>
    <w:rsid w:val="00424F3B"/>
    <w:rsid w:val="00425545"/>
    <w:rsid w:val="00425C2D"/>
    <w:rsid w:val="00426A92"/>
    <w:rsid w:val="004313B6"/>
    <w:rsid w:val="00435201"/>
    <w:rsid w:val="004372FE"/>
    <w:rsid w:val="00437CCD"/>
    <w:rsid w:val="00441519"/>
    <w:rsid w:val="00442587"/>
    <w:rsid w:val="00442AC1"/>
    <w:rsid w:val="00442AF7"/>
    <w:rsid w:val="00443517"/>
    <w:rsid w:val="0044368E"/>
    <w:rsid w:val="004440B9"/>
    <w:rsid w:val="00444551"/>
    <w:rsid w:val="00444D49"/>
    <w:rsid w:val="00445DF0"/>
    <w:rsid w:val="00445EB2"/>
    <w:rsid w:val="00447CE0"/>
    <w:rsid w:val="0045073F"/>
    <w:rsid w:val="00450DD0"/>
    <w:rsid w:val="0045121E"/>
    <w:rsid w:val="00451821"/>
    <w:rsid w:val="0045272F"/>
    <w:rsid w:val="004529BD"/>
    <w:rsid w:val="00454EBD"/>
    <w:rsid w:val="00455422"/>
    <w:rsid w:val="0045566E"/>
    <w:rsid w:val="00455976"/>
    <w:rsid w:val="00455C60"/>
    <w:rsid w:val="0045675E"/>
    <w:rsid w:val="00457101"/>
    <w:rsid w:val="00457733"/>
    <w:rsid w:val="004605B6"/>
    <w:rsid w:val="00460D00"/>
    <w:rsid w:val="00461B2D"/>
    <w:rsid w:val="004629AA"/>
    <w:rsid w:val="00462F3B"/>
    <w:rsid w:val="0046319D"/>
    <w:rsid w:val="00463E5A"/>
    <w:rsid w:val="00464A53"/>
    <w:rsid w:val="004654A1"/>
    <w:rsid w:val="004654CC"/>
    <w:rsid w:val="0046723A"/>
    <w:rsid w:val="0047252C"/>
    <w:rsid w:val="00482319"/>
    <w:rsid w:val="00483B03"/>
    <w:rsid w:val="00484D3A"/>
    <w:rsid w:val="00486088"/>
    <w:rsid w:val="004871A0"/>
    <w:rsid w:val="0049056E"/>
    <w:rsid w:val="00490705"/>
    <w:rsid w:val="00493DD7"/>
    <w:rsid w:val="0049405D"/>
    <w:rsid w:val="004958F7"/>
    <w:rsid w:val="00496801"/>
    <w:rsid w:val="00496BBF"/>
    <w:rsid w:val="00496CF4"/>
    <w:rsid w:val="004A1DC9"/>
    <w:rsid w:val="004A1FB3"/>
    <w:rsid w:val="004A218C"/>
    <w:rsid w:val="004A29D5"/>
    <w:rsid w:val="004A2F56"/>
    <w:rsid w:val="004A441D"/>
    <w:rsid w:val="004A4BDA"/>
    <w:rsid w:val="004A584D"/>
    <w:rsid w:val="004A5FE2"/>
    <w:rsid w:val="004A6A98"/>
    <w:rsid w:val="004A6B43"/>
    <w:rsid w:val="004A7231"/>
    <w:rsid w:val="004B10D6"/>
    <w:rsid w:val="004B153A"/>
    <w:rsid w:val="004B1D54"/>
    <w:rsid w:val="004B3D6E"/>
    <w:rsid w:val="004B40F6"/>
    <w:rsid w:val="004B4794"/>
    <w:rsid w:val="004B5B32"/>
    <w:rsid w:val="004B6540"/>
    <w:rsid w:val="004C1D28"/>
    <w:rsid w:val="004C3068"/>
    <w:rsid w:val="004C41B0"/>
    <w:rsid w:val="004C4A14"/>
    <w:rsid w:val="004C4E78"/>
    <w:rsid w:val="004C53C3"/>
    <w:rsid w:val="004C7701"/>
    <w:rsid w:val="004C7A00"/>
    <w:rsid w:val="004D0D5F"/>
    <w:rsid w:val="004D1294"/>
    <w:rsid w:val="004D2937"/>
    <w:rsid w:val="004D3391"/>
    <w:rsid w:val="004D6B24"/>
    <w:rsid w:val="004D7DC0"/>
    <w:rsid w:val="004D7DC8"/>
    <w:rsid w:val="004E0ABE"/>
    <w:rsid w:val="004E0B30"/>
    <w:rsid w:val="004E11A4"/>
    <w:rsid w:val="004E2839"/>
    <w:rsid w:val="004E2D82"/>
    <w:rsid w:val="004E4BA8"/>
    <w:rsid w:val="004E65D6"/>
    <w:rsid w:val="004E6694"/>
    <w:rsid w:val="004E6C85"/>
    <w:rsid w:val="004E6E33"/>
    <w:rsid w:val="004E76BF"/>
    <w:rsid w:val="004F2B87"/>
    <w:rsid w:val="004F3B5A"/>
    <w:rsid w:val="004F4041"/>
    <w:rsid w:val="004F4C5E"/>
    <w:rsid w:val="004F51E3"/>
    <w:rsid w:val="004F5A3B"/>
    <w:rsid w:val="004F6B9A"/>
    <w:rsid w:val="004F6FE6"/>
    <w:rsid w:val="00500BC9"/>
    <w:rsid w:val="00501154"/>
    <w:rsid w:val="005030D3"/>
    <w:rsid w:val="0050383F"/>
    <w:rsid w:val="005040EC"/>
    <w:rsid w:val="00504731"/>
    <w:rsid w:val="00504C90"/>
    <w:rsid w:val="0050557C"/>
    <w:rsid w:val="00506252"/>
    <w:rsid w:val="00510156"/>
    <w:rsid w:val="00510767"/>
    <w:rsid w:val="005109E6"/>
    <w:rsid w:val="005112C1"/>
    <w:rsid w:val="005113A5"/>
    <w:rsid w:val="005115FD"/>
    <w:rsid w:val="0051243F"/>
    <w:rsid w:val="00512464"/>
    <w:rsid w:val="005126C2"/>
    <w:rsid w:val="00513643"/>
    <w:rsid w:val="00516A25"/>
    <w:rsid w:val="00516E96"/>
    <w:rsid w:val="00521C0C"/>
    <w:rsid w:val="00522269"/>
    <w:rsid w:val="00522A0E"/>
    <w:rsid w:val="00522E27"/>
    <w:rsid w:val="005248B6"/>
    <w:rsid w:val="00530BBC"/>
    <w:rsid w:val="00531D23"/>
    <w:rsid w:val="00532775"/>
    <w:rsid w:val="0053397A"/>
    <w:rsid w:val="00534580"/>
    <w:rsid w:val="00535643"/>
    <w:rsid w:val="00535D70"/>
    <w:rsid w:val="00536EC8"/>
    <w:rsid w:val="00537760"/>
    <w:rsid w:val="00540108"/>
    <w:rsid w:val="00540948"/>
    <w:rsid w:val="00540CFA"/>
    <w:rsid w:val="005437B3"/>
    <w:rsid w:val="00546390"/>
    <w:rsid w:val="00551E62"/>
    <w:rsid w:val="005548ED"/>
    <w:rsid w:val="00556BD6"/>
    <w:rsid w:val="00556D97"/>
    <w:rsid w:val="00557E69"/>
    <w:rsid w:val="00560C3F"/>
    <w:rsid w:val="0056102B"/>
    <w:rsid w:val="00561EC6"/>
    <w:rsid w:val="005624A5"/>
    <w:rsid w:val="005625B3"/>
    <w:rsid w:val="00563856"/>
    <w:rsid w:val="00563935"/>
    <w:rsid w:val="0057047F"/>
    <w:rsid w:val="00570D2F"/>
    <w:rsid w:val="00570E56"/>
    <w:rsid w:val="005715A6"/>
    <w:rsid w:val="00572816"/>
    <w:rsid w:val="00572DA0"/>
    <w:rsid w:val="0057336F"/>
    <w:rsid w:val="00573746"/>
    <w:rsid w:val="005746BB"/>
    <w:rsid w:val="005753BE"/>
    <w:rsid w:val="0057626A"/>
    <w:rsid w:val="00576EB7"/>
    <w:rsid w:val="00576F7D"/>
    <w:rsid w:val="0057767B"/>
    <w:rsid w:val="00580456"/>
    <w:rsid w:val="00582AE5"/>
    <w:rsid w:val="005838B7"/>
    <w:rsid w:val="00584071"/>
    <w:rsid w:val="00584EFA"/>
    <w:rsid w:val="00586219"/>
    <w:rsid w:val="00586E73"/>
    <w:rsid w:val="00587A29"/>
    <w:rsid w:val="005921A0"/>
    <w:rsid w:val="00592620"/>
    <w:rsid w:val="00592D0A"/>
    <w:rsid w:val="00592E5E"/>
    <w:rsid w:val="005937C8"/>
    <w:rsid w:val="00593ADE"/>
    <w:rsid w:val="00594BF5"/>
    <w:rsid w:val="00595799"/>
    <w:rsid w:val="005962D1"/>
    <w:rsid w:val="00596F03"/>
    <w:rsid w:val="005A03A9"/>
    <w:rsid w:val="005A0427"/>
    <w:rsid w:val="005A1521"/>
    <w:rsid w:val="005A2B32"/>
    <w:rsid w:val="005A62FD"/>
    <w:rsid w:val="005A71E0"/>
    <w:rsid w:val="005A7B8A"/>
    <w:rsid w:val="005B003A"/>
    <w:rsid w:val="005B2EB4"/>
    <w:rsid w:val="005B42E4"/>
    <w:rsid w:val="005B51DC"/>
    <w:rsid w:val="005B654C"/>
    <w:rsid w:val="005C00BA"/>
    <w:rsid w:val="005C194E"/>
    <w:rsid w:val="005C3578"/>
    <w:rsid w:val="005C403C"/>
    <w:rsid w:val="005C4188"/>
    <w:rsid w:val="005C61DE"/>
    <w:rsid w:val="005D0CEE"/>
    <w:rsid w:val="005D12CB"/>
    <w:rsid w:val="005D2EFC"/>
    <w:rsid w:val="005D334C"/>
    <w:rsid w:val="005D4A3A"/>
    <w:rsid w:val="005D54BF"/>
    <w:rsid w:val="005D6457"/>
    <w:rsid w:val="005D7003"/>
    <w:rsid w:val="005D7AE0"/>
    <w:rsid w:val="005D7FF6"/>
    <w:rsid w:val="005E0AA6"/>
    <w:rsid w:val="005E1B16"/>
    <w:rsid w:val="005E1C68"/>
    <w:rsid w:val="005E3421"/>
    <w:rsid w:val="005E3EB0"/>
    <w:rsid w:val="005E4099"/>
    <w:rsid w:val="005E4514"/>
    <w:rsid w:val="005E67F6"/>
    <w:rsid w:val="005E6A6A"/>
    <w:rsid w:val="005F03E5"/>
    <w:rsid w:val="005F1D92"/>
    <w:rsid w:val="005F225E"/>
    <w:rsid w:val="005F3079"/>
    <w:rsid w:val="005F3AC1"/>
    <w:rsid w:val="005F473B"/>
    <w:rsid w:val="005F5AEF"/>
    <w:rsid w:val="0060019B"/>
    <w:rsid w:val="006013DE"/>
    <w:rsid w:val="006017AE"/>
    <w:rsid w:val="00601800"/>
    <w:rsid w:val="00602E88"/>
    <w:rsid w:val="0060336C"/>
    <w:rsid w:val="00603F7E"/>
    <w:rsid w:val="00604AF3"/>
    <w:rsid w:val="00605ABF"/>
    <w:rsid w:val="00606752"/>
    <w:rsid w:val="00606A7E"/>
    <w:rsid w:val="00606B21"/>
    <w:rsid w:val="00606EE6"/>
    <w:rsid w:val="00607198"/>
    <w:rsid w:val="00607A11"/>
    <w:rsid w:val="00607F56"/>
    <w:rsid w:val="00610564"/>
    <w:rsid w:val="006105D6"/>
    <w:rsid w:val="006141EE"/>
    <w:rsid w:val="00614A8A"/>
    <w:rsid w:val="00616210"/>
    <w:rsid w:val="00616397"/>
    <w:rsid w:val="00616B10"/>
    <w:rsid w:val="00616D81"/>
    <w:rsid w:val="00617778"/>
    <w:rsid w:val="00620326"/>
    <w:rsid w:val="0062068E"/>
    <w:rsid w:val="00620979"/>
    <w:rsid w:val="00620D65"/>
    <w:rsid w:val="00622488"/>
    <w:rsid w:val="0062284D"/>
    <w:rsid w:val="0062290D"/>
    <w:rsid w:val="00622BDD"/>
    <w:rsid w:val="00623909"/>
    <w:rsid w:val="00623F35"/>
    <w:rsid w:val="006255B1"/>
    <w:rsid w:val="00625750"/>
    <w:rsid w:val="00625BF8"/>
    <w:rsid w:val="00627509"/>
    <w:rsid w:val="00627AB1"/>
    <w:rsid w:val="00627FDA"/>
    <w:rsid w:val="006326A3"/>
    <w:rsid w:val="006339D5"/>
    <w:rsid w:val="006366EB"/>
    <w:rsid w:val="00636865"/>
    <w:rsid w:val="00636DCE"/>
    <w:rsid w:val="00636F8B"/>
    <w:rsid w:val="006379FD"/>
    <w:rsid w:val="006400ED"/>
    <w:rsid w:val="00640AB1"/>
    <w:rsid w:val="00641504"/>
    <w:rsid w:val="00642BC0"/>
    <w:rsid w:val="00647AFE"/>
    <w:rsid w:val="0065036B"/>
    <w:rsid w:val="006506E4"/>
    <w:rsid w:val="00650B3E"/>
    <w:rsid w:val="006511B2"/>
    <w:rsid w:val="00652E97"/>
    <w:rsid w:val="00652FCB"/>
    <w:rsid w:val="00653432"/>
    <w:rsid w:val="00653481"/>
    <w:rsid w:val="00656DC9"/>
    <w:rsid w:val="00660374"/>
    <w:rsid w:val="0066040C"/>
    <w:rsid w:val="00662ACB"/>
    <w:rsid w:val="00663296"/>
    <w:rsid w:val="00663E54"/>
    <w:rsid w:val="006645E0"/>
    <w:rsid w:val="00664B6D"/>
    <w:rsid w:val="00665B82"/>
    <w:rsid w:val="006675D4"/>
    <w:rsid w:val="00667931"/>
    <w:rsid w:val="00671808"/>
    <w:rsid w:val="0067237A"/>
    <w:rsid w:val="00673528"/>
    <w:rsid w:val="006739EB"/>
    <w:rsid w:val="006756BB"/>
    <w:rsid w:val="00676091"/>
    <w:rsid w:val="0067647C"/>
    <w:rsid w:val="0067743A"/>
    <w:rsid w:val="006808A0"/>
    <w:rsid w:val="00681F30"/>
    <w:rsid w:val="0068483F"/>
    <w:rsid w:val="00685728"/>
    <w:rsid w:val="00686657"/>
    <w:rsid w:val="006868E4"/>
    <w:rsid w:val="00690C3A"/>
    <w:rsid w:val="00690EF1"/>
    <w:rsid w:val="0069187C"/>
    <w:rsid w:val="006918FD"/>
    <w:rsid w:val="006940C0"/>
    <w:rsid w:val="00695624"/>
    <w:rsid w:val="00695976"/>
    <w:rsid w:val="006960A3"/>
    <w:rsid w:val="00697672"/>
    <w:rsid w:val="00697C75"/>
    <w:rsid w:val="006A0CC7"/>
    <w:rsid w:val="006A1146"/>
    <w:rsid w:val="006A326E"/>
    <w:rsid w:val="006A32B7"/>
    <w:rsid w:val="006A4AAB"/>
    <w:rsid w:val="006A4CB8"/>
    <w:rsid w:val="006A5696"/>
    <w:rsid w:val="006A5722"/>
    <w:rsid w:val="006A5E5C"/>
    <w:rsid w:val="006A60C8"/>
    <w:rsid w:val="006B017E"/>
    <w:rsid w:val="006B134E"/>
    <w:rsid w:val="006B5ADC"/>
    <w:rsid w:val="006B6561"/>
    <w:rsid w:val="006B7237"/>
    <w:rsid w:val="006B7525"/>
    <w:rsid w:val="006B797B"/>
    <w:rsid w:val="006C0E2F"/>
    <w:rsid w:val="006C299E"/>
    <w:rsid w:val="006C7729"/>
    <w:rsid w:val="006D0B0B"/>
    <w:rsid w:val="006D0CCF"/>
    <w:rsid w:val="006D22A3"/>
    <w:rsid w:val="006D293B"/>
    <w:rsid w:val="006D426D"/>
    <w:rsid w:val="006D4D39"/>
    <w:rsid w:val="006D56E4"/>
    <w:rsid w:val="006D7033"/>
    <w:rsid w:val="006E0259"/>
    <w:rsid w:val="006E043A"/>
    <w:rsid w:val="006E0E47"/>
    <w:rsid w:val="006E1E5E"/>
    <w:rsid w:val="006E5701"/>
    <w:rsid w:val="006E6AB0"/>
    <w:rsid w:val="006E71E0"/>
    <w:rsid w:val="006E7CFE"/>
    <w:rsid w:val="006E7D58"/>
    <w:rsid w:val="006F0242"/>
    <w:rsid w:val="006F10EB"/>
    <w:rsid w:val="006F19F2"/>
    <w:rsid w:val="006F1AA2"/>
    <w:rsid w:val="006F2CE6"/>
    <w:rsid w:val="006F3189"/>
    <w:rsid w:val="006F3815"/>
    <w:rsid w:val="006F402C"/>
    <w:rsid w:val="006F4150"/>
    <w:rsid w:val="006F4A46"/>
    <w:rsid w:val="006F4B05"/>
    <w:rsid w:val="006F65C6"/>
    <w:rsid w:val="006F6899"/>
    <w:rsid w:val="00701152"/>
    <w:rsid w:val="00703089"/>
    <w:rsid w:val="007030E2"/>
    <w:rsid w:val="0070384B"/>
    <w:rsid w:val="00703A91"/>
    <w:rsid w:val="007053E6"/>
    <w:rsid w:val="007060C9"/>
    <w:rsid w:val="00706991"/>
    <w:rsid w:val="00706FAB"/>
    <w:rsid w:val="00707BE2"/>
    <w:rsid w:val="0071120B"/>
    <w:rsid w:val="0071126A"/>
    <w:rsid w:val="00712E71"/>
    <w:rsid w:val="00712E9F"/>
    <w:rsid w:val="00713429"/>
    <w:rsid w:val="00714FAA"/>
    <w:rsid w:val="00715679"/>
    <w:rsid w:val="00716024"/>
    <w:rsid w:val="007161B3"/>
    <w:rsid w:val="00716647"/>
    <w:rsid w:val="00716ABC"/>
    <w:rsid w:val="00717156"/>
    <w:rsid w:val="00720000"/>
    <w:rsid w:val="0072101B"/>
    <w:rsid w:val="00722129"/>
    <w:rsid w:val="007238A8"/>
    <w:rsid w:val="0072397A"/>
    <w:rsid w:val="007241E3"/>
    <w:rsid w:val="007247A7"/>
    <w:rsid w:val="00726114"/>
    <w:rsid w:val="00727C77"/>
    <w:rsid w:val="00730876"/>
    <w:rsid w:val="00730BE1"/>
    <w:rsid w:val="00730C02"/>
    <w:rsid w:val="00731A24"/>
    <w:rsid w:val="00736391"/>
    <w:rsid w:val="007375B9"/>
    <w:rsid w:val="0073760A"/>
    <w:rsid w:val="00737917"/>
    <w:rsid w:val="00740704"/>
    <w:rsid w:val="00741DBB"/>
    <w:rsid w:val="007425BD"/>
    <w:rsid w:val="00742F95"/>
    <w:rsid w:val="00743B77"/>
    <w:rsid w:val="00744758"/>
    <w:rsid w:val="00745A8B"/>
    <w:rsid w:val="00746DF2"/>
    <w:rsid w:val="0075116D"/>
    <w:rsid w:val="007515E5"/>
    <w:rsid w:val="007518F3"/>
    <w:rsid w:val="007520CD"/>
    <w:rsid w:val="007538D2"/>
    <w:rsid w:val="00754DE8"/>
    <w:rsid w:val="00755968"/>
    <w:rsid w:val="00756D42"/>
    <w:rsid w:val="00757CF0"/>
    <w:rsid w:val="00761CB9"/>
    <w:rsid w:val="0076291F"/>
    <w:rsid w:val="0076293D"/>
    <w:rsid w:val="00764ADD"/>
    <w:rsid w:val="00764C8F"/>
    <w:rsid w:val="00765699"/>
    <w:rsid w:val="00766C71"/>
    <w:rsid w:val="00771C1C"/>
    <w:rsid w:val="00772441"/>
    <w:rsid w:val="00773443"/>
    <w:rsid w:val="0078133D"/>
    <w:rsid w:val="007833E1"/>
    <w:rsid w:val="00783963"/>
    <w:rsid w:val="00783CED"/>
    <w:rsid w:val="007842F2"/>
    <w:rsid w:val="00784790"/>
    <w:rsid w:val="00784D07"/>
    <w:rsid w:val="00785361"/>
    <w:rsid w:val="00785E77"/>
    <w:rsid w:val="00786969"/>
    <w:rsid w:val="00786A60"/>
    <w:rsid w:val="00791E1D"/>
    <w:rsid w:val="00794008"/>
    <w:rsid w:val="00795B22"/>
    <w:rsid w:val="00795EBD"/>
    <w:rsid w:val="00795FAA"/>
    <w:rsid w:val="007A058B"/>
    <w:rsid w:val="007A1736"/>
    <w:rsid w:val="007A1830"/>
    <w:rsid w:val="007A2104"/>
    <w:rsid w:val="007A798F"/>
    <w:rsid w:val="007B1721"/>
    <w:rsid w:val="007B17DF"/>
    <w:rsid w:val="007B1866"/>
    <w:rsid w:val="007B34E7"/>
    <w:rsid w:val="007B3A98"/>
    <w:rsid w:val="007B5768"/>
    <w:rsid w:val="007B57BF"/>
    <w:rsid w:val="007B5D33"/>
    <w:rsid w:val="007B67A0"/>
    <w:rsid w:val="007B6C91"/>
    <w:rsid w:val="007B6D1D"/>
    <w:rsid w:val="007B79A6"/>
    <w:rsid w:val="007C1C87"/>
    <w:rsid w:val="007C1CA5"/>
    <w:rsid w:val="007C26F6"/>
    <w:rsid w:val="007C29DD"/>
    <w:rsid w:val="007C31B1"/>
    <w:rsid w:val="007C4B29"/>
    <w:rsid w:val="007C4D51"/>
    <w:rsid w:val="007C5604"/>
    <w:rsid w:val="007C5CC2"/>
    <w:rsid w:val="007C6DD8"/>
    <w:rsid w:val="007C72CA"/>
    <w:rsid w:val="007D0389"/>
    <w:rsid w:val="007D0AF3"/>
    <w:rsid w:val="007D0FED"/>
    <w:rsid w:val="007D34C0"/>
    <w:rsid w:val="007D452B"/>
    <w:rsid w:val="007D4A1D"/>
    <w:rsid w:val="007D5331"/>
    <w:rsid w:val="007D5534"/>
    <w:rsid w:val="007D5D5A"/>
    <w:rsid w:val="007D6781"/>
    <w:rsid w:val="007D695E"/>
    <w:rsid w:val="007D6DAD"/>
    <w:rsid w:val="007E1660"/>
    <w:rsid w:val="007E1947"/>
    <w:rsid w:val="007E40D2"/>
    <w:rsid w:val="007E5E43"/>
    <w:rsid w:val="007E6513"/>
    <w:rsid w:val="007F2529"/>
    <w:rsid w:val="007F5AD0"/>
    <w:rsid w:val="007F6334"/>
    <w:rsid w:val="007F6478"/>
    <w:rsid w:val="00801AF1"/>
    <w:rsid w:val="00801E7D"/>
    <w:rsid w:val="00803570"/>
    <w:rsid w:val="008035FD"/>
    <w:rsid w:val="0080382B"/>
    <w:rsid w:val="00804B4E"/>
    <w:rsid w:val="0080676F"/>
    <w:rsid w:val="00810EC6"/>
    <w:rsid w:val="00815068"/>
    <w:rsid w:val="00816AF4"/>
    <w:rsid w:val="00817D19"/>
    <w:rsid w:val="00817F89"/>
    <w:rsid w:val="00820319"/>
    <w:rsid w:val="00820DF7"/>
    <w:rsid w:val="0082430F"/>
    <w:rsid w:val="00825469"/>
    <w:rsid w:val="0082569A"/>
    <w:rsid w:val="008264D5"/>
    <w:rsid w:val="00827665"/>
    <w:rsid w:val="0083079B"/>
    <w:rsid w:val="00830E0F"/>
    <w:rsid w:val="008310B2"/>
    <w:rsid w:val="00831848"/>
    <w:rsid w:val="00832100"/>
    <w:rsid w:val="00834830"/>
    <w:rsid w:val="00835198"/>
    <w:rsid w:val="0083662B"/>
    <w:rsid w:val="0083688D"/>
    <w:rsid w:val="0083770D"/>
    <w:rsid w:val="00842029"/>
    <w:rsid w:val="00842A80"/>
    <w:rsid w:val="00842C57"/>
    <w:rsid w:val="00843C80"/>
    <w:rsid w:val="008457C9"/>
    <w:rsid w:val="00847AE4"/>
    <w:rsid w:val="00850FBB"/>
    <w:rsid w:val="00853E02"/>
    <w:rsid w:val="0085451B"/>
    <w:rsid w:val="00855078"/>
    <w:rsid w:val="008559EB"/>
    <w:rsid w:val="00855EF9"/>
    <w:rsid w:val="00856499"/>
    <w:rsid w:val="00861560"/>
    <w:rsid w:val="0086278B"/>
    <w:rsid w:val="0086416A"/>
    <w:rsid w:val="008665D9"/>
    <w:rsid w:val="00867360"/>
    <w:rsid w:val="008677FF"/>
    <w:rsid w:val="00870515"/>
    <w:rsid w:val="008708D9"/>
    <w:rsid w:val="00870A3E"/>
    <w:rsid w:val="0087211D"/>
    <w:rsid w:val="00873D4A"/>
    <w:rsid w:val="0087461B"/>
    <w:rsid w:val="00874FE5"/>
    <w:rsid w:val="00875547"/>
    <w:rsid w:val="008779EC"/>
    <w:rsid w:val="00877BAE"/>
    <w:rsid w:val="00880886"/>
    <w:rsid w:val="008828AE"/>
    <w:rsid w:val="00882AD6"/>
    <w:rsid w:val="0088337B"/>
    <w:rsid w:val="008839BC"/>
    <w:rsid w:val="00885C83"/>
    <w:rsid w:val="008867C3"/>
    <w:rsid w:val="008908E4"/>
    <w:rsid w:val="00892A29"/>
    <w:rsid w:val="008940DA"/>
    <w:rsid w:val="00894C93"/>
    <w:rsid w:val="00895280"/>
    <w:rsid w:val="008964B1"/>
    <w:rsid w:val="00897084"/>
    <w:rsid w:val="008A1C3F"/>
    <w:rsid w:val="008A3861"/>
    <w:rsid w:val="008A4A14"/>
    <w:rsid w:val="008A4A20"/>
    <w:rsid w:val="008A4D8E"/>
    <w:rsid w:val="008A5140"/>
    <w:rsid w:val="008A6339"/>
    <w:rsid w:val="008B24E8"/>
    <w:rsid w:val="008B2D62"/>
    <w:rsid w:val="008B2FAD"/>
    <w:rsid w:val="008B5EBC"/>
    <w:rsid w:val="008B61CA"/>
    <w:rsid w:val="008B661F"/>
    <w:rsid w:val="008B72DF"/>
    <w:rsid w:val="008B796C"/>
    <w:rsid w:val="008C280D"/>
    <w:rsid w:val="008C2EAB"/>
    <w:rsid w:val="008C45DA"/>
    <w:rsid w:val="008C5229"/>
    <w:rsid w:val="008C5D2D"/>
    <w:rsid w:val="008C6CBB"/>
    <w:rsid w:val="008C701F"/>
    <w:rsid w:val="008C7A86"/>
    <w:rsid w:val="008C7D0C"/>
    <w:rsid w:val="008C7F01"/>
    <w:rsid w:val="008D0364"/>
    <w:rsid w:val="008D2692"/>
    <w:rsid w:val="008D26F2"/>
    <w:rsid w:val="008D37AB"/>
    <w:rsid w:val="008D4D31"/>
    <w:rsid w:val="008D5775"/>
    <w:rsid w:val="008D6720"/>
    <w:rsid w:val="008D7316"/>
    <w:rsid w:val="008D7441"/>
    <w:rsid w:val="008D75C5"/>
    <w:rsid w:val="008E08F8"/>
    <w:rsid w:val="008E0E38"/>
    <w:rsid w:val="008E3AD3"/>
    <w:rsid w:val="008E5048"/>
    <w:rsid w:val="008E63CA"/>
    <w:rsid w:val="008E686D"/>
    <w:rsid w:val="008E7733"/>
    <w:rsid w:val="008E7E12"/>
    <w:rsid w:val="008F3AD5"/>
    <w:rsid w:val="008F4C84"/>
    <w:rsid w:val="008F5E82"/>
    <w:rsid w:val="008F6196"/>
    <w:rsid w:val="009009FE"/>
    <w:rsid w:val="0090321F"/>
    <w:rsid w:val="0090371C"/>
    <w:rsid w:val="00903F08"/>
    <w:rsid w:val="00905096"/>
    <w:rsid w:val="00905889"/>
    <w:rsid w:val="00906157"/>
    <w:rsid w:val="00906B0F"/>
    <w:rsid w:val="00907E90"/>
    <w:rsid w:val="00907EFF"/>
    <w:rsid w:val="00910556"/>
    <w:rsid w:val="00910FA9"/>
    <w:rsid w:val="0091176A"/>
    <w:rsid w:val="0091339C"/>
    <w:rsid w:val="009137A2"/>
    <w:rsid w:val="00913B3D"/>
    <w:rsid w:val="00913F30"/>
    <w:rsid w:val="00914C2C"/>
    <w:rsid w:val="00914CEF"/>
    <w:rsid w:val="009155D0"/>
    <w:rsid w:val="00916AAE"/>
    <w:rsid w:val="0092352A"/>
    <w:rsid w:val="009248A6"/>
    <w:rsid w:val="009248DB"/>
    <w:rsid w:val="00925657"/>
    <w:rsid w:val="00925C13"/>
    <w:rsid w:val="00927A18"/>
    <w:rsid w:val="00927E2F"/>
    <w:rsid w:val="009304EF"/>
    <w:rsid w:val="00930CF9"/>
    <w:rsid w:val="00933AFF"/>
    <w:rsid w:val="00933D28"/>
    <w:rsid w:val="00933D3C"/>
    <w:rsid w:val="009356C1"/>
    <w:rsid w:val="0093616D"/>
    <w:rsid w:val="00936722"/>
    <w:rsid w:val="0094123D"/>
    <w:rsid w:val="009417A4"/>
    <w:rsid w:val="00941BBD"/>
    <w:rsid w:val="00942C57"/>
    <w:rsid w:val="00942DD5"/>
    <w:rsid w:val="009444FC"/>
    <w:rsid w:val="00945BEE"/>
    <w:rsid w:val="00945D50"/>
    <w:rsid w:val="00945DC4"/>
    <w:rsid w:val="00945E49"/>
    <w:rsid w:val="00947663"/>
    <w:rsid w:val="0095160E"/>
    <w:rsid w:val="00951B3F"/>
    <w:rsid w:val="00951B96"/>
    <w:rsid w:val="009523A4"/>
    <w:rsid w:val="00952786"/>
    <w:rsid w:val="009534A7"/>
    <w:rsid w:val="00957FE7"/>
    <w:rsid w:val="00963982"/>
    <w:rsid w:val="00966848"/>
    <w:rsid w:val="009701DE"/>
    <w:rsid w:val="00970A48"/>
    <w:rsid w:val="00974406"/>
    <w:rsid w:val="009748F3"/>
    <w:rsid w:val="009751A3"/>
    <w:rsid w:val="00975DDA"/>
    <w:rsid w:val="00975FFC"/>
    <w:rsid w:val="00976F1B"/>
    <w:rsid w:val="0098012D"/>
    <w:rsid w:val="0098121D"/>
    <w:rsid w:val="0098145E"/>
    <w:rsid w:val="00981705"/>
    <w:rsid w:val="009823A1"/>
    <w:rsid w:val="009826A3"/>
    <w:rsid w:val="009835AF"/>
    <w:rsid w:val="009836EF"/>
    <w:rsid w:val="00985A08"/>
    <w:rsid w:val="00985B27"/>
    <w:rsid w:val="009866A5"/>
    <w:rsid w:val="009873D8"/>
    <w:rsid w:val="00987FD8"/>
    <w:rsid w:val="009904F9"/>
    <w:rsid w:val="00990A16"/>
    <w:rsid w:val="009924D0"/>
    <w:rsid w:val="0099258F"/>
    <w:rsid w:val="00993265"/>
    <w:rsid w:val="0099335B"/>
    <w:rsid w:val="00993C0C"/>
    <w:rsid w:val="00997789"/>
    <w:rsid w:val="00997CC1"/>
    <w:rsid w:val="009A07B5"/>
    <w:rsid w:val="009A0B26"/>
    <w:rsid w:val="009A0DDA"/>
    <w:rsid w:val="009A154A"/>
    <w:rsid w:val="009A3143"/>
    <w:rsid w:val="009A3E56"/>
    <w:rsid w:val="009A5433"/>
    <w:rsid w:val="009A5F08"/>
    <w:rsid w:val="009A68BC"/>
    <w:rsid w:val="009A6E34"/>
    <w:rsid w:val="009B0409"/>
    <w:rsid w:val="009B145C"/>
    <w:rsid w:val="009B2E96"/>
    <w:rsid w:val="009B2FBB"/>
    <w:rsid w:val="009B363F"/>
    <w:rsid w:val="009B3CD3"/>
    <w:rsid w:val="009B7443"/>
    <w:rsid w:val="009C0377"/>
    <w:rsid w:val="009C11B9"/>
    <w:rsid w:val="009C1303"/>
    <w:rsid w:val="009C1314"/>
    <w:rsid w:val="009C1EEB"/>
    <w:rsid w:val="009C48DD"/>
    <w:rsid w:val="009C4FE8"/>
    <w:rsid w:val="009C5D9E"/>
    <w:rsid w:val="009C67C7"/>
    <w:rsid w:val="009C7BC3"/>
    <w:rsid w:val="009D1C4D"/>
    <w:rsid w:val="009D3887"/>
    <w:rsid w:val="009D44BA"/>
    <w:rsid w:val="009D4B22"/>
    <w:rsid w:val="009D543C"/>
    <w:rsid w:val="009D6BFC"/>
    <w:rsid w:val="009D6DF1"/>
    <w:rsid w:val="009E0A57"/>
    <w:rsid w:val="009E2185"/>
    <w:rsid w:val="009E3391"/>
    <w:rsid w:val="009E3B2B"/>
    <w:rsid w:val="009E3CCD"/>
    <w:rsid w:val="009E66D8"/>
    <w:rsid w:val="009F0E81"/>
    <w:rsid w:val="009F2B5A"/>
    <w:rsid w:val="009F2D98"/>
    <w:rsid w:val="009F3EA8"/>
    <w:rsid w:val="009F4B05"/>
    <w:rsid w:val="009F4B6B"/>
    <w:rsid w:val="009F4DD9"/>
    <w:rsid w:val="00A01292"/>
    <w:rsid w:val="00A066CD"/>
    <w:rsid w:val="00A06D97"/>
    <w:rsid w:val="00A10C7C"/>
    <w:rsid w:val="00A12CFA"/>
    <w:rsid w:val="00A13405"/>
    <w:rsid w:val="00A14597"/>
    <w:rsid w:val="00A150D8"/>
    <w:rsid w:val="00A16285"/>
    <w:rsid w:val="00A16695"/>
    <w:rsid w:val="00A201B2"/>
    <w:rsid w:val="00A20993"/>
    <w:rsid w:val="00A20D0C"/>
    <w:rsid w:val="00A216B4"/>
    <w:rsid w:val="00A22957"/>
    <w:rsid w:val="00A2637F"/>
    <w:rsid w:val="00A273CC"/>
    <w:rsid w:val="00A27674"/>
    <w:rsid w:val="00A3126F"/>
    <w:rsid w:val="00A31891"/>
    <w:rsid w:val="00A3195B"/>
    <w:rsid w:val="00A3196C"/>
    <w:rsid w:val="00A338A7"/>
    <w:rsid w:val="00A34F73"/>
    <w:rsid w:val="00A3719E"/>
    <w:rsid w:val="00A4041C"/>
    <w:rsid w:val="00A40996"/>
    <w:rsid w:val="00A409CD"/>
    <w:rsid w:val="00A414F7"/>
    <w:rsid w:val="00A41E4D"/>
    <w:rsid w:val="00A44555"/>
    <w:rsid w:val="00A44D5D"/>
    <w:rsid w:val="00A45655"/>
    <w:rsid w:val="00A45B3E"/>
    <w:rsid w:val="00A45BCE"/>
    <w:rsid w:val="00A47E3A"/>
    <w:rsid w:val="00A47FAB"/>
    <w:rsid w:val="00A5011C"/>
    <w:rsid w:val="00A5074A"/>
    <w:rsid w:val="00A53871"/>
    <w:rsid w:val="00A54ABF"/>
    <w:rsid w:val="00A5568B"/>
    <w:rsid w:val="00A56039"/>
    <w:rsid w:val="00A57850"/>
    <w:rsid w:val="00A61A31"/>
    <w:rsid w:val="00A629CA"/>
    <w:rsid w:val="00A62CBC"/>
    <w:rsid w:val="00A63169"/>
    <w:rsid w:val="00A63649"/>
    <w:rsid w:val="00A6387E"/>
    <w:rsid w:val="00A6397A"/>
    <w:rsid w:val="00A64602"/>
    <w:rsid w:val="00A66A51"/>
    <w:rsid w:val="00A70AE6"/>
    <w:rsid w:val="00A70C62"/>
    <w:rsid w:val="00A710DD"/>
    <w:rsid w:val="00A715E4"/>
    <w:rsid w:val="00A71DF2"/>
    <w:rsid w:val="00A72133"/>
    <w:rsid w:val="00A726A7"/>
    <w:rsid w:val="00A7290C"/>
    <w:rsid w:val="00A73C0A"/>
    <w:rsid w:val="00A75903"/>
    <w:rsid w:val="00A76090"/>
    <w:rsid w:val="00A779F5"/>
    <w:rsid w:val="00A8016E"/>
    <w:rsid w:val="00A80829"/>
    <w:rsid w:val="00A82329"/>
    <w:rsid w:val="00A85506"/>
    <w:rsid w:val="00A86794"/>
    <w:rsid w:val="00A87917"/>
    <w:rsid w:val="00A914A8"/>
    <w:rsid w:val="00A94592"/>
    <w:rsid w:val="00A95067"/>
    <w:rsid w:val="00A95625"/>
    <w:rsid w:val="00A9586D"/>
    <w:rsid w:val="00AA1B04"/>
    <w:rsid w:val="00AA225A"/>
    <w:rsid w:val="00AA32D3"/>
    <w:rsid w:val="00AA33AE"/>
    <w:rsid w:val="00AA69A9"/>
    <w:rsid w:val="00AB094E"/>
    <w:rsid w:val="00AB225A"/>
    <w:rsid w:val="00AB2686"/>
    <w:rsid w:val="00AB3D78"/>
    <w:rsid w:val="00AB43DE"/>
    <w:rsid w:val="00AB4904"/>
    <w:rsid w:val="00AB5C03"/>
    <w:rsid w:val="00AC03BE"/>
    <w:rsid w:val="00AC2D47"/>
    <w:rsid w:val="00AC3ACD"/>
    <w:rsid w:val="00AC3B99"/>
    <w:rsid w:val="00AC404B"/>
    <w:rsid w:val="00AC4679"/>
    <w:rsid w:val="00AC49C0"/>
    <w:rsid w:val="00AC6A94"/>
    <w:rsid w:val="00AC6DE7"/>
    <w:rsid w:val="00AC77F0"/>
    <w:rsid w:val="00AD180C"/>
    <w:rsid w:val="00AD195C"/>
    <w:rsid w:val="00AD2195"/>
    <w:rsid w:val="00AD35FE"/>
    <w:rsid w:val="00AD43E1"/>
    <w:rsid w:val="00AD4719"/>
    <w:rsid w:val="00AD5310"/>
    <w:rsid w:val="00AD56EB"/>
    <w:rsid w:val="00AD6458"/>
    <w:rsid w:val="00AD7AC8"/>
    <w:rsid w:val="00AD7E53"/>
    <w:rsid w:val="00AE0833"/>
    <w:rsid w:val="00AE0BB4"/>
    <w:rsid w:val="00AE1357"/>
    <w:rsid w:val="00AE1944"/>
    <w:rsid w:val="00AE242B"/>
    <w:rsid w:val="00AE29F3"/>
    <w:rsid w:val="00AE423E"/>
    <w:rsid w:val="00AE5C72"/>
    <w:rsid w:val="00AE6533"/>
    <w:rsid w:val="00AE65AD"/>
    <w:rsid w:val="00AE704E"/>
    <w:rsid w:val="00AE7BDC"/>
    <w:rsid w:val="00AE7E75"/>
    <w:rsid w:val="00AF0801"/>
    <w:rsid w:val="00AF0833"/>
    <w:rsid w:val="00AF3D09"/>
    <w:rsid w:val="00AF63E3"/>
    <w:rsid w:val="00AF6D05"/>
    <w:rsid w:val="00B006D2"/>
    <w:rsid w:val="00B006F1"/>
    <w:rsid w:val="00B007E6"/>
    <w:rsid w:val="00B00F63"/>
    <w:rsid w:val="00B02383"/>
    <w:rsid w:val="00B0294A"/>
    <w:rsid w:val="00B04635"/>
    <w:rsid w:val="00B05085"/>
    <w:rsid w:val="00B07083"/>
    <w:rsid w:val="00B11EF6"/>
    <w:rsid w:val="00B12231"/>
    <w:rsid w:val="00B1273E"/>
    <w:rsid w:val="00B14801"/>
    <w:rsid w:val="00B153CB"/>
    <w:rsid w:val="00B16DEB"/>
    <w:rsid w:val="00B16E30"/>
    <w:rsid w:val="00B17776"/>
    <w:rsid w:val="00B178E8"/>
    <w:rsid w:val="00B216F0"/>
    <w:rsid w:val="00B23641"/>
    <w:rsid w:val="00B26D5D"/>
    <w:rsid w:val="00B30B5A"/>
    <w:rsid w:val="00B3364A"/>
    <w:rsid w:val="00B34140"/>
    <w:rsid w:val="00B3538A"/>
    <w:rsid w:val="00B35D68"/>
    <w:rsid w:val="00B4276D"/>
    <w:rsid w:val="00B42B7D"/>
    <w:rsid w:val="00B43EFB"/>
    <w:rsid w:val="00B44AC8"/>
    <w:rsid w:val="00B47283"/>
    <w:rsid w:val="00B5009A"/>
    <w:rsid w:val="00B505E6"/>
    <w:rsid w:val="00B50B5E"/>
    <w:rsid w:val="00B53A18"/>
    <w:rsid w:val="00B54D6F"/>
    <w:rsid w:val="00B5581F"/>
    <w:rsid w:val="00B56C88"/>
    <w:rsid w:val="00B57745"/>
    <w:rsid w:val="00B604CC"/>
    <w:rsid w:val="00B6136C"/>
    <w:rsid w:val="00B61485"/>
    <w:rsid w:val="00B6227B"/>
    <w:rsid w:val="00B6457D"/>
    <w:rsid w:val="00B645F6"/>
    <w:rsid w:val="00B653F5"/>
    <w:rsid w:val="00B70776"/>
    <w:rsid w:val="00B728E7"/>
    <w:rsid w:val="00B74243"/>
    <w:rsid w:val="00B75F86"/>
    <w:rsid w:val="00B7755B"/>
    <w:rsid w:val="00B776F5"/>
    <w:rsid w:val="00B77F89"/>
    <w:rsid w:val="00B806B3"/>
    <w:rsid w:val="00B80E8B"/>
    <w:rsid w:val="00B8106F"/>
    <w:rsid w:val="00B82CF1"/>
    <w:rsid w:val="00B82F8F"/>
    <w:rsid w:val="00B83783"/>
    <w:rsid w:val="00B8394E"/>
    <w:rsid w:val="00B84070"/>
    <w:rsid w:val="00B845FB"/>
    <w:rsid w:val="00B85C36"/>
    <w:rsid w:val="00B86AAE"/>
    <w:rsid w:val="00B86D25"/>
    <w:rsid w:val="00B871ED"/>
    <w:rsid w:val="00B90D09"/>
    <w:rsid w:val="00B925A4"/>
    <w:rsid w:val="00B9290F"/>
    <w:rsid w:val="00B929B1"/>
    <w:rsid w:val="00B92ABF"/>
    <w:rsid w:val="00B92D73"/>
    <w:rsid w:val="00B95867"/>
    <w:rsid w:val="00B9623A"/>
    <w:rsid w:val="00B967D8"/>
    <w:rsid w:val="00BA0D4E"/>
    <w:rsid w:val="00BA3611"/>
    <w:rsid w:val="00BA4327"/>
    <w:rsid w:val="00BA5027"/>
    <w:rsid w:val="00BA514D"/>
    <w:rsid w:val="00BA5258"/>
    <w:rsid w:val="00BA6F58"/>
    <w:rsid w:val="00BA7510"/>
    <w:rsid w:val="00BA7588"/>
    <w:rsid w:val="00BB0B56"/>
    <w:rsid w:val="00BB1809"/>
    <w:rsid w:val="00BB2A30"/>
    <w:rsid w:val="00BB44F2"/>
    <w:rsid w:val="00BB4A85"/>
    <w:rsid w:val="00BB50AD"/>
    <w:rsid w:val="00BB614B"/>
    <w:rsid w:val="00BB675D"/>
    <w:rsid w:val="00BC2338"/>
    <w:rsid w:val="00BC341C"/>
    <w:rsid w:val="00BC4ADD"/>
    <w:rsid w:val="00BC4B36"/>
    <w:rsid w:val="00BC61B4"/>
    <w:rsid w:val="00BD0154"/>
    <w:rsid w:val="00BD0AC4"/>
    <w:rsid w:val="00BD168E"/>
    <w:rsid w:val="00BD3696"/>
    <w:rsid w:val="00BD6E99"/>
    <w:rsid w:val="00BD70DD"/>
    <w:rsid w:val="00BD7E22"/>
    <w:rsid w:val="00BE02EB"/>
    <w:rsid w:val="00BE0A9D"/>
    <w:rsid w:val="00BE1074"/>
    <w:rsid w:val="00BE1B99"/>
    <w:rsid w:val="00BE3DE4"/>
    <w:rsid w:val="00BE4E71"/>
    <w:rsid w:val="00BE59E5"/>
    <w:rsid w:val="00BF0D53"/>
    <w:rsid w:val="00BF357F"/>
    <w:rsid w:val="00BF4E5F"/>
    <w:rsid w:val="00BF5E8D"/>
    <w:rsid w:val="00BF65F0"/>
    <w:rsid w:val="00BF6F26"/>
    <w:rsid w:val="00C014A6"/>
    <w:rsid w:val="00C017B1"/>
    <w:rsid w:val="00C0226B"/>
    <w:rsid w:val="00C03469"/>
    <w:rsid w:val="00C036E6"/>
    <w:rsid w:val="00C04157"/>
    <w:rsid w:val="00C059EA"/>
    <w:rsid w:val="00C05C5E"/>
    <w:rsid w:val="00C0672E"/>
    <w:rsid w:val="00C07625"/>
    <w:rsid w:val="00C07EF5"/>
    <w:rsid w:val="00C11D39"/>
    <w:rsid w:val="00C12DBA"/>
    <w:rsid w:val="00C13146"/>
    <w:rsid w:val="00C1353E"/>
    <w:rsid w:val="00C14907"/>
    <w:rsid w:val="00C15CB2"/>
    <w:rsid w:val="00C169BB"/>
    <w:rsid w:val="00C217C0"/>
    <w:rsid w:val="00C22D82"/>
    <w:rsid w:val="00C23E08"/>
    <w:rsid w:val="00C24117"/>
    <w:rsid w:val="00C2419D"/>
    <w:rsid w:val="00C26140"/>
    <w:rsid w:val="00C271A5"/>
    <w:rsid w:val="00C313CF"/>
    <w:rsid w:val="00C31804"/>
    <w:rsid w:val="00C31F60"/>
    <w:rsid w:val="00C33100"/>
    <w:rsid w:val="00C349D3"/>
    <w:rsid w:val="00C36A55"/>
    <w:rsid w:val="00C37873"/>
    <w:rsid w:val="00C40C5B"/>
    <w:rsid w:val="00C414C1"/>
    <w:rsid w:val="00C41D70"/>
    <w:rsid w:val="00C43D1D"/>
    <w:rsid w:val="00C4601B"/>
    <w:rsid w:val="00C4619E"/>
    <w:rsid w:val="00C463FE"/>
    <w:rsid w:val="00C53DED"/>
    <w:rsid w:val="00C54B32"/>
    <w:rsid w:val="00C54EF4"/>
    <w:rsid w:val="00C556FB"/>
    <w:rsid w:val="00C56019"/>
    <w:rsid w:val="00C57412"/>
    <w:rsid w:val="00C61064"/>
    <w:rsid w:val="00C6115C"/>
    <w:rsid w:val="00C624E9"/>
    <w:rsid w:val="00C62F46"/>
    <w:rsid w:val="00C63A4C"/>
    <w:rsid w:val="00C63C54"/>
    <w:rsid w:val="00C63F8E"/>
    <w:rsid w:val="00C64B31"/>
    <w:rsid w:val="00C656CA"/>
    <w:rsid w:val="00C65B51"/>
    <w:rsid w:val="00C67656"/>
    <w:rsid w:val="00C6773C"/>
    <w:rsid w:val="00C71BD1"/>
    <w:rsid w:val="00C71E19"/>
    <w:rsid w:val="00C7316B"/>
    <w:rsid w:val="00C74744"/>
    <w:rsid w:val="00C74967"/>
    <w:rsid w:val="00C762B6"/>
    <w:rsid w:val="00C77614"/>
    <w:rsid w:val="00C81F33"/>
    <w:rsid w:val="00C845F1"/>
    <w:rsid w:val="00C8665B"/>
    <w:rsid w:val="00C86693"/>
    <w:rsid w:val="00C874D0"/>
    <w:rsid w:val="00C912CB"/>
    <w:rsid w:val="00C91678"/>
    <w:rsid w:val="00C927F1"/>
    <w:rsid w:val="00C92F9A"/>
    <w:rsid w:val="00C932BB"/>
    <w:rsid w:val="00C93327"/>
    <w:rsid w:val="00C942AC"/>
    <w:rsid w:val="00C95400"/>
    <w:rsid w:val="00CA110E"/>
    <w:rsid w:val="00CA1990"/>
    <w:rsid w:val="00CA206B"/>
    <w:rsid w:val="00CA563A"/>
    <w:rsid w:val="00CA6639"/>
    <w:rsid w:val="00CA6ACC"/>
    <w:rsid w:val="00CA6BC0"/>
    <w:rsid w:val="00CB0161"/>
    <w:rsid w:val="00CB482B"/>
    <w:rsid w:val="00CB4960"/>
    <w:rsid w:val="00CB5400"/>
    <w:rsid w:val="00CB5F4F"/>
    <w:rsid w:val="00CB6A41"/>
    <w:rsid w:val="00CC0426"/>
    <w:rsid w:val="00CC18B6"/>
    <w:rsid w:val="00CC34B8"/>
    <w:rsid w:val="00CC3C32"/>
    <w:rsid w:val="00CC5753"/>
    <w:rsid w:val="00CC58F2"/>
    <w:rsid w:val="00CC678D"/>
    <w:rsid w:val="00CC6DC7"/>
    <w:rsid w:val="00CC7251"/>
    <w:rsid w:val="00CC74C4"/>
    <w:rsid w:val="00CC78F3"/>
    <w:rsid w:val="00CD01CD"/>
    <w:rsid w:val="00CD201E"/>
    <w:rsid w:val="00CD4437"/>
    <w:rsid w:val="00CD6A95"/>
    <w:rsid w:val="00CD71D8"/>
    <w:rsid w:val="00CD71E4"/>
    <w:rsid w:val="00CE02CE"/>
    <w:rsid w:val="00CE1C80"/>
    <w:rsid w:val="00CE2626"/>
    <w:rsid w:val="00CE4EE6"/>
    <w:rsid w:val="00CE7A9E"/>
    <w:rsid w:val="00CE7BB5"/>
    <w:rsid w:val="00CF0F3D"/>
    <w:rsid w:val="00CF1053"/>
    <w:rsid w:val="00CF22CE"/>
    <w:rsid w:val="00CF4BF2"/>
    <w:rsid w:val="00CF51FD"/>
    <w:rsid w:val="00CF651E"/>
    <w:rsid w:val="00D01993"/>
    <w:rsid w:val="00D01BDA"/>
    <w:rsid w:val="00D023F5"/>
    <w:rsid w:val="00D05329"/>
    <w:rsid w:val="00D061F8"/>
    <w:rsid w:val="00D06CD3"/>
    <w:rsid w:val="00D1013A"/>
    <w:rsid w:val="00D110E0"/>
    <w:rsid w:val="00D11A0D"/>
    <w:rsid w:val="00D1238C"/>
    <w:rsid w:val="00D12864"/>
    <w:rsid w:val="00D12C29"/>
    <w:rsid w:val="00D130B9"/>
    <w:rsid w:val="00D1355F"/>
    <w:rsid w:val="00D150E3"/>
    <w:rsid w:val="00D16E46"/>
    <w:rsid w:val="00D16F48"/>
    <w:rsid w:val="00D21ABE"/>
    <w:rsid w:val="00D21E5D"/>
    <w:rsid w:val="00D2312B"/>
    <w:rsid w:val="00D23BC8"/>
    <w:rsid w:val="00D244F8"/>
    <w:rsid w:val="00D24F00"/>
    <w:rsid w:val="00D25338"/>
    <w:rsid w:val="00D27BE6"/>
    <w:rsid w:val="00D30CA9"/>
    <w:rsid w:val="00D331FC"/>
    <w:rsid w:val="00D34FBA"/>
    <w:rsid w:val="00D358AF"/>
    <w:rsid w:val="00D35C97"/>
    <w:rsid w:val="00D35E13"/>
    <w:rsid w:val="00D401D4"/>
    <w:rsid w:val="00D418B4"/>
    <w:rsid w:val="00D44362"/>
    <w:rsid w:val="00D44771"/>
    <w:rsid w:val="00D44851"/>
    <w:rsid w:val="00D44D43"/>
    <w:rsid w:val="00D45FF4"/>
    <w:rsid w:val="00D46FFD"/>
    <w:rsid w:val="00D506ED"/>
    <w:rsid w:val="00D511C3"/>
    <w:rsid w:val="00D52D36"/>
    <w:rsid w:val="00D52E43"/>
    <w:rsid w:val="00D52F42"/>
    <w:rsid w:val="00D5387E"/>
    <w:rsid w:val="00D542E0"/>
    <w:rsid w:val="00D5517C"/>
    <w:rsid w:val="00D55F1E"/>
    <w:rsid w:val="00D56F24"/>
    <w:rsid w:val="00D57189"/>
    <w:rsid w:val="00D575F4"/>
    <w:rsid w:val="00D6001D"/>
    <w:rsid w:val="00D600D3"/>
    <w:rsid w:val="00D61068"/>
    <w:rsid w:val="00D61619"/>
    <w:rsid w:val="00D62250"/>
    <w:rsid w:val="00D6274E"/>
    <w:rsid w:val="00D62B7D"/>
    <w:rsid w:val="00D62DE9"/>
    <w:rsid w:val="00D6333F"/>
    <w:rsid w:val="00D647B2"/>
    <w:rsid w:val="00D64EC2"/>
    <w:rsid w:val="00D669DA"/>
    <w:rsid w:val="00D66C5C"/>
    <w:rsid w:val="00D67435"/>
    <w:rsid w:val="00D70951"/>
    <w:rsid w:val="00D71333"/>
    <w:rsid w:val="00D7140D"/>
    <w:rsid w:val="00D719FA"/>
    <w:rsid w:val="00D74FB5"/>
    <w:rsid w:val="00D75146"/>
    <w:rsid w:val="00D75B80"/>
    <w:rsid w:val="00D7728D"/>
    <w:rsid w:val="00D77340"/>
    <w:rsid w:val="00D814BC"/>
    <w:rsid w:val="00D81D73"/>
    <w:rsid w:val="00D81FE9"/>
    <w:rsid w:val="00D8367F"/>
    <w:rsid w:val="00D84483"/>
    <w:rsid w:val="00D85600"/>
    <w:rsid w:val="00D85EC5"/>
    <w:rsid w:val="00D87F33"/>
    <w:rsid w:val="00D9108A"/>
    <w:rsid w:val="00D91F0F"/>
    <w:rsid w:val="00D924BE"/>
    <w:rsid w:val="00D92E1A"/>
    <w:rsid w:val="00D940ED"/>
    <w:rsid w:val="00D940F3"/>
    <w:rsid w:val="00D94124"/>
    <w:rsid w:val="00D94676"/>
    <w:rsid w:val="00D95734"/>
    <w:rsid w:val="00D96B41"/>
    <w:rsid w:val="00DA07C3"/>
    <w:rsid w:val="00DA0D2A"/>
    <w:rsid w:val="00DA1EBB"/>
    <w:rsid w:val="00DA287E"/>
    <w:rsid w:val="00DA3BFD"/>
    <w:rsid w:val="00DA4CD9"/>
    <w:rsid w:val="00DA597E"/>
    <w:rsid w:val="00DA6F63"/>
    <w:rsid w:val="00DA77D5"/>
    <w:rsid w:val="00DB0269"/>
    <w:rsid w:val="00DB058C"/>
    <w:rsid w:val="00DB0AB1"/>
    <w:rsid w:val="00DB1385"/>
    <w:rsid w:val="00DB1998"/>
    <w:rsid w:val="00DB1ED2"/>
    <w:rsid w:val="00DB242B"/>
    <w:rsid w:val="00DB245E"/>
    <w:rsid w:val="00DB300C"/>
    <w:rsid w:val="00DB3E3C"/>
    <w:rsid w:val="00DB3FC6"/>
    <w:rsid w:val="00DB5DD1"/>
    <w:rsid w:val="00DB786D"/>
    <w:rsid w:val="00DC01F5"/>
    <w:rsid w:val="00DC4D4F"/>
    <w:rsid w:val="00DC5865"/>
    <w:rsid w:val="00DC5BC3"/>
    <w:rsid w:val="00DC74F7"/>
    <w:rsid w:val="00DC770F"/>
    <w:rsid w:val="00DC7F1D"/>
    <w:rsid w:val="00DD00CE"/>
    <w:rsid w:val="00DD18BB"/>
    <w:rsid w:val="00DD18DD"/>
    <w:rsid w:val="00DD34FC"/>
    <w:rsid w:val="00DD37DA"/>
    <w:rsid w:val="00DD4E19"/>
    <w:rsid w:val="00DD55F5"/>
    <w:rsid w:val="00DD727B"/>
    <w:rsid w:val="00DE0E78"/>
    <w:rsid w:val="00DE1189"/>
    <w:rsid w:val="00DE16D1"/>
    <w:rsid w:val="00DE2B12"/>
    <w:rsid w:val="00DE34AD"/>
    <w:rsid w:val="00DE37A8"/>
    <w:rsid w:val="00DE3EEF"/>
    <w:rsid w:val="00DE6146"/>
    <w:rsid w:val="00DE622C"/>
    <w:rsid w:val="00DE6384"/>
    <w:rsid w:val="00DE6C58"/>
    <w:rsid w:val="00DE6D91"/>
    <w:rsid w:val="00DE7AF5"/>
    <w:rsid w:val="00DE7C0A"/>
    <w:rsid w:val="00DE7C7E"/>
    <w:rsid w:val="00DF0B1B"/>
    <w:rsid w:val="00DF421D"/>
    <w:rsid w:val="00DF4C63"/>
    <w:rsid w:val="00DF4F7A"/>
    <w:rsid w:val="00DF550E"/>
    <w:rsid w:val="00DF6672"/>
    <w:rsid w:val="00DF7A72"/>
    <w:rsid w:val="00DF7B5E"/>
    <w:rsid w:val="00E00363"/>
    <w:rsid w:val="00E032AC"/>
    <w:rsid w:val="00E10425"/>
    <w:rsid w:val="00E10794"/>
    <w:rsid w:val="00E11E31"/>
    <w:rsid w:val="00E1208F"/>
    <w:rsid w:val="00E132ED"/>
    <w:rsid w:val="00E1352B"/>
    <w:rsid w:val="00E15553"/>
    <w:rsid w:val="00E15A1A"/>
    <w:rsid w:val="00E20C3A"/>
    <w:rsid w:val="00E21132"/>
    <w:rsid w:val="00E226C1"/>
    <w:rsid w:val="00E2360F"/>
    <w:rsid w:val="00E243FD"/>
    <w:rsid w:val="00E24DB6"/>
    <w:rsid w:val="00E265B8"/>
    <w:rsid w:val="00E26623"/>
    <w:rsid w:val="00E26FD0"/>
    <w:rsid w:val="00E2727F"/>
    <w:rsid w:val="00E3042F"/>
    <w:rsid w:val="00E31E20"/>
    <w:rsid w:val="00E32414"/>
    <w:rsid w:val="00E344B9"/>
    <w:rsid w:val="00E357BA"/>
    <w:rsid w:val="00E35D56"/>
    <w:rsid w:val="00E36288"/>
    <w:rsid w:val="00E366FA"/>
    <w:rsid w:val="00E40073"/>
    <w:rsid w:val="00E41384"/>
    <w:rsid w:val="00E419D7"/>
    <w:rsid w:val="00E42007"/>
    <w:rsid w:val="00E4207A"/>
    <w:rsid w:val="00E43961"/>
    <w:rsid w:val="00E44738"/>
    <w:rsid w:val="00E4477A"/>
    <w:rsid w:val="00E45F5E"/>
    <w:rsid w:val="00E53D01"/>
    <w:rsid w:val="00E545AE"/>
    <w:rsid w:val="00E54F14"/>
    <w:rsid w:val="00E555F5"/>
    <w:rsid w:val="00E55688"/>
    <w:rsid w:val="00E55EC6"/>
    <w:rsid w:val="00E567D3"/>
    <w:rsid w:val="00E5707A"/>
    <w:rsid w:val="00E57387"/>
    <w:rsid w:val="00E57759"/>
    <w:rsid w:val="00E57FD1"/>
    <w:rsid w:val="00E611E6"/>
    <w:rsid w:val="00E625BC"/>
    <w:rsid w:val="00E625E5"/>
    <w:rsid w:val="00E62A5A"/>
    <w:rsid w:val="00E63133"/>
    <w:rsid w:val="00E638C3"/>
    <w:rsid w:val="00E64104"/>
    <w:rsid w:val="00E659AB"/>
    <w:rsid w:val="00E6604F"/>
    <w:rsid w:val="00E66083"/>
    <w:rsid w:val="00E67389"/>
    <w:rsid w:val="00E6742D"/>
    <w:rsid w:val="00E6758B"/>
    <w:rsid w:val="00E67A45"/>
    <w:rsid w:val="00E711E6"/>
    <w:rsid w:val="00E72AC3"/>
    <w:rsid w:val="00E733E7"/>
    <w:rsid w:val="00E756E2"/>
    <w:rsid w:val="00E77938"/>
    <w:rsid w:val="00E77E74"/>
    <w:rsid w:val="00E8022B"/>
    <w:rsid w:val="00E80F2B"/>
    <w:rsid w:val="00E8215F"/>
    <w:rsid w:val="00E82F2C"/>
    <w:rsid w:val="00E85932"/>
    <w:rsid w:val="00E86BF1"/>
    <w:rsid w:val="00E87BA4"/>
    <w:rsid w:val="00E9256B"/>
    <w:rsid w:val="00E9352D"/>
    <w:rsid w:val="00E95608"/>
    <w:rsid w:val="00E97985"/>
    <w:rsid w:val="00E97F71"/>
    <w:rsid w:val="00EA3347"/>
    <w:rsid w:val="00EA356A"/>
    <w:rsid w:val="00EA38B2"/>
    <w:rsid w:val="00EA400A"/>
    <w:rsid w:val="00EA6945"/>
    <w:rsid w:val="00EA699E"/>
    <w:rsid w:val="00EB00F5"/>
    <w:rsid w:val="00EB0B02"/>
    <w:rsid w:val="00EB3B61"/>
    <w:rsid w:val="00EB3F50"/>
    <w:rsid w:val="00EB57EA"/>
    <w:rsid w:val="00EB63FE"/>
    <w:rsid w:val="00EB65BA"/>
    <w:rsid w:val="00EB680A"/>
    <w:rsid w:val="00EC1577"/>
    <w:rsid w:val="00EC1B01"/>
    <w:rsid w:val="00EC31B0"/>
    <w:rsid w:val="00EC3602"/>
    <w:rsid w:val="00EC36A9"/>
    <w:rsid w:val="00EC37C7"/>
    <w:rsid w:val="00EC486A"/>
    <w:rsid w:val="00EC7C58"/>
    <w:rsid w:val="00ED0CE8"/>
    <w:rsid w:val="00ED113B"/>
    <w:rsid w:val="00ED1F97"/>
    <w:rsid w:val="00ED204D"/>
    <w:rsid w:val="00ED2BD6"/>
    <w:rsid w:val="00ED2EFA"/>
    <w:rsid w:val="00ED3BCD"/>
    <w:rsid w:val="00ED3C58"/>
    <w:rsid w:val="00ED5FA5"/>
    <w:rsid w:val="00ED79A5"/>
    <w:rsid w:val="00EE08DB"/>
    <w:rsid w:val="00EE0C00"/>
    <w:rsid w:val="00EE102A"/>
    <w:rsid w:val="00EE1AB5"/>
    <w:rsid w:val="00EE1BB8"/>
    <w:rsid w:val="00EE20A4"/>
    <w:rsid w:val="00EE33F6"/>
    <w:rsid w:val="00EE3803"/>
    <w:rsid w:val="00EE40AA"/>
    <w:rsid w:val="00EE4DD5"/>
    <w:rsid w:val="00EE51F8"/>
    <w:rsid w:val="00EE6A8E"/>
    <w:rsid w:val="00EE79BE"/>
    <w:rsid w:val="00EF052F"/>
    <w:rsid w:val="00EF0C10"/>
    <w:rsid w:val="00EF4240"/>
    <w:rsid w:val="00EF47BB"/>
    <w:rsid w:val="00EF4A04"/>
    <w:rsid w:val="00EF4FB2"/>
    <w:rsid w:val="00EF5404"/>
    <w:rsid w:val="00EF563F"/>
    <w:rsid w:val="00EF5694"/>
    <w:rsid w:val="00EF59E5"/>
    <w:rsid w:val="00EF6390"/>
    <w:rsid w:val="00EF7053"/>
    <w:rsid w:val="00EF7BD1"/>
    <w:rsid w:val="00F00092"/>
    <w:rsid w:val="00F004CB"/>
    <w:rsid w:val="00F005C4"/>
    <w:rsid w:val="00F00D57"/>
    <w:rsid w:val="00F00D75"/>
    <w:rsid w:val="00F01A4D"/>
    <w:rsid w:val="00F02826"/>
    <w:rsid w:val="00F02EDB"/>
    <w:rsid w:val="00F05ED4"/>
    <w:rsid w:val="00F06C45"/>
    <w:rsid w:val="00F07751"/>
    <w:rsid w:val="00F07C6A"/>
    <w:rsid w:val="00F10341"/>
    <w:rsid w:val="00F10702"/>
    <w:rsid w:val="00F11E80"/>
    <w:rsid w:val="00F1452D"/>
    <w:rsid w:val="00F14819"/>
    <w:rsid w:val="00F15BA2"/>
    <w:rsid w:val="00F15E04"/>
    <w:rsid w:val="00F16232"/>
    <w:rsid w:val="00F164FE"/>
    <w:rsid w:val="00F1698C"/>
    <w:rsid w:val="00F177CF"/>
    <w:rsid w:val="00F17B78"/>
    <w:rsid w:val="00F20555"/>
    <w:rsid w:val="00F21114"/>
    <w:rsid w:val="00F21C76"/>
    <w:rsid w:val="00F223C1"/>
    <w:rsid w:val="00F226FD"/>
    <w:rsid w:val="00F23855"/>
    <w:rsid w:val="00F25955"/>
    <w:rsid w:val="00F259E4"/>
    <w:rsid w:val="00F261BC"/>
    <w:rsid w:val="00F263FC"/>
    <w:rsid w:val="00F27398"/>
    <w:rsid w:val="00F273A5"/>
    <w:rsid w:val="00F3042E"/>
    <w:rsid w:val="00F30F4C"/>
    <w:rsid w:val="00F3181B"/>
    <w:rsid w:val="00F323A3"/>
    <w:rsid w:val="00F33016"/>
    <w:rsid w:val="00F3361C"/>
    <w:rsid w:val="00F33FD1"/>
    <w:rsid w:val="00F36565"/>
    <w:rsid w:val="00F4455F"/>
    <w:rsid w:val="00F445D6"/>
    <w:rsid w:val="00F448BB"/>
    <w:rsid w:val="00F45616"/>
    <w:rsid w:val="00F50432"/>
    <w:rsid w:val="00F506AC"/>
    <w:rsid w:val="00F52B96"/>
    <w:rsid w:val="00F52EA0"/>
    <w:rsid w:val="00F54B03"/>
    <w:rsid w:val="00F55733"/>
    <w:rsid w:val="00F557B9"/>
    <w:rsid w:val="00F60DF3"/>
    <w:rsid w:val="00F65F97"/>
    <w:rsid w:val="00F66CB1"/>
    <w:rsid w:val="00F66FB3"/>
    <w:rsid w:val="00F67628"/>
    <w:rsid w:val="00F67AF0"/>
    <w:rsid w:val="00F71660"/>
    <w:rsid w:val="00F721CC"/>
    <w:rsid w:val="00F72366"/>
    <w:rsid w:val="00F7552C"/>
    <w:rsid w:val="00F75DA2"/>
    <w:rsid w:val="00F7600A"/>
    <w:rsid w:val="00F779DB"/>
    <w:rsid w:val="00F77F3E"/>
    <w:rsid w:val="00F80D17"/>
    <w:rsid w:val="00F81557"/>
    <w:rsid w:val="00F8216D"/>
    <w:rsid w:val="00F8376C"/>
    <w:rsid w:val="00F83CF8"/>
    <w:rsid w:val="00F84BF1"/>
    <w:rsid w:val="00F84C66"/>
    <w:rsid w:val="00F90FE0"/>
    <w:rsid w:val="00F93B6B"/>
    <w:rsid w:val="00F94621"/>
    <w:rsid w:val="00F957BE"/>
    <w:rsid w:val="00F97896"/>
    <w:rsid w:val="00F97E2E"/>
    <w:rsid w:val="00FA08F7"/>
    <w:rsid w:val="00FA1E10"/>
    <w:rsid w:val="00FA5201"/>
    <w:rsid w:val="00FA659C"/>
    <w:rsid w:val="00FB0493"/>
    <w:rsid w:val="00FB1B60"/>
    <w:rsid w:val="00FB1FB3"/>
    <w:rsid w:val="00FB28F1"/>
    <w:rsid w:val="00FB3BF7"/>
    <w:rsid w:val="00FB4401"/>
    <w:rsid w:val="00FB48DE"/>
    <w:rsid w:val="00FB57FB"/>
    <w:rsid w:val="00FB7DCF"/>
    <w:rsid w:val="00FC152B"/>
    <w:rsid w:val="00FC22C1"/>
    <w:rsid w:val="00FC694C"/>
    <w:rsid w:val="00FD0E51"/>
    <w:rsid w:val="00FD1058"/>
    <w:rsid w:val="00FD2916"/>
    <w:rsid w:val="00FD46C5"/>
    <w:rsid w:val="00FD4BA6"/>
    <w:rsid w:val="00FD5821"/>
    <w:rsid w:val="00FD7848"/>
    <w:rsid w:val="00FD7ABF"/>
    <w:rsid w:val="00FE1645"/>
    <w:rsid w:val="00FE1661"/>
    <w:rsid w:val="00FE2295"/>
    <w:rsid w:val="00FE3805"/>
    <w:rsid w:val="00FE3963"/>
    <w:rsid w:val="00FE3D95"/>
    <w:rsid w:val="00FE42EE"/>
    <w:rsid w:val="00FE69E3"/>
    <w:rsid w:val="00FF277F"/>
    <w:rsid w:val="00FF3125"/>
    <w:rsid w:val="00FF5F99"/>
    <w:rsid w:val="00FF6A3C"/>
    <w:rsid w:val="00FF7F2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4710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92D73"/>
    <w:pPr>
      <w:spacing w:after="200" w:line="276" w:lineRule="auto"/>
    </w:pPr>
    <w:rPr>
      <w:color w:val="000000"/>
      <w:sz w:val="22"/>
    </w:rPr>
  </w:style>
  <w:style w:type="paragraph" w:styleId="Nagwek1">
    <w:name w:val="heading 1"/>
    <w:basedOn w:val="Normalny1"/>
    <w:next w:val="Normalny1"/>
    <w:rsid w:val="00BB44F2"/>
    <w:pPr>
      <w:keepNext/>
      <w:keepLines/>
      <w:spacing w:after="0" w:line="240" w:lineRule="auto"/>
      <w:jc w:val="both"/>
      <w:outlineLvl w:val="0"/>
    </w:pPr>
    <w:rPr>
      <w:rFonts w:ascii="Times New Roman" w:eastAsia="Times New Roman" w:hAnsi="Times New Roman" w:cs="Times New Roman"/>
      <w:sz w:val="20"/>
    </w:rPr>
  </w:style>
  <w:style w:type="paragraph" w:styleId="Nagwek2">
    <w:name w:val="heading 2"/>
    <w:basedOn w:val="Normalny1"/>
    <w:next w:val="Normalny1"/>
    <w:rsid w:val="00BB44F2"/>
    <w:pPr>
      <w:keepNext/>
      <w:keepLines/>
      <w:spacing w:after="0" w:line="240" w:lineRule="auto"/>
      <w:jc w:val="both"/>
      <w:outlineLvl w:val="1"/>
    </w:pPr>
    <w:rPr>
      <w:rFonts w:ascii="Times New Roman" w:eastAsia="Times New Roman" w:hAnsi="Times New Roman" w:cs="Times New Roman"/>
      <w:b/>
      <w:sz w:val="20"/>
    </w:rPr>
  </w:style>
  <w:style w:type="paragraph" w:styleId="Nagwek3">
    <w:name w:val="heading 3"/>
    <w:basedOn w:val="Normalny1"/>
    <w:next w:val="Normalny1"/>
    <w:rsid w:val="00BB44F2"/>
    <w:pPr>
      <w:keepNext/>
      <w:keepLines/>
      <w:spacing w:after="0" w:line="240" w:lineRule="auto"/>
      <w:outlineLvl w:val="2"/>
    </w:pPr>
    <w:rPr>
      <w:rFonts w:ascii="Times New Roman" w:eastAsia="Times New Roman" w:hAnsi="Times New Roman" w:cs="Times New Roman"/>
      <w:sz w:val="28"/>
    </w:rPr>
  </w:style>
  <w:style w:type="paragraph" w:styleId="Nagwek4">
    <w:name w:val="heading 4"/>
    <w:basedOn w:val="Normalny1"/>
    <w:next w:val="Normalny1"/>
    <w:rsid w:val="00BB44F2"/>
    <w:pPr>
      <w:keepNext/>
      <w:keepLines/>
      <w:spacing w:after="0" w:line="240" w:lineRule="auto"/>
      <w:jc w:val="center"/>
      <w:outlineLvl w:val="3"/>
    </w:pPr>
    <w:rPr>
      <w:rFonts w:ascii="Arial Narrow" w:eastAsia="Arial Narrow" w:hAnsi="Arial Narrow" w:cs="Arial Narrow"/>
      <w:b/>
      <w:sz w:val="28"/>
    </w:rPr>
  </w:style>
  <w:style w:type="paragraph" w:styleId="Nagwek5">
    <w:name w:val="heading 5"/>
    <w:basedOn w:val="Normalny1"/>
    <w:next w:val="Normalny1"/>
    <w:rsid w:val="00BB44F2"/>
    <w:pPr>
      <w:keepNext/>
      <w:keepLines/>
      <w:widowControl w:val="0"/>
      <w:spacing w:after="0" w:line="240" w:lineRule="auto"/>
      <w:jc w:val="center"/>
      <w:outlineLvl w:val="4"/>
    </w:pPr>
    <w:rPr>
      <w:rFonts w:ascii="Arial Narrow" w:eastAsia="Arial Narrow" w:hAnsi="Arial Narrow" w:cs="Arial Narrow"/>
      <w:b/>
    </w:rPr>
  </w:style>
  <w:style w:type="paragraph" w:styleId="Nagwek6">
    <w:name w:val="heading 6"/>
    <w:basedOn w:val="Normalny1"/>
    <w:next w:val="Normalny1"/>
    <w:rsid w:val="00BB44F2"/>
    <w:pPr>
      <w:keepNext/>
      <w:keepLines/>
      <w:spacing w:after="0" w:line="240" w:lineRule="auto"/>
      <w:jc w:val="center"/>
      <w:outlineLvl w:val="5"/>
    </w:pPr>
    <w:rPr>
      <w:rFonts w:ascii="Arial Narrow" w:eastAsia="Arial Narrow" w:hAnsi="Arial Narrow" w:cs="Arial Narrow"/>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BB44F2"/>
    <w:pPr>
      <w:spacing w:after="200" w:line="276" w:lineRule="auto"/>
    </w:pPr>
    <w:rPr>
      <w:color w:val="000000"/>
      <w:sz w:val="22"/>
    </w:rPr>
  </w:style>
  <w:style w:type="table" w:customStyle="1" w:styleId="TableNormal">
    <w:name w:val="Table Normal"/>
    <w:rsid w:val="00BB44F2"/>
    <w:pPr>
      <w:spacing w:after="200" w:line="276" w:lineRule="auto"/>
    </w:pPr>
    <w:rPr>
      <w:color w:val="000000"/>
      <w:sz w:val="22"/>
    </w:rPr>
    <w:tblPr>
      <w:tblCellMar>
        <w:top w:w="0" w:type="dxa"/>
        <w:left w:w="0" w:type="dxa"/>
        <w:bottom w:w="0" w:type="dxa"/>
        <w:right w:w="0" w:type="dxa"/>
      </w:tblCellMar>
    </w:tblPr>
  </w:style>
  <w:style w:type="paragraph" w:styleId="Tytu">
    <w:name w:val="Title"/>
    <w:basedOn w:val="Normalny1"/>
    <w:next w:val="Normalny1"/>
    <w:rsid w:val="00BB44F2"/>
    <w:pPr>
      <w:keepNext/>
      <w:keepLines/>
      <w:spacing w:after="0" w:line="240" w:lineRule="auto"/>
      <w:jc w:val="center"/>
    </w:pPr>
    <w:rPr>
      <w:rFonts w:ascii="Times New Roman" w:eastAsia="Times New Roman" w:hAnsi="Times New Roman" w:cs="Times New Roman"/>
      <w:sz w:val="36"/>
    </w:rPr>
  </w:style>
  <w:style w:type="paragraph" w:styleId="Podtytu">
    <w:name w:val="Subtitle"/>
    <w:basedOn w:val="Normalny1"/>
    <w:next w:val="Normalny1"/>
    <w:rsid w:val="00BB44F2"/>
    <w:pPr>
      <w:keepNext/>
      <w:keepLines/>
      <w:spacing w:after="0" w:line="240" w:lineRule="auto"/>
      <w:jc w:val="center"/>
    </w:pPr>
    <w:rPr>
      <w:rFonts w:ascii="Times New Roman" w:eastAsia="Times New Roman" w:hAnsi="Times New Roman" w:cs="Times New Roman"/>
      <w:b/>
      <w:i/>
      <w:color w:val="666666"/>
      <w:sz w:val="28"/>
    </w:rPr>
  </w:style>
  <w:style w:type="paragraph" w:styleId="Tekstkomentarza">
    <w:name w:val="annotation text"/>
    <w:basedOn w:val="Normalny"/>
    <w:link w:val="TekstkomentarzaZnak"/>
    <w:uiPriority w:val="99"/>
    <w:semiHidden/>
    <w:unhideWhenUsed/>
    <w:rsid w:val="00BB44F2"/>
    <w:pPr>
      <w:spacing w:line="240" w:lineRule="auto"/>
    </w:pPr>
    <w:rPr>
      <w:sz w:val="20"/>
    </w:rPr>
  </w:style>
  <w:style w:type="character" w:customStyle="1" w:styleId="TekstkomentarzaZnak">
    <w:name w:val="Tekst komentarza Znak"/>
    <w:basedOn w:val="Domylnaczcionkaakapitu"/>
    <w:link w:val="Tekstkomentarza"/>
    <w:uiPriority w:val="99"/>
    <w:semiHidden/>
    <w:rsid w:val="00BB44F2"/>
    <w:rPr>
      <w:sz w:val="20"/>
    </w:rPr>
  </w:style>
  <w:style w:type="character" w:styleId="Odwoaniedokomentarza">
    <w:name w:val="annotation reference"/>
    <w:basedOn w:val="Domylnaczcionkaakapitu"/>
    <w:uiPriority w:val="99"/>
    <w:semiHidden/>
    <w:unhideWhenUsed/>
    <w:rsid w:val="00BB44F2"/>
    <w:rPr>
      <w:sz w:val="16"/>
      <w:szCs w:val="16"/>
    </w:rPr>
  </w:style>
  <w:style w:type="paragraph" w:styleId="Tekstdymka">
    <w:name w:val="Balloon Text"/>
    <w:basedOn w:val="Normalny"/>
    <w:link w:val="TekstdymkaZnak"/>
    <w:uiPriority w:val="99"/>
    <w:semiHidden/>
    <w:unhideWhenUsed/>
    <w:rsid w:val="002031D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031D5"/>
    <w:rPr>
      <w:rFonts w:ascii="Tahoma" w:hAnsi="Tahoma" w:cs="Tahoma"/>
      <w:sz w:val="16"/>
      <w:szCs w:val="16"/>
    </w:rPr>
  </w:style>
  <w:style w:type="paragraph" w:styleId="Tekstprzypisukocowego">
    <w:name w:val="endnote text"/>
    <w:basedOn w:val="Normalny"/>
    <w:link w:val="TekstprzypisukocowegoZnak"/>
    <w:uiPriority w:val="99"/>
    <w:semiHidden/>
    <w:unhideWhenUsed/>
    <w:rsid w:val="00957FE7"/>
    <w:pPr>
      <w:spacing w:after="0" w:line="240" w:lineRule="auto"/>
    </w:pPr>
    <w:rPr>
      <w:sz w:val="20"/>
    </w:rPr>
  </w:style>
  <w:style w:type="character" w:customStyle="1" w:styleId="TekstprzypisukocowegoZnak">
    <w:name w:val="Tekst przypisu końcowego Znak"/>
    <w:basedOn w:val="Domylnaczcionkaakapitu"/>
    <w:link w:val="Tekstprzypisukocowego"/>
    <w:uiPriority w:val="99"/>
    <w:semiHidden/>
    <w:rsid w:val="00957FE7"/>
    <w:rPr>
      <w:sz w:val="20"/>
    </w:rPr>
  </w:style>
  <w:style w:type="character" w:styleId="Odwoanieprzypisukocowego">
    <w:name w:val="endnote reference"/>
    <w:basedOn w:val="Domylnaczcionkaakapitu"/>
    <w:uiPriority w:val="99"/>
    <w:semiHidden/>
    <w:unhideWhenUsed/>
    <w:rsid w:val="00957FE7"/>
    <w:rPr>
      <w:vertAlign w:val="superscript"/>
    </w:rPr>
  </w:style>
  <w:style w:type="paragraph" w:styleId="Tematkomentarza">
    <w:name w:val="annotation subject"/>
    <w:basedOn w:val="Tekstkomentarza"/>
    <w:next w:val="Tekstkomentarza"/>
    <w:link w:val="TematkomentarzaZnak"/>
    <w:uiPriority w:val="99"/>
    <w:semiHidden/>
    <w:unhideWhenUsed/>
    <w:rsid w:val="005838B7"/>
    <w:rPr>
      <w:b/>
      <w:bCs/>
    </w:rPr>
  </w:style>
  <w:style w:type="character" w:customStyle="1" w:styleId="TematkomentarzaZnak">
    <w:name w:val="Temat komentarza Znak"/>
    <w:basedOn w:val="TekstkomentarzaZnak"/>
    <w:link w:val="Tematkomentarza"/>
    <w:uiPriority w:val="99"/>
    <w:semiHidden/>
    <w:rsid w:val="005838B7"/>
    <w:rPr>
      <w:b/>
      <w:bCs/>
      <w:sz w:val="20"/>
    </w:rPr>
  </w:style>
  <w:style w:type="character" w:styleId="Odwoanieprzypisudolnego">
    <w:name w:val="footnote reference"/>
    <w:basedOn w:val="Domylnaczcionkaakapitu"/>
    <w:uiPriority w:val="99"/>
    <w:semiHidden/>
    <w:unhideWhenUsed/>
    <w:rsid w:val="001541F7"/>
    <w:rPr>
      <w:vertAlign w:val="superscript"/>
    </w:rPr>
  </w:style>
  <w:style w:type="paragraph" w:styleId="Zwykytekst">
    <w:name w:val="Plain Text"/>
    <w:basedOn w:val="Normalny"/>
    <w:link w:val="ZwykytekstZnak"/>
    <w:uiPriority w:val="99"/>
    <w:semiHidden/>
    <w:unhideWhenUsed/>
    <w:rsid w:val="002D2937"/>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2D2937"/>
    <w:rPr>
      <w:rFonts w:ascii="Consolas" w:hAnsi="Consolas"/>
      <w:sz w:val="21"/>
      <w:szCs w:val="21"/>
    </w:rPr>
  </w:style>
  <w:style w:type="paragraph" w:styleId="Tekstprzypisudolnego">
    <w:name w:val="footnote text"/>
    <w:basedOn w:val="Normalny"/>
    <w:link w:val="TekstprzypisudolnegoZnak"/>
    <w:uiPriority w:val="99"/>
    <w:semiHidden/>
    <w:unhideWhenUsed/>
    <w:rsid w:val="00625750"/>
    <w:pPr>
      <w:spacing w:after="0" w:line="240" w:lineRule="auto"/>
    </w:pPr>
    <w:rPr>
      <w:sz w:val="20"/>
    </w:rPr>
  </w:style>
  <w:style w:type="character" w:customStyle="1" w:styleId="TekstprzypisudolnegoZnak">
    <w:name w:val="Tekst przypisu dolnego Znak"/>
    <w:basedOn w:val="Domylnaczcionkaakapitu"/>
    <w:link w:val="Tekstprzypisudolnego"/>
    <w:uiPriority w:val="99"/>
    <w:semiHidden/>
    <w:rsid w:val="00625750"/>
    <w:rPr>
      <w:sz w:val="20"/>
    </w:rPr>
  </w:style>
  <w:style w:type="paragraph" w:styleId="Nagwek">
    <w:name w:val="header"/>
    <w:basedOn w:val="Normalny"/>
    <w:link w:val="NagwekZnak"/>
    <w:uiPriority w:val="99"/>
    <w:unhideWhenUsed/>
    <w:rsid w:val="009C11B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11B9"/>
  </w:style>
  <w:style w:type="paragraph" w:styleId="Stopka">
    <w:name w:val="footer"/>
    <w:basedOn w:val="Normalny"/>
    <w:link w:val="StopkaZnak"/>
    <w:uiPriority w:val="99"/>
    <w:unhideWhenUsed/>
    <w:rsid w:val="009C11B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C11B9"/>
  </w:style>
  <w:style w:type="paragraph" w:styleId="Poprawka">
    <w:name w:val="Revision"/>
    <w:hidden/>
    <w:uiPriority w:val="99"/>
    <w:semiHidden/>
    <w:rsid w:val="0019495B"/>
    <w:rPr>
      <w:color w:val="000000"/>
      <w:sz w:val="22"/>
    </w:rPr>
  </w:style>
  <w:style w:type="paragraph" w:customStyle="1" w:styleId="Normalny2">
    <w:name w:val="Normalny2"/>
    <w:rsid w:val="00584071"/>
    <w:pPr>
      <w:spacing w:after="200" w:line="276" w:lineRule="auto"/>
    </w:pPr>
    <w:rPr>
      <w:color w:val="000000"/>
      <w:sz w:val="22"/>
    </w:rPr>
  </w:style>
  <w:style w:type="paragraph" w:styleId="Akapitzlist">
    <w:name w:val="List Paragraph"/>
    <w:basedOn w:val="Normalny"/>
    <w:uiPriority w:val="34"/>
    <w:qFormat/>
    <w:rsid w:val="0035685F"/>
    <w:pPr>
      <w:ind w:left="720"/>
      <w:contextualSpacing/>
    </w:pPr>
  </w:style>
  <w:style w:type="paragraph" w:styleId="Tekstpodstawowy">
    <w:name w:val="Body Text"/>
    <w:basedOn w:val="Normalny"/>
    <w:link w:val="TekstpodstawowyZnak"/>
    <w:rsid w:val="00594BF5"/>
    <w:pPr>
      <w:spacing w:after="0" w:line="240" w:lineRule="auto"/>
      <w:jc w:val="both"/>
    </w:pPr>
    <w:rPr>
      <w:rFonts w:ascii="Times New Roman" w:eastAsia="Times New Roman" w:hAnsi="Times New Roman" w:cs="Times New Roman"/>
      <w:color w:val="auto"/>
      <w:sz w:val="24"/>
      <w:szCs w:val="24"/>
    </w:rPr>
  </w:style>
  <w:style w:type="character" w:customStyle="1" w:styleId="TekstpodstawowyZnak">
    <w:name w:val="Tekst podstawowy Znak"/>
    <w:basedOn w:val="Domylnaczcionkaakapitu"/>
    <w:link w:val="Tekstpodstawowy"/>
    <w:rsid w:val="00594BF5"/>
    <w:rPr>
      <w:rFonts w:ascii="Times New Roman" w:eastAsia="Times New Roman" w:hAnsi="Times New Roman" w:cs="Times New Roman"/>
      <w:color w:val="auto"/>
      <w:sz w:val="24"/>
      <w:szCs w:val="24"/>
    </w:rPr>
  </w:style>
  <w:style w:type="paragraph" w:customStyle="1" w:styleId="Default">
    <w:name w:val="Default"/>
    <w:rsid w:val="00007CFE"/>
    <w:pPr>
      <w:autoSpaceDE w:val="0"/>
      <w:autoSpaceDN w:val="0"/>
      <w:adjustRightInd w:val="0"/>
    </w:pPr>
    <w:rPr>
      <w:rFonts w:ascii="Arial" w:hAnsi="Arial" w:cs="Arial"/>
      <w:color w:val="000000"/>
      <w:sz w:val="24"/>
      <w:szCs w:val="24"/>
    </w:rPr>
  </w:style>
  <w:style w:type="paragraph" w:styleId="Bezodstpw">
    <w:name w:val="No Spacing"/>
    <w:uiPriority w:val="1"/>
    <w:qFormat/>
    <w:rsid w:val="00E1208F"/>
    <w:rPr>
      <w:color w:val="000000"/>
      <w:sz w:val="22"/>
    </w:rPr>
  </w:style>
  <w:style w:type="character" w:styleId="Hipercze">
    <w:name w:val="Hyperlink"/>
    <w:basedOn w:val="Domylnaczcionkaakapitu"/>
    <w:uiPriority w:val="99"/>
    <w:unhideWhenUsed/>
    <w:rsid w:val="0020456B"/>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Calibri"/>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92D73"/>
    <w:pPr>
      <w:spacing w:after="200" w:line="276" w:lineRule="auto"/>
    </w:pPr>
    <w:rPr>
      <w:color w:val="000000"/>
      <w:sz w:val="22"/>
    </w:rPr>
  </w:style>
  <w:style w:type="paragraph" w:styleId="Nagwek1">
    <w:name w:val="heading 1"/>
    <w:basedOn w:val="Normalny1"/>
    <w:next w:val="Normalny1"/>
    <w:rsid w:val="00BB44F2"/>
    <w:pPr>
      <w:keepNext/>
      <w:keepLines/>
      <w:spacing w:after="0" w:line="240" w:lineRule="auto"/>
      <w:jc w:val="both"/>
      <w:outlineLvl w:val="0"/>
    </w:pPr>
    <w:rPr>
      <w:rFonts w:ascii="Times New Roman" w:eastAsia="Times New Roman" w:hAnsi="Times New Roman" w:cs="Times New Roman"/>
      <w:sz w:val="20"/>
    </w:rPr>
  </w:style>
  <w:style w:type="paragraph" w:styleId="Nagwek2">
    <w:name w:val="heading 2"/>
    <w:basedOn w:val="Normalny1"/>
    <w:next w:val="Normalny1"/>
    <w:rsid w:val="00BB44F2"/>
    <w:pPr>
      <w:keepNext/>
      <w:keepLines/>
      <w:spacing w:after="0" w:line="240" w:lineRule="auto"/>
      <w:jc w:val="both"/>
      <w:outlineLvl w:val="1"/>
    </w:pPr>
    <w:rPr>
      <w:rFonts w:ascii="Times New Roman" w:eastAsia="Times New Roman" w:hAnsi="Times New Roman" w:cs="Times New Roman"/>
      <w:b/>
      <w:sz w:val="20"/>
    </w:rPr>
  </w:style>
  <w:style w:type="paragraph" w:styleId="Nagwek3">
    <w:name w:val="heading 3"/>
    <w:basedOn w:val="Normalny1"/>
    <w:next w:val="Normalny1"/>
    <w:rsid w:val="00BB44F2"/>
    <w:pPr>
      <w:keepNext/>
      <w:keepLines/>
      <w:spacing w:after="0" w:line="240" w:lineRule="auto"/>
      <w:outlineLvl w:val="2"/>
    </w:pPr>
    <w:rPr>
      <w:rFonts w:ascii="Times New Roman" w:eastAsia="Times New Roman" w:hAnsi="Times New Roman" w:cs="Times New Roman"/>
      <w:sz w:val="28"/>
    </w:rPr>
  </w:style>
  <w:style w:type="paragraph" w:styleId="Nagwek4">
    <w:name w:val="heading 4"/>
    <w:basedOn w:val="Normalny1"/>
    <w:next w:val="Normalny1"/>
    <w:rsid w:val="00BB44F2"/>
    <w:pPr>
      <w:keepNext/>
      <w:keepLines/>
      <w:spacing w:after="0" w:line="240" w:lineRule="auto"/>
      <w:jc w:val="center"/>
      <w:outlineLvl w:val="3"/>
    </w:pPr>
    <w:rPr>
      <w:rFonts w:ascii="Arial Narrow" w:eastAsia="Arial Narrow" w:hAnsi="Arial Narrow" w:cs="Arial Narrow"/>
      <w:b/>
      <w:sz w:val="28"/>
    </w:rPr>
  </w:style>
  <w:style w:type="paragraph" w:styleId="Nagwek5">
    <w:name w:val="heading 5"/>
    <w:basedOn w:val="Normalny1"/>
    <w:next w:val="Normalny1"/>
    <w:rsid w:val="00BB44F2"/>
    <w:pPr>
      <w:keepNext/>
      <w:keepLines/>
      <w:widowControl w:val="0"/>
      <w:spacing w:after="0" w:line="240" w:lineRule="auto"/>
      <w:jc w:val="center"/>
      <w:outlineLvl w:val="4"/>
    </w:pPr>
    <w:rPr>
      <w:rFonts w:ascii="Arial Narrow" w:eastAsia="Arial Narrow" w:hAnsi="Arial Narrow" w:cs="Arial Narrow"/>
      <w:b/>
    </w:rPr>
  </w:style>
  <w:style w:type="paragraph" w:styleId="Nagwek6">
    <w:name w:val="heading 6"/>
    <w:basedOn w:val="Normalny1"/>
    <w:next w:val="Normalny1"/>
    <w:rsid w:val="00BB44F2"/>
    <w:pPr>
      <w:keepNext/>
      <w:keepLines/>
      <w:spacing w:after="0" w:line="240" w:lineRule="auto"/>
      <w:jc w:val="center"/>
      <w:outlineLvl w:val="5"/>
    </w:pPr>
    <w:rPr>
      <w:rFonts w:ascii="Arial Narrow" w:eastAsia="Arial Narrow" w:hAnsi="Arial Narrow" w:cs="Arial Narrow"/>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BB44F2"/>
    <w:pPr>
      <w:spacing w:after="200" w:line="276" w:lineRule="auto"/>
    </w:pPr>
    <w:rPr>
      <w:color w:val="000000"/>
      <w:sz w:val="22"/>
    </w:rPr>
  </w:style>
  <w:style w:type="table" w:customStyle="1" w:styleId="TableNormal">
    <w:name w:val="Table Normal"/>
    <w:rsid w:val="00BB44F2"/>
    <w:pPr>
      <w:spacing w:after="200" w:line="276" w:lineRule="auto"/>
    </w:pPr>
    <w:rPr>
      <w:color w:val="000000"/>
      <w:sz w:val="22"/>
    </w:rPr>
    <w:tblPr>
      <w:tblCellMar>
        <w:top w:w="0" w:type="dxa"/>
        <w:left w:w="0" w:type="dxa"/>
        <w:bottom w:w="0" w:type="dxa"/>
        <w:right w:w="0" w:type="dxa"/>
      </w:tblCellMar>
    </w:tblPr>
  </w:style>
  <w:style w:type="paragraph" w:styleId="Tytu">
    <w:name w:val="Title"/>
    <w:basedOn w:val="Normalny1"/>
    <w:next w:val="Normalny1"/>
    <w:rsid w:val="00BB44F2"/>
    <w:pPr>
      <w:keepNext/>
      <w:keepLines/>
      <w:spacing w:after="0" w:line="240" w:lineRule="auto"/>
      <w:jc w:val="center"/>
    </w:pPr>
    <w:rPr>
      <w:rFonts w:ascii="Times New Roman" w:eastAsia="Times New Roman" w:hAnsi="Times New Roman" w:cs="Times New Roman"/>
      <w:sz w:val="36"/>
    </w:rPr>
  </w:style>
  <w:style w:type="paragraph" w:styleId="Podtytu">
    <w:name w:val="Subtitle"/>
    <w:basedOn w:val="Normalny1"/>
    <w:next w:val="Normalny1"/>
    <w:rsid w:val="00BB44F2"/>
    <w:pPr>
      <w:keepNext/>
      <w:keepLines/>
      <w:spacing w:after="0" w:line="240" w:lineRule="auto"/>
      <w:jc w:val="center"/>
    </w:pPr>
    <w:rPr>
      <w:rFonts w:ascii="Times New Roman" w:eastAsia="Times New Roman" w:hAnsi="Times New Roman" w:cs="Times New Roman"/>
      <w:b/>
      <w:i/>
      <w:color w:val="666666"/>
      <w:sz w:val="28"/>
    </w:rPr>
  </w:style>
  <w:style w:type="paragraph" w:styleId="Tekstkomentarza">
    <w:name w:val="annotation text"/>
    <w:basedOn w:val="Normalny"/>
    <w:link w:val="TekstkomentarzaZnak"/>
    <w:uiPriority w:val="99"/>
    <w:semiHidden/>
    <w:unhideWhenUsed/>
    <w:rsid w:val="00BB44F2"/>
    <w:pPr>
      <w:spacing w:line="240" w:lineRule="auto"/>
    </w:pPr>
    <w:rPr>
      <w:sz w:val="20"/>
    </w:rPr>
  </w:style>
  <w:style w:type="character" w:customStyle="1" w:styleId="TekstkomentarzaZnak">
    <w:name w:val="Tekst komentarza Znak"/>
    <w:basedOn w:val="Domylnaczcionkaakapitu"/>
    <w:link w:val="Tekstkomentarza"/>
    <w:uiPriority w:val="99"/>
    <w:semiHidden/>
    <w:rsid w:val="00BB44F2"/>
    <w:rPr>
      <w:sz w:val="20"/>
    </w:rPr>
  </w:style>
  <w:style w:type="character" w:styleId="Odwoaniedokomentarza">
    <w:name w:val="annotation reference"/>
    <w:basedOn w:val="Domylnaczcionkaakapitu"/>
    <w:uiPriority w:val="99"/>
    <w:semiHidden/>
    <w:unhideWhenUsed/>
    <w:rsid w:val="00BB44F2"/>
    <w:rPr>
      <w:sz w:val="16"/>
      <w:szCs w:val="16"/>
    </w:rPr>
  </w:style>
  <w:style w:type="paragraph" w:styleId="Tekstdymka">
    <w:name w:val="Balloon Text"/>
    <w:basedOn w:val="Normalny"/>
    <w:link w:val="TekstdymkaZnak"/>
    <w:uiPriority w:val="99"/>
    <w:semiHidden/>
    <w:unhideWhenUsed/>
    <w:rsid w:val="002031D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031D5"/>
    <w:rPr>
      <w:rFonts w:ascii="Tahoma" w:hAnsi="Tahoma" w:cs="Tahoma"/>
      <w:sz w:val="16"/>
      <w:szCs w:val="16"/>
    </w:rPr>
  </w:style>
  <w:style w:type="paragraph" w:styleId="Tekstprzypisukocowego">
    <w:name w:val="endnote text"/>
    <w:basedOn w:val="Normalny"/>
    <w:link w:val="TekstprzypisukocowegoZnak"/>
    <w:uiPriority w:val="99"/>
    <w:semiHidden/>
    <w:unhideWhenUsed/>
    <w:rsid w:val="00957FE7"/>
    <w:pPr>
      <w:spacing w:after="0" w:line="240" w:lineRule="auto"/>
    </w:pPr>
    <w:rPr>
      <w:sz w:val="20"/>
    </w:rPr>
  </w:style>
  <w:style w:type="character" w:customStyle="1" w:styleId="TekstprzypisukocowegoZnak">
    <w:name w:val="Tekst przypisu końcowego Znak"/>
    <w:basedOn w:val="Domylnaczcionkaakapitu"/>
    <w:link w:val="Tekstprzypisukocowego"/>
    <w:uiPriority w:val="99"/>
    <w:semiHidden/>
    <w:rsid w:val="00957FE7"/>
    <w:rPr>
      <w:sz w:val="20"/>
    </w:rPr>
  </w:style>
  <w:style w:type="character" w:styleId="Odwoanieprzypisukocowego">
    <w:name w:val="endnote reference"/>
    <w:basedOn w:val="Domylnaczcionkaakapitu"/>
    <w:uiPriority w:val="99"/>
    <w:semiHidden/>
    <w:unhideWhenUsed/>
    <w:rsid w:val="00957FE7"/>
    <w:rPr>
      <w:vertAlign w:val="superscript"/>
    </w:rPr>
  </w:style>
  <w:style w:type="paragraph" w:styleId="Tematkomentarza">
    <w:name w:val="annotation subject"/>
    <w:basedOn w:val="Tekstkomentarza"/>
    <w:next w:val="Tekstkomentarza"/>
    <w:link w:val="TematkomentarzaZnak"/>
    <w:uiPriority w:val="99"/>
    <w:semiHidden/>
    <w:unhideWhenUsed/>
    <w:rsid w:val="005838B7"/>
    <w:rPr>
      <w:b/>
      <w:bCs/>
    </w:rPr>
  </w:style>
  <w:style w:type="character" w:customStyle="1" w:styleId="TematkomentarzaZnak">
    <w:name w:val="Temat komentarza Znak"/>
    <w:basedOn w:val="TekstkomentarzaZnak"/>
    <w:link w:val="Tematkomentarza"/>
    <w:uiPriority w:val="99"/>
    <w:semiHidden/>
    <w:rsid w:val="005838B7"/>
    <w:rPr>
      <w:b/>
      <w:bCs/>
      <w:sz w:val="20"/>
    </w:rPr>
  </w:style>
  <w:style w:type="character" w:styleId="Odwoanieprzypisudolnego">
    <w:name w:val="footnote reference"/>
    <w:basedOn w:val="Domylnaczcionkaakapitu"/>
    <w:uiPriority w:val="99"/>
    <w:semiHidden/>
    <w:unhideWhenUsed/>
    <w:rsid w:val="001541F7"/>
    <w:rPr>
      <w:vertAlign w:val="superscript"/>
    </w:rPr>
  </w:style>
  <w:style w:type="paragraph" w:styleId="Zwykytekst">
    <w:name w:val="Plain Text"/>
    <w:basedOn w:val="Normalny"/>
    <w:link w:val="ZwykytekstZnak"/>
    <w:uiPriority w:val="99"/>
    <w:semiHidden/>
    <w:unhideWhenUsed/>
    <w:rsid w:val="002D2937"/>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2D2937"/>
    <w:rPr>
      <w:rFonts w:ascii="Consolas" w:hAnsi="Consolas"/>
      <w:sz w:val="21"/>
      <w:szCs w:val="21"/>
    </w:rPr>
  </w:style>
  <w:style w:type="paragraph" w:styleId="Tekstprzypisudolnego">
    <w:name w:val="footnote text"/>
    <w:basedOn w:val="Normalny"/>
    <w:link w:val="TekstprzypisudolnegoZnak"/>
    <w:uiPriority w:val="99"/>
    <w:semiHidden/>
    <w:unhideWhenUsed/>
    <w:rsid w:val="00625750"/>
    <w:pPr>
      <w:spacing w:after="0" w:line="240" w:lineRule="auto"/>
    </w:pPr>
    <w:rPr>
      <w:sz w:val="20"/>
    </w:rPr>
  </w:style>
  <w:style w:type="character" w:customStyle="1" w:styleId="TekstprzypisudolnegoZnak">
    <w:name w:val="Tekst przypisu dolnego Znak"/>
    <w:basedOn w:val="Domylnaczcionkaakapitu"/>
    <w:link w:val="Tekstprzypisudolnego"/>
    <w:uiPriority w:val="99"/>
    <w:semiHidden/>
    <w:rsid w:val="00625750"/>
    <w:rPr>
      <w:sz w:val="20"/>
    </w:rPr>
  </w:style>
  <w:style w:type="paragraph" w:styleId="Nagwek">
    <w:name w:val="header"/>
    <w:basedOn w:val="Normalny"/>
    <w:link w:val="NagwekZnak"/>
    <w:uiPriority w:val="99"/>
    <w:unhideWhenUsed/>
    <w:rsid w:val="009C11B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11B9"/>
  </w:style>
  <w:style w:type="paragraph" w:styleId="Stopka">
    <w:name w:val="footer"/>
    <w:basedOn w:val="Normalny"/>
    <w:link w:val="StopkaZnak"/>
    <w:uiPriority w:val="99"/>
    <w:unhideWhenUsed/>
    <w:rsid w:val="009C11B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C11B9"/>
  </w:style>
  <w:style w:type="paragraph" w:styleId="Poprawka">
    <w:name w:val="Revision"/>
    <w:hidden/>
    <w:uiPriority w:val="99"/>
    <w:semiHidden/>
    <w:rsid w:val="0019495B"/>
    <w:rPr>
      <w:color w:val="000000"/>
      <w:sz w:val="22"/>
    </w:rPr>
  </w:style>
  <w:style w:type="paragraph" w:customStyle="1" w:styleId="Normalny2">
    <w:name w:val="Normalny2"/>
    <w:rsid w:val="00584071"/>
    <w:pPr>
      <w:spacing w:after="200" w:line="276" w:lineRule="auto"/>
    </w:pPr>
    <w:rPr>
      <w:color w:val="000000"/>
      <w:sz w:val="22"/>
    </w:rPr>
  </w:style>
  <w:style w:type="paragraph" w:styleId="Akapitzlist">
    <w:name w:val="List Paragraph"/>
    <w:basedOn w:val="Normalny"/>
    <w:uiPriority w:val="34"/>
    <w:qFormat/>
    <w:rsid w:val="0035685F"/>
    <w:pPr>
      <w:ind w:left="720"/>
      <w:contextualSpacing/>
    </w:pPr>
  </w:style>
  <w:style w:type="paragraph" w:styleId="Tekstpodstawowy">
    <w:name w:val="Body Text"/>
    <w:basedOn w:val="Normalny"/>
    <w:link w:val="TekstpodstawowyZnak"/>
    <w:rsid w:val="00594BF5"/>
    <w:pPr>
      <w:spacing w:after="0" w:line="240" w:lineRule="auto"/>
      <w:jc w:val="both"/>
    </w:pPr>
    <w:rPr>
      <w:rFonts w:ascii="Times New Roman" w:eastAsia="Times New Roman" w:hAnsi="Times New Roman" w:cs="Times New Roman"/>
      <w:color w:val="auto"/>
      <w:sz w:val="24"/>
      <w:szCs w:val="24"/>
    </w:rPr>
  </w:style>
  <w:style w:type="character" w:customStyle="1" w:styleId="TekstpodstawowyZnak">
    <w:name w:val="Tekst podstawowy Znak"/>
    <w:basedOn w:val="Domylnaczcionkaakapitu"/>
    <w:link w:val="Tekstpodstawowy"/>
    <w:rsid w:val="00594BF5"/>
    <w:rPr>
      <w:rFonts w:ascii="Times New Roman" w:eastAsia="Times New Roman" w:hAnsi="Times New Roman" w:cs="Times New Roman"/>
      <w:color w:val="auto"/>
      <w:sz w:val="24"/>
      <w:szCs w:val="24"/>
    </w:rPr>
  </w:style>
  <w:style w:type="paragraph" w:customStyle="1" w:styleId="Default">
    <w:name w:val="Default"/>
    <w:rsid w:val="00007CFE"/>
    <w:pPr>
      <w:autoSpaceDE w:val="0"/>
      <w:autoSpaceDN w:val="0"/>
      <w:adjustRightInd w:val="0"/>
    </w:pPr>
    <w:rPr>
      <w:rFonts w:ascii="Arial" w:hAnsi="Arial" w:cs="Arial"/>
      <w:color w:val="000000"/>
      <w:sz w:val="24"/>
      <w:szCs w:val="24"/>
    </w:rPr>
  </w:style>
  <w:style w:type="paragraph" w:styleId="Bezodstpw">
    <w:name w:val="No Spacing"/>
    <w:uiPriority w:val="1"/>
    <w:qFormat/>
    <w:rsid w:val="00E1208F"/>
    <w:rPr>
      <w:color w:val="000000"/>
      <w:sz w:val="22"/>
    </w:rPr>
  </w:style>
</w:styles>
</file>

<file path=word/webSettings.xml><?xml version="1.0" encoding="utf-8"?>
<w:webSettings xmlns:r="http://schemas.openxmlformats.org/officeDocument/2006/relationships" xmlns:w="http://schemas.openxmlformats.org/wordprocessingml/2006/main">
  <w:divs>
    <w:div w:id="113409817">
      <w:bodyDiv w:val="1"/>
      <w:marLeft w:val="0"/>
      <w:marRight w:val="0"/>
      <w:marTop w:val="0"/>
      <w:marBottom w:val="0"/>
      <w:divBdr>
        <w:top w:val="none" w:sz="0" w:space="0" w:color="auto"/>
        <w:left w:val="none" w:sz="0" w:space="0" w:color="auto"/>
        <w:bottom w:val="none" w:sz="0" w:space="0" w:color="auto"/>
        <w:right w:val="none" w:sz="0" w:space="0" w:color="auto"/>
      </w:divBdr>
    </w:div>
    <w:div w:id="341981252">
      <w:bodyDiv w:val="1"/>
      <w:marLeft w:val="0"/>
      <w:marRight w:val="0"/>
      <w:marTop w:val="0"/>
      <w:marBottom w:val="0"/>
      <w:divBdr>
        <w:top w:val="none" w:sz="0" w:space="0" w:color="auto"/>
        <w:left w:val="none" w:sz="0" w:space="0" w:color="auto"/>
        <w:bottom w:val="none" w:sz="0" w:space="0" w:color="auto"/>
        <w:right w:val="none" w:sz="0" w:space="0" w:color="auto"/>
      </w:divBdr>
    </w:div>
    <w:div w:id="474882451">
      <w:bodyDiv w:val="1"/>
      <w:marLeft w:val="0"/>
      <w:marRight w:val="0"/>
      <w:marTop w:val="0"/>
      <w:marBottom w:val="0"/>
      <w:divBdr>
        <w:top w:val="none" w:sz="0" w:space="0" w:color="auto"/>
        <w:left w:val="none" w:sz="0" w:space="0" w:color="auto"/>
        <w:bottom w:val="none" w:sz="0" w:space="0" w:color="auto"/>
        <w:right w:val="none" w:sz="0" w:space="0" w:color="auto"/>
      </w:divBdr>
    </w:div>
    <w:div w:id="1328708787">
      <w:bodyDiv w:val="1"/>
      <w:marLeft w:val="0"/>
      <w:marRight w:val="0"/>
      <w:marTop w:val="0"/>
      <w:marBottom w:val="0"/>
      <w:divBdr>
        <w:top w:val="none" w:sz="0" w:space="0" w:color="auto"/>
        <w:left w:val="none" w:sz="0" w:space="0" w:color="auto"/>
        <w:bottom w:val="none" w:sz="0" w:space="0" w:color="auto"/>
        <w:right w:val="none" w:sz="0" w:space="0" w:color="auto"/>
      </w:divBdr>
      <w:divsChild>
        <w:div w:id="1621763887">
          <w:marLeft w:val="0"/>
          <w:marRight w:val="0"/>
          <w:marTop w:val="0"/>
          <w:marBottom w:val="0"/>
          <w:divBdr>
            <w:top w:val="none" w:sz="0" w:space="0" w:color="auto"/>
            <w:left w:val="none" w:sz="0" w:space="0" w:color="auto"/>
            <w:bottom w:val="none" w:sz="0" w:space="0" w:color="auto"/>
            <w:right w:val="none" w:sz="0" w:space="0" w:color="auto"/>
          </w:divBdr>
        </w:div>
        <w:div w:id="1696492911">
          <w:marLeft w:val="0"/>
          <w:marRight w:val="0"/>
          <w:marTop w:val="0"/>
          <w:marBottom w:val="0"/>
          <w:divBdr>
            <w:top w:val="none" w:sz="0" w:space="0" w:color="auto"/>
            <w:left w:val="none" w:sz="0" w:space="0" w:color="auto"/>
            <w:bottom w:val="none" w:sz="0" w:space="0" w:color="auto"/>
            <w:right w:val="none" w:sz="0" w:space="0" w:color="auto"/>
          </w:divBdr>
        </w:div>
      </w:divsChild>
    </w:div>
    <w:div w:id="1361396768">
      <w:bodyDiv w:val="1"/>
      <w:marLeft w:val="0"/>
      <w:marRight w:val="0"/>
      <w:marTop w:val="0"/>
      <w:marBottom w:val="0"/>
      <w:divBdr>
        <w:top w:val="none" w:sz="0" w:space="0" w:color="auto"/>
        <w:left w:val="none" w:sz="0" w:space="0" w:color="auto"/>
        <w:bottom w:val="none" w:sz="0" w:space="0" w:color="auto"/>
        <w:right w:val="none" w:sz="0" w:space="0" w:color="auto"/>
      </w:divBdr>
    </w:div>
    <w:div w:id="189708239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comments" Target="comments.xml"/><Relationship Id="rId14" Type="http://schemas.microsoft.com/office/2007/relationships/stylesWithEffects" Target="stylesWithEffect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03777D-A6E9-4F88-AA94-8303A94CD7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214</TotalTime>
  <Pages>31</Pages>
  <Words>16112</Words>
  <Characters>96676</Characters>
  <Application>Microsoft Office Word</Application>
  <DocSecurity>0</DocSecurity>
  <Lines>805</Lines>
  <Paragraphs>225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112563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Bekulard Halina</dc:creator>
  <cp:lastModifiedBy>Izabela Kuchta</cp:lastModifiedBy>
  <cp:revision>10</cp:revision>
  <cp:lastPrinted>2015-12-02T10:32:00Z</cp:lastPrinted>
  <dcterms:created xsi:type="dcterms:W3CDTF">2016-10-17T09:33:00Z</dcterms:created>
  <dcterms:modified xsi:type="dcterms:W3CDTF">2016-11-14T07:43:00Z</dcterms:modified>
</cp:coreProperties>
</file>